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09A33" w14:textId="77777777" w:rsidR="007633D6" w:rsidRDefault="007633D6">
      <w:pPr>
        <w:pStyle w:val="1"/>
        <w:jc w:val="both"/>
      </w:pPr>
    </w:p>
    <w:p w14:paraId="1CE8832D" w14:textId="1466D706" w:rsidR="00225419" w:rsidRPr="00395682" w:rsidDel="00A35960" w:rsidRDefault="00225419">
      <w:pPr>
        <w:rPr>
          <w:del w:id="0" w:author="Mott(ESO), Paul" w:date="2023-05-26T14:01:00Z"/>
          <w:strike/>
        </w:rPr>
      </w:pPr>
      <w:r w:rsidRPr="00395682">
        <w:rPr>
          <w:strike/>
        </w:rPr>
        <w:t xml:space="preserve"> </w:t>
      </w:r>
    </w:p>
    <w:p w14:paraId="508EE0C0" w14:textId="6D11BAAE" w:rsidR="00B46FB5" w:rsidRDefault="00B46FB5" w:rsidP="00175A9A">
      <w:pPr>
        <w:rPr>
          <w:ins w:id="1" w:author="Mott(ESO), Paul" w:date="2023-03-15T22:35:00Z"/>
          <w:sz w:val="32"/>
          <w:szCs w:val="32"/>
        </w:rPr>
      </w:pPr>
      <w:bookmarkStart w:id="2" w:name="_Toc32201074"/>
      <w:bookmarkStart w:id="3" w:name="_Toc49661105"/>
      <w:bookmarkStart w:id="4" w:name="_Toc274049676"/>
      <w:ins w:id="5" w:author="Mott(ESO), Paul" w:date="2023-03-15T22:35:00Z">
        <w:r>
          <w:rPr>
            <w:sz w:val="32"/>
            <w:szCs w:val="32"/>
          </w:rPr>
          <w:t xml:space="preserve">Version </w:t>
        </w:r>
        <w:proofErr w:type="gramStart"/>
        <w:r>
          <w:rPr>
            <w:sz w:val="32"/>
            <w:szCs w:val="32"/>
          </w:rPr>
          <w:t>notes :</w:t>
        </w:r>
        <w:proofErr w:type="gramEnd"/>
      </w:ins>
    </w:p>
    <w:p w14:paraId="1FA7C4B8" w14:textId="77777777" w:rsidR="00B46FB5" w:rsidRDefault="00B46FB5" w:rsidP="00175A9A">
      <w:pPr>
        <w:rPr>
          <w:ins w:id="6" w:author="Mott(ESO), Paul" w:date="2023-03-15T22:35:00Z"/>
          <w:sz w:val="32"/>
          <w:szCs w:val="32"/>
        </w:rPr>
      </w:pPr>
    </w:p>
    <w:p w14:paraId="206CD13E" w14:textId="3C48CC06" w:rsidR="00514993" w:rsidRDefault="0010379A" w:rsidP="00175A9A">
      <w:pPr>
        <w:rPr>
          <w:color w:val="000000" w:themeColor="text1"/>
          <w:sz w:val="32"/>
          <w:szCs w:val="32"/>
        </w:rPr>
      </w:pPr>
      <w:ins w:id="7" w:author="Author">
        <w:r w:rsidRPr="00781F6E">
          <w:rPr>
            <w:color w:val="000000" w:themeColor="text1"/>
            <w:sz w:val="32"/>
            <w:szCs w:val="32"/>
          </w:rPr>
          <w:t xml:space="preserve">Starting point </w:t>
        </w:r>
      </w:ins>
      <w:ins w:id="8" w:author="Mott(ESO), Paul" w:date="2023-03-15T22:35:00Z">
        <w:r w:rsidR="00B46FB5" w:rsidRPr="00781F6E">
          <w:rPr>
            <w:color w:val="000000" w:themeColor="text1"/>
            <w:sz w:val="32"/>
            <w:szCs w:val="32"/>
          </w:rPr>
          <w:t xml:space="preserve">for this </w:t>
        </w:r>
      </w:ins>
      <w:ins w:id="9" w:author="Mott(ESO), Paul" w:date="2023-06-13T10:51:00Z">
        <w:r w:rsidR="00514993">
          <w:rPr>
            <w:color w:val="000000" w:themeColor="text1"/>
            <w:sz w:val="32"/>
            <w:szCs w:val="32"/>
          </w:rPr>
          <w:t xml:space="preserve">was </w:t>
        </w:r>
      </w:ins>
      <w:r w:rsidR="007B5FDA">
        <w:rPr>
          <w:color w:val="000000" w:themeColor="text1"/>
          <w:sz w:val="32"/>
          <w:szCs w:val="32"/>
        </w:rPr>
        <w:t>20</w:t>
      </w:r>
      <w:r w:rsidR="00E03C68">
        <w:rPr>
          <w:color w:val="000000" w:themeColor="text1"/>
          <w:sz w:val="32"/>
          <w:szCs w:val="32"/>
        </w:rPr>
        <w:t>23052</w:t>
      </w:r>
      <w:r w:rsidR="0052319A">
        <w:rPr>
          <w:color w:val="000000" w:themeColor="text1"/>
          <w:sz w:val="32"/>
          <w:szCs w:val="32"/>
        </w:rPr>
        <w:t>6</w:t>
      </w:r>
      <w:r w:rsidR="00170B49">
        <w:rPr>
          <w:color w:val="000000" w:themeColor="text1"/>
          <w:sz w:val="32"/>
          <w:szCs w:val="32"/>
        </w:rPr>
        <w:t xml:space="preserve"> CMP375 WACM2 draft2.docx</w:t>
      </w:r>
    </w:p>
    <w:p w14:paraId="4FC7E7B5" w14:textId="4310E950" w:rsidR="00170B49" w:rsidRDefault="00170B49" w:rsidP="00175A9A">
      <w:pPr>
        <w:rPr>
          <w:color w:val="000000" w:themeColor="text1"/>
          <w:sz w:val="32"/>
          <w:szCs w:val="32"/>
        </w:rPr>
      </w:pPr>
    </w:p>
    <w:p w14:paraId="04D27D98" w14:textId="530C234C" w:rsidR="005E3034" w:rsidRDefault="00170B49" w:rsidP="00175A9A">
      <w:pPr>
        <w:rPr>
          <w:color w:val="000000" w:themeColor="text1"/>
          <w:sz w:val="32"/>
          <w:szCs w:val="32"/>
        </w:rPr>
      </w:pPr>
      <w:r>
        <w:rPr>
          <w:color w:val="000000" w:themeColor="text1"/>
          <w:sz w:val="32"/>
          <w:szCs w:val="32"/>
        </w:rPr>
        <w:t xml:space="preserve">That version had this </w:t>
      </w:r>
      <w:ins w:id="10" w:author="Mott(ESO), Paul" w:date="2023-06-14T18:38:00Z">
        <w:r w:rsidR="006E6D17" w:rsidRPr="006E6D17">
          <w:rPr>
            <w:color w:val="000000" w:themeColor="text1"/>
            <w:sz w:val="32"/>
            <w:szCs w:val="32"/>
          </w:rPr>
          <w:t>defaulting rule for the basket of works.  As the WACM</w:t>
        </w:r>
        <w:r w:rsidR="006E6D17">
          <w:rPr>
            <w:color w:val="000000" w:themeColor="text1"/>
            <w:sz w:val="32"/>
            <w:szCs w:val="32"/>
          </w:rPr>
          <w:t>’s</w:t>
        </w:r>
        <w:r w:rsidR="006E6D17" w:rsidRPr="006E6D17">
          <w:rPr>
            <w:color w:val="000000" w:themeColor="text1"/>
            <w:sz w:val="32"/>
            <w:szCs w:val="32"/>
          </w:rPr>
          <w:t xml:space="preserve"> proposer </w:t>
        </w:r>
      </w:ins>
      <w:r>
        <w:rPr>
          <w:color w:val="000000" w:themeColor="text1"/>
          <w:sz w:val="32"/>
          <w:szCs w:val="32"/>
        </w:rPr>
        <w:t xml:space="preserve">had previously </w:t>
      </w:r>
      <w:ins w:id="11" w:author="Mott(ESO), Paul" w:date="2023-06-14T18:38:00Z">
        <w:r w:rsidR="006E6D17" w:rsidRPr="006E6D17">
          <w:rPr>
            <w:color w:val="000000" w:themeColor="text1"/>
            <w:sz w:val="32"/>
            <w:szCs w:val="32"/>
          </w:rPr>
          <w:t xml:space="preserve">put </w:t>
        </w:r>
        <w:proofErr w:type="gramStart"/>
        <w:r w:rsidR="006E6D17" w:rsidRPr="006E6D17">
          <w:rPr>
            <w:color w:val="000000" w:themeColor="text1"/>
            <w:sz w:val="32"/>
            <w:szCs w:val="32"/>
          </w:rPr>
          <w:t>it :</w:t>
        </w:r>
        <w:proofErr w:type="gramEnd"/>
        <w:r w:rsidR="006E6D17" w:rsidRPr="006E6D17">
          <w:rPr>
            <w:color w:val="000000" w:themeColor="text1"/>
            <w:sz w:val="32"/>
            <w:szCs w:val="32"/>
          </w:rPr>
          <w:t xml:space="preserve"> “The basket would be set based on the future works set out in the Transmission Operators’ price control business plans for each voltage level and circuit type. Given the set of works included, this will produce a split between new build and replacement for circuits, weighted by length of circuits. Where there is no data, we will assume that 100% is new build as under the current methodology.”  </w:t>
        </w:r>
      </w:ins>
    </w:p>
    <w:p w14:paraId="13B2EFF5" w14:textId="52AC3935" w:rsidR="00170B49" w:rsidRDefault="00170B49" w:rsidP="00175A9A">
      <w:pPr>
        <w:rPr>
          <w:color w:val="000000" w:themeColor="text1"/>
          <w:sz w:val="32"/>
          <w:szCs w:val="32"/>
        </w:rPr>
      </w:pPr>
    </w:p>
    <w:p w14:paraId="4C701A4B" w14:textId="45AE05F9" w:rsidR="00276E08" w:rsidRDefault="00170B49" w:rsidP="00175A9A">
      <w:pPr>
        <w:rPr>
          <w:color w:val="000000" w:themeColor="text1"/>
          <w:sz w:val="32"/>
          <w:szCs w:val="32"/>
        </w:rPr>
      </w:pPr>
      <w:r>
        <w:rPr>
          <w:color w:val="000000" w:themeColor="text1"/>
          <w:sz w:val="32"/>
          <w:szCs w:val="32"/>
        </w:rPr>
        <w:t>Update on 21</w:t>
      </w:r>
      <w:r w:rsidRPr="00170B49">
        <w:rPr>
          <w:color w:val="000000" w:themeColor="text1"/>
          <w:sz w:val="32"/>
          <w:szCs w:val="32"/>
          <w:vertAlign w:val="superscript"/>
        </w:rPr>
        <w:t>st</w:t>
      </w:r>
      <w:r>
        <w:rPr>
          <w:color w:val="000000" w:themeColor="text1"/>
          <w:sz w:val="32"/>
          <w:szCs w:val="32"/>
        </w:rPr>
        <w:t xml:space="preserve"> June, the proposer of WACM2 suggested 19</w:t>
      </w:r>
      <w:r w:rsidRPr="00170B49">
        <w:rPr>
          <w:color w:val="000000" w:themeColor="text1"/>
          <w:sz w:val="32"/>
          <w:szCs w:val="32"/>
          <w:vertAlign w:val="superscript"/>
        </w:rPr>
        <w:t>th</w:t>
      </w:r>
      <w:r>
        <w:rPr>
          <w:color w:val="000000" w:themeColor="text1"/>
          <w:sz w:val="32"/>
          <w:szCs w:val="32"/>
        </w:rPr>
        <w:t xml:space="preserve"> June in correspondence with Jo Zhou and Paul Mott, a different default rule that where the basket of works can’t be calculated weights the TO project data in each asset class by </w:t>
      </w:r>
      <w:proofErr w:type="gramStart"/>
      <w:r>
        <w:rPr>
          <w:color w:val="000000" w:themeColor="text1"/>
          <w:sz w:val="32"/>
          <w:szCs w:val="32"/>
        </w:rPr>
        <w:t>km, and</w:t>
      </w:r>
      <w:proofErr w:type="gramEnd"/>
      <w:r>
        <w:rPr>
          <w:color w:val="000000" w:themeColor="text1"/>
          <w:sz w:val="32"/>
          <w:szCs w:val="32"/>
        </w:rPr>
        <w:t xml:space="preserve"> does not default to 100% new build.  </w:t>
      </w:r>
    </w:p>
    <w:p w14:paraId="326B4E6F" w14:textId="77777777" w:rsidR="00276E08" w:rsidRDefault="00276E08" w:rsidP="00175A9A">
      <w:pPr>
        <w:rPr>
          <w:color w:val="000000" w:themeColor="text1"/>
          <w:sz w:val="32"/>
          <w:szCs w:val="32"/>
        </w:rPr>
      </w:pPr>
    </w:p>
    <w:p w14:paraId="6466EBE8" w14:textId="0E8EEFBA" w:rsidR="00281B35" w:rsidRDefault="00276E08" w:rsidP="00175A9A">
      <w:pPr>
        <w:rPr>
          <w:color w:val="000000" w:themeColor="text1"/>
          <w:sz w:val="32"/>
          <w:szCs w:val="32"/>
        </w:rPr>
      </w:pPr>
      <w:proofErr w:type="gramStart"/>
      <w:r>
        <w:rPr>
          <w:color w:val="000000" w:themeColor="text1"/>
          <w:sz w:val="32"/>
          <w:szCs w:val="32"/>
        </w:rPr>
        <w:t>So</w:t>
      </w:r>
      <w:proofErr w:type="gramEnd"/>
      <w:r>
        <w:rPr>
          <w:color w:val="000000" w:themeColor="text1"/>
          <w:sz w:val="32"/>
          <w:szCs w:val="32"/>
        </w:rPr>
        <w:t xml:space="preserve"> </w:t>
      </w:r>
      <w:r w:rsidRPr="00276E08">
        <w:rPr>
          <w:color w:val="000000" w:themeColor="text1"/>
          <w:sz w:val="32"/>
          <w:szCs w:val="32"/>
        </w:rPr>
        <w:t>14.15.64</w:t>
      </w:r>
      <w:r>
        <w:rPr>
          <w:color w:val="000000" w:themeColor="text1"/>
          <w:sz w:val="32"/>
          <w:szCs w:val="32"/>
        </w:rPr>
        <w:t xml:space="preserve"> now says “</w:t>
      </w:r>
      <w:r w:rsidRPr="00276E08">
        <w:rPr>
          <w:color w:val="000000" w:themeColor="text1"/>
          <w:sz w:val="32"/>
          <w:szCs w:val="32"/>
        </w:rPr>
        <w:t>Where there is no data provided by the Onshore Transmission Licensees under 14.15.63 for a given asset class, the weighting applied to cost data collected from the Onshore Transmission Licensees for that asset class, will be based on the total kms of "New" and "Reinforcement" in that asset class</w:t>
      </w:r>
      <w:r>
        <w:rPr>
          <w:color w:val="000000" w:themeColor="text1"/>
          <w:sz w:val="32"/>
          <w:szCs w:val="32"/>
        </w:rPr>
        <w:t>”</w:t>
      </w:r>
    </w:p>
    <w:p w14:paraId="1C8F7A34" w14:textId="474FE93E" w:rsidR="00276E08" w:rsidRDefault="00276E08" w:rsidP="00175A9A">
      <w:pPr>
        <w:rPr>
          <w:color w:val="000000" w:themeColor="text1"/>
          <w:sz w:val="32"/>
          <w:szCs w:val="32"/>
        </w:rPr>
      </w:pPr>
    </w:p>
    <w:p w14:paraId="5FB3CCE2" w14:textId="002B495A" w:rsidR="00276E08" w:rsidRPr="00276E08" w:rsidRDefault="00276E08" w:rsidP="00276E08">
      <w:pPr>
        <w:pStyle w:val="ListParagraph"/>
        <w:numPr>
          <w:ilvl w:val="0"/>
          <w:numId w:val="173"/>
        </w:numPr>
        <w:rPr>
          <w:color w:val="000000" w:themeColor="text1"/>
          <w:sz w:val="32"/>
          <w:szCs w:val="32"/>
        </w:rPr>
      </w:pPr>
      <w:r>
        <w:rPr>
          <w:color w:val="000000" w:themeColor="text1"/>
          <w:sz w:val="32"/>
          <w:szCs w:val="32"/>
        </w:rPr>
        <w:t xml:space="preserve">Differs from </w:t>
      </w:r>
      <w:r w:rsidR="009E2A4A">
        <w:rPr>
          <w:color w:val="000000" w:themeColor="text1"/>
          <w:sz w:val="32"/>
          <w:szCs w:val="32"/>
        </w:rPr>
        <w:t xml:space="preserve">CMP375 original in that weighting between the two baskets is explicitly in this WACM by km, and not by </w:t>
      </w:r>
      <w:proofErr w:type="spellStart"/>
      <w:r w:rsidR="009E2A4A">
        <w:rPr>
          <w:color w:val="000000" w:themeColor="text1"/>
          <w:sz w:val="32"/>
          <w:szCs w:val="32"/>
        </w:rPr>
        <w:t>MWkmyears</w:t>
      </w:r>
      <w:proofErr w:type="spellEnd"/>
      <w:r w:rsidR="009E2A4A">
        <w:rPr>
          <w:color w:val="000000" w:themeColor="text1"/>
          <w:sz w:val="32"/>
          <w:szCs w:val="32"/>
        </w:rPr>
        <w:t xml:space="preserve">.  </w:t>
      </w:r>
    </w:p>
    <w:p w14:paraId="01F7C0C2" w14:textId="77777777" w:rsidR="00276E08" w:rsidRDefault="00276E08" w:rsidP="00175A9A">
      <w:pPr>
        <w:rPr>
          <w:color w:val="000000" w:themeColor="text1"/>
          <w:sz w:val="32"/>
          <w:szCs w:val="32"/>
        </w:rPr>
      </w:pPr>
    </w:p>
    <w:p w14:paraId="33335EFC" w14:textId="7AF59FA9" w:rsidR="00281B35" w:rsidRDefault="00281B35" w:rsidP="00175A9A">
      <w:pPr>
        <w:rPr>
          <w:color w:val="000000" w:themeColor="text1"/>
          <w:sz w:val="32"/>
          <w:szCs w:val="32"/>
        </w:rPr>
      </w:pPr>
      <w:r>
        <w:rPr>
          <w:color w:val="000000" w:themeColor="text1"/>
          <w:sz w:val="32"/>
          <w:szCs w:val="32"/>
        </w:rPr>
        <w:t>Update on 21</w:t>
      </w:r>
      <w:r w:rsidRPr="00170B49">
        <w:rPr>
          <w:color w:val="000000" w:themeColor="text1"/>
          <w:sz w:val="32"/>
          <w:szCs w:val="32"/>
          <w:vertAlign w:val="superscript"/>
        </w:rPr>
        <w:t>st</w:t>
      </w:r>
      <w:r>
        <w:rPr>
          <w:color w:val="000000" w:themeColor="text1"/>
          <w:sz w:val="32"/>
          <w:szCs w:val="32"/>
        </w:rPr>
        <w:t xml:space="preserve"> June 14.15.62</w:t>
      </w:r>
      <w:r w:rsidR="009F34BC">
        <w:rPr>
          <w:color w:val="000000" w:themeColor="text1"/>
          <w:sz w:val="32"/>
          <w:szCs w:val="32"/>
        </w:rPr>
        <w:t>, 63</w:t>
      </w:r>
      <w:r>
        <w:rPr>
          <w:color w:val="000000" w:themeColor="text1"/>
          <w:sz w:val="32"/>
          <w:szCs w:val="32"/>
        </w:rPr>
        <w:t xml:space="preserve"> – lawyer asked to </w:t>
      </w:r>
      <w:r w:rsidR="009E2A4A">
        <w:rPr>
          <w:color w:val="000000" w:themeColor="text1"/>
          <w:sz w:val="32"/>
          <w:szCs w:val="32"/>
        </w:rPr>
        <w:t>replace</w:t>
      </w:r>
      <w:r>
        <w:rPr>
          <w:color w:val="000000" w:themeColor="text1"/>
          <w:sz w:val="32"/>
          <w:szCs w:val="32"/>
        </w:rPr>
        <w:t xml:space="preserve"> </w:t>
      </w:r>
      <w:r w:rsidR="009F34BC">
        <w:rPr>
          <w:color w:val="000000" w:themeColor="text1"/>
          <w:sz w:val="32"/>
          <w:szCs w:val="32"/>
        </w:rPr>
        <w:t xml:space="preserve">several </w:t>
      </w:r>
      <w:r>
        <w:rPr>
          <w:color w:val="000000" w:themeColor="text1"/>
          <w:sz w:val="32"/>
          <w:szCs w:val="32"/>
        </w:rPr>
        <w:t>instances of “Transmission Owners”</w:t>
      </w:r>
      <w:r w:rsidR="009E2A4A">
        <w:rPr>
          <w:color w:val="000000" w:themeColor="text1"/>
          <w:sz w:val="32"/>
          <w:szCs w:val="32"/>
        </w:rPr>
        <w:t xml:space="preserve"> with “onshore Transmission </w:t>
      </w:r>
      <w:proofErr w:type="spellStart"/>
      <w:r w:rsidR="009E2A4A">
        <w:rPr>
          <w:color w:val="000000" w:themeColor="text1"/>
          <w:sz w:val="32"/>
          <w:szCs w:val="32"/>
        </w:rPr>
        <w:t>Licencees</w:t>
      </w:r>
      <w:proofErr w:type="spellEnd"/>
      <w:r w:rsidR="009E2A4A">
        <w:rPr>
          <w:color w:val="000000" w:themeColor="text1"/>
          <w:sz w:val="32"/>
          <w:szCs w:val="32"/>
        </w:rPr>
        <w:t>”</w:t>
      </w:r>
      <w:r>
        <w:rPr>
          <w:color w:val="000000" w:themeColor="text1"/>
          <w:sz w:val="32"/>
          <w:szCs w:val="32"/>
        </w:rPr>
        <w:t xml:space="preserve">, so I did that. </w:t>
      </w:r>
    </w:p>
    <w:p w14:paraId="2773336A" w14:textId="3BFB15D9" w:rsidR="00281B35" w:rsidRDefault="00281B35" w:rsidP="00175A9A">
      <w:pPr>
        <w:rPr>
          <w:color w:val="000000" w:themeColor="text1"/>
          <w:sz w:val="32"/>
          <w:szCs w:val="32"/>
        </w:rPr>
      </w:pPr>
    </w:p>
    <w:p w14:paraId="712852B5" w14:textId="7536CFDE" w:rsidR="00091C23" w:rsidRDefault="00091C23" w:rsidP="00175A9A">
      <w:pPr>
        <w:rPr>
          <w:color w:val="000000" w:themeColor="text1"/>
          <w:sz w:val="32"/>
          <w:szCs w:val="32"/>
        </w:rPr>
      </w:pPr>
      <w:r>
        <w:rPr>
          <w:color w:val="000000" w:themeColor="text1"/>
          <w:sz w:val="32"/>
          <w:szCs w:val="32"/>
        </w:rPr>
        <w:t>Update</w:t>
      </w:r>
      <w:r w:rsidR="00AE151D">
        <w:rPr>
          <w:color w:val="000000" w:themeColor="text1"/>
          <w:sz w:val="32"/>
          <w:szCs w:val="32"/>
        </w:rPr>
        <w:t xml:space="preserve"> 27</w:t>
      </w:r>
      <w:r w:rsidR="00AE151D" w:rsidRPr="00AE151D">
        <w:rPr>
          <w:color w:val="000000" w:themeColor="text1"/>
          <w:sz w:val="32"/>
          <w:szCs w:val="32"/>
          <w:vertAlign w:val="superscript"/>
        </w:rPr>
        <w:t>th</w:t>
      </w:r>
      <w:r w:rsidR="00AE151D">
        <w:rPr>
          <w:color w:val="000000" w:themeColor="text1"/>
          <w:sz w:val="32"/>
          <w:szCs w:val="32"/>
        </w:rPr>
        <w:t xml:space="preserve"> </w:t>
      </w:r>
      <w:proofErr w:type="gramStart"/>
      <w:r w:rsidR="00AE151D">
        <w:rPr>
          <w:color w:val="000000" w:themeColor="text1"/>
          <w:sz w:val="32"/>
          <w:szCs w:val="32"/>
        </w:rPr>
        <w:t>June :</w:t>
      </w:r>
      <w:proofErr w:type="gramEnd"/>
      <w:r w:rsidR="00AE151D">
        <w:rPr>
          <w:color w:val="000000" w:themeColor="text1"/>
          <w:sz w:val="32"/>
          <w:szCs w:val="32"/>
        </w:rPr>
        <w:t xml:space="preserve"> </w:t>
      </w:r>
    </w:p>
    <w:p w14:paraId="4768C988" w14:textId="77777777" w:rsidR="00AE151D" w:rsidRDefault="00AE151D" w:rsidP="00175A9A">
      <w:pPr>
        <w:rPr>
          <w:color w:val="000000" w:themeColor="text1"/>
          <w:sz w:val="32"/>
          <w:szCs w:val="32"/>
        </w:rPr>
      </w:pPr>
    </w:p>
    <w:p w14:paraId="6BA48790" w14:textId="7A8A5306" w:rsidR="00B162DA" w:rsidRDefault="00B162DA" w:rsidP="00175A9A">
      <w:pPr>
        <w:rPr>
          <w:color w:val="000000" w:themeColor="text1"/>
          <w:sz w:val="32"/>
          <w:szCs w:val="32"/>
        </w:rPr>
      </w:pPr>
      <w:r>
        <w:rPr>
          <w:lang w:eastAsia="en-US"/>
        </w:rPr>
        <w:t>J</w:t>
      </w:r>
      <w:r>
        <w:rPr>
          <w:lang w:eastAsia="en-US"/>
        </w:rPr>
        <w:t>umped to version 26 to match latest version number</w:t>
      </w:r>
      <w:r>
        <w:rPr>
          <w:lang w:eastAsia="en-US"/>
        </w:rPr>
        <w:t>s</w:t>
      </w:r>
      <w:r>
        <w:rPr>
          <w:lang w:eastAsia="en-US"/>
        </w:rPr>
        <w:t xml:space="preserve"> of CMP375</w:t>
      </w:r>
      <w:r>
        <w:rPr>
          <w:lang w:eastAsia="en-US"/>
        </w:rPr>
        <w:t xml:space="preserve"> and 315</w:t>
      </w:r>
      <w:r>
        <w:rPr>
          <w:lang w:eastAsia="en-US"/>
        </w:rPr>
        <w:t xml:space="preserve"> </w:t>
      </w:r>
    </w:p>
    <w:p w14:paraId="0AC6602F" w14:textId="77777777" w:rsidR="00B162DA" w:rsidRDefault="00B162DA" w:rsidP="00175A9A">
      <w:pPr>
        <w:rPr>
          <w:color w:val="000000" w:themeColor="text1"/>
          <w:sz w:val="32"/>
          <w:szCs w:val="32"/>
        </w:rPr>
      </w:pPr>
    </w:p>
    <w:p w14:paraId="64B0B2B6" w14:textId="0FBA83A8" w:rsidR="005B678F" w:rsidRDefault="005B678F" w:rsidP="005B678F">
      <w:pPr>
        <w:rPr>
          <w:lang w:eastAsia="en-US"/>
        </w:rPr>
      </w:pPr>
      <w:r>
        <w:rPr>
          <w:lang w:eastAsia="en-US"/>
        </w:rPr>
        <w:t>27</w:t>
      </w:r>
      <w:r w:rsidRPr="003115F6">
        <w:rPr>
          <w:vertAlign w:val="superscript"/>
          <w:lang w:eastAsia="en-US"/>
        </w:rPr>
        <w:t>th</w:t>
      </w:r>
      <w:r>
        <w:rPr>
          <w:lang w:eastAsia="en-US"/>
        </w:rPr>
        <w:t xml:space="preserve"> June – as discussed at the WG meeting 22</w:t>
      </w:r>
      <w:r w:rsidRPr="003115F6">
        <w:rPr>
          <w:vertAlign w:val="superscript"/>
          <w:lang w:eastAsia="en-US"/>
        </w:rPr>
        <w:t>nd</w:t>
      </w:r>
      <w:r>
        <w:rPr>
          <w:lang w:eastAsia="en-US"/>
        </w:rPr>
        <w:t xml:space="preserve"> June, paras 14.15.6</w:t>
      </w:r>
      <w:r w:rsidR="00205C79">
        <w:rPr>
          <w:lang w:eastAsia="en-US"/>
        </w:rPr>
        <w:t>5</w:t>
      </w:r>
      <w:r>
        <w:rPr>
          <w:lang w:eastAsia="en-US"/>
        </w:rPr>
        <w:t xml:space="preserve"> and 6</w:t>
      </w:r>
      <w:r w:rsidR="00205C79">
        <w:rPr>
          <w:lang w:eastAsia="en-US"/>
        </w:rPr>
        <w:t>6</w:t>
      </w:r>
      <w:r>
        <w:rPr>
          <w:lang w:eastAsia="en-US"/>
        </w:rPr>
        <w:t xml:space="preserve"> have been changed, the change showing in yellow (yellowing of changes prior to 22</w:t>
      </w:r>
      <w:r w:rsidRPr="003115F6">
        <w:rPr>
          <w:vertAlign w:val="superscript"/>
          <w:lang w:eastAsia="en-US"/>
        </w:rPr>
        <w:t>nd</w:t>
      </w:r>
      <w:r>
        <w:rPr>
          <w:lang w:eastAsia="en-US"/>
        </w:rPr>
        <w:t xml:space="preserve"> June has been removed), to </w:t>
      </w:r>
      <w:r>
        <w:rPr>
          <w:lang w:eastAsia="en-US"/>
        </w:rPr>
        <w:lastRenderedPageBreak/>
        <w:t xml:space="preserve">make sure that inflation is applied to the last 10 years data when the calculation is first performed and to the last year’s data in subsequent years. </w:t>
      </w:r>
    </w:p>
    <w:p w14:paraId="44606879" w14:textId="77777777" w:rsidR="000641D7" w:rsidRDefault="000641D7" w:rsidP="005B678F">
      <w:pPr>
        <w:rPr>
          <w:lang w:eastAsia="en-US"/>
        </w:rPr>
      </w:pPr>
    </w:p>
    <w:p w14:paraId="59B00ED7" w14:textId="372F3023" w:rsidR="0043298D" w:rsidRDefault="000641D7" w:rsidP="000641D7">
      <w:pPr>
        <w:pStyle w:val="1"/>
        <w:jc w:val="both"/>
        <w:rPr>
          <w:rFonts w:cs="Arial"/>
          <w:szCs w:val="22"/>
        </w:rPr>
      </w:pPr>
      <w:r>
        <w:rPr>
          <w:rFonts w:cs="Arial"/>
          <w:szCs w:val="22"/>
        </w:rPr>
        <w:t xml:space="preserve"> 14.15.63 </w:t>
      </w:r>
      <w:proofErr w:type="gramStart"/>
      <w:r>
        <w:rPr>
          <w:rFonts w:cs="Arial"/>
          <w:szCs w:val="22"/>
        </w:rPr>
        <w:t>altered :</w:t>
      </w:r>
      <w:proofErr w:type="gramEnd"/>
      <w:r w:rsidR="0043298D">
        <w:rPr>
          <w:rFonts w:cs="Arial"/>
          <w:szCs w:val="22"/>
        </w:rPr>
        <w:t xml:space="preserve"> see yellow text in this extract below – where in this extract it now says “</w:t>
      </w:r>
      <w:r w:rsidR="0043298D" w:rsidRPr="00F83AF2">
        <w:rPr>
          <w:rFonts w:cs="Arial"/>
          <w:szCs w:val="22"/>
          <w:highlight w:val="yellow"/>
        </w:rPr>
        <w:t>include</w:t>
      </w:r>
      <w:ins w:id="12" w:author="Mott(ESO), Paul" w:date="2023-06-14T21:32:00Z">
        <w:r w:rsidR="0043298D" w:rsidRPr="00512091">
          <w:rPr>
            <w:rFonts w:cs="Arial"/>
            <w:szCs w:val="22"/>
          </w:rPr>
          <w:t xml:space="preserve"> </w:t>
        </w:r>
      </w:ins>
      <w:r w:rsidR="0043298D" w:rsidRPr="000641D7">
        <w:rPr>
          <w:rFonts w:cs="Arial"/>
          <w:szCs w:val="22"/>
          <w:highlight w:val="yellow"/>
        </w:rPr>
        <w:t>any length data available</w:t>
      </w:r>
      <w:r w:rsidR="0043298D">
        <w:rPr>
          <w:rFonts w:cs="Arial"/>
          <w:szCs w:val="22"/>
        </w:rPr>
        <w:t>”, formerly it said “comprise”.  The reason for this change is the discussion that took place at the WG on 22</w:t>
      </w:r>
      <w:r w:rsidR="0043298D" w:rsidRPr="0043298D">
        <w:rPr>
          <w:rFonts w:cs="Arial"/>
          <w:szCs w:val="22"/>
          <w:vertAlign w:val="superscript"/>
        </w:rPr>
        <w:t>nd</w:t>
      </w:r>
      <w:r w:rsidR="0043298D">
        <w:rPr>
          <w:rFonts w:cs="Arial"/>
          <w:szCs w:val="22"/>
        </w:rPr>
        <w:t xml:space="preserve"> June where it was identified </w:t>
      </w:r>
      <w:r w:rsidR="007511D3">
        <w:rPr>
          <w:rFonts w:cs="Arial"/>
          <w:szCs w:val="22"/>
        </w:rPr>
        <w:t xml:space="preserve">by the NGET rep that all the </w:t>
      </w:r>
      <w:r w:rsidR="007511D3" w:rsidRPr="007511D3">
        <w:rPr>
          <w:rFonts w:cs="Arial"/>
          <w:szCs w:val="22"/>
        </w:rPr>
        <w:t>annual adjustment to that Onshore Transmission Licensee’s business plan</w:t>
      </w:r>
      <w:r w:rsidR="007511D3">
        <w:rPr>
          <w:rFonts w:cs="Arial"/>
          <w:szCs w:val="22"/>
        </w:rPr>
        <w:t xml:space="preserve"> can be relied on to give, is outputs delivered</w:t>
      </w:r>
      <w:r w:rsidR="00B42893">
        <w:rPr>
          <w:rFonts w:cs="Arial"/>
          <w:szCs w:val="22"/>
        </w:rPr>
        <w:t xml:space="preserve">; that data won’t always, or indeed usually, include length.  </w:t>
      </w:r>
    </w:p>
    <w:p w14:paraId="0342799B" w14:textId="77777777" w:rsidR="0043298D" w:rsidRDefault="0043298D" w:rsidP="000641D7">
      <w:pPr>
        <w:pStyle w:val="1"/>
        <w:jc w:val="both"/>
        <w:rPr>
          <w:rFonts w:cs="Arial"/>
          <w:szCs w:val="22"/>
        </w:rPr>
      </w:pPr>
    </w:p>
    <w:p w14:paraId="36FFFE48" w14:textId="2EBC93B0" w:rsidR="0043298D" w:rsidRDefault="00B42893" w:rsidP="000641D7">
      <w:pPr>
        <w:pStyle w:val="1"/>
        <w:jc w:val="both"/>
        <w:rPr>
          <w:rFonts w:cs="Arial"/>
          <w:szCs w:val="22"/>
        </w:rPr>
      </w:pPr>
      <w:r>
        <w:rPr>
          <w:rFonts w:cs="Arial"/>
          <w:szCs w:val="22"/>
        </w:rPr>
        <w:t xml:space="preserve">Here is the extract of the revised </w:t>
      </w:r>
      <w:proofErr w:type="gramStart"/>
      <w:r>
        <w:rPr>
          <w:rFonts w:cs="Arial"/>
          <w:szCs w:val="22"/>
        </w:rPr>
        <w:t>14.15.63 :</w:t>
      </w:r>
      <w:proofErr w:type="gramEnd"/>
      <w:r>
        <w:rPr>
          <w:rFonts w:cs="Arial"/>
          <w:szCs w:val="22"/>
        </w:rPr>
        <w:t xml:space="preserve">  </w:t>
      </w:r>
    </w:p>
    <w:p w14:paraId="20553D4A" w14:textId="77777777" w:rsidR="0043298D" w:rsidRDefault="0043298D" w:rsidP="000641D7">
      <w:pPr>
        <w:pStyle w:val="1"/>
        <w:jc w:val="both"/>
        <w:rPr>
          <w:rFonts w:cs="Arial"/>
          <w:szCs w:val="22"/>
        </w:rPr>
      </w:pPr>
    </w:p>
    <w:p w14:paraId="1BA56405" w14:textId="7E631894" w:rsidR="000641D7" w:rsidRPr="000E268E" w:rsidRDefault="000641D7" w:rsidP="000641D7">
      <w:pPr>
        <w:pStyle w:val="1"/>
        <w:jc w:val="both"/>
        <w:rPr>
          <w:ins w:id="13" w:author="Mott(ESO), Paul" w:date="2023-06-14T21:32:00Z"/>
          <w:rFonts w:cs="Arial"/>
          <w:szCs w:val="22"/>
        </w:rPr>
      </w:pPr>
      <w:r>
        <w:rPr>
          <w:rFonts w:cs="Arial"/>
          <w:szCs w:val="22"/>
        </w:rPr>
        <w:t xml:space="preserve">  </w:t>
      </w:r>
      <w:ins w:id="14" w:author="Mott(ESO), Paul" w:date="2023-06-14T21:32:00Z">
        <w:r w:rsidRPr="00512091">
          <w:rPr>
            <w:rFonts w:cs="Arial"/>
            <w:szCs w:val="22"/>
          </w:rPr>
          <w:t xml:space="preserve">The </w:t>
        </w:r>
      </w:ins>
      <w:ins w:id="15" w:author="Mott(ESO), Paul" w:date="2023-06-14T22:28:00Z">
        <w:r w:rsidRPr="00512091">
          <w:rPr>
            <w:rFonts w:cs="Arial"/>
            <w:szCs w:val="22"/>
          </w:rPr>
          <w:t xml:space="preserve">km length </w:t>
        </w:r>
      </w:ins>
      <w:ins w:id="16" w:author="Mott(ESO), Paul" w:date="2023-06-14T21:32:00Z">
        <w:r w:rsidRPr="00512091">
          <w:rPr>
            <w:rFonts w:cs="Arial"/>
            <w:szCs w:val="22"/>
          </w:rPr>
          <w:t xml:space="preserve">data used to calculate the representative basket of works referred to in 14.15.63 for each asset class is based on each </w:t>
        </w:r>
      </w:ins>
      <w:r w:rsidRPr="00512091">
        <w:rPr>
          <w:b/>
          <w:bCs/>
        </w:rPr>
        <w:t xml:space="preserve">Onshore Transmission Licensee’s </w:t>
      </w:r>
      <w:ins w:id="17" w:author="Mott(ESO), Paul" w:date="2023-06-14T21:32:00Z">
        <w:r w:rsidRPr="00512091">
          <w:rPr>
            <w:rFonts w:cs="Arial"/>
            <w:szCs w:val="22"/>
          </w:rPr>
          <w:t>price control business plan data</w:t>
        </w:r>
        <w:r w:rsidRPr="00512091">
          <w:rPr>
            <w:rFonts w:cs="Arial"/>
            <w:b/>
            <w:bCs/>
            <w:szCs w:val="22"/>
          </w:rPr>
          <w:t xml:space="preserve">.  </w:t>
        </w:r>
        <w:r w:rsidRPr="00512091">
          <w:rPr>
            <w:rFonts w:cs="Arial"/>
            <w:szCs w:val="22"/>
          </w:rPr>
          <w:t xml:space="preserve">Each </w:t>
        </w:r>
      </w:ins>
      <w:r w:rsidRPr="00512091">
        <w:rPr>
          <w:b/>
          <w:bCs/>
        </w:rPr>
        <w:t xml:space="preserve">Onshore Transmission Licensee </w:t>
      </w:r>
      <w:ins w:id="18" w:author="Mott(ESO), Paul" w:date="2023-06-14T21:32:00Z">
        <w:r w:rsidRPr="00512091">
          <w:rPr>
            <w:rFonts w:cs="Arial"/>
            <w:szCs w:val="22"/>
          </w:rPr>
          <w:t xml:space="preserve">is required to provide the requested data by e-mail by the </w:t>
        </w:r>
        <w:proofErr w:type="gramStart"/>
        <w:r w:rsidRPr="00512091">
          <w:rPr>
            <w:rFonts w:cs="Arial"/>
            <w:szCs w:val="22"/>
          </w:rPr>
          <w:t>30th</w:t>
        </w:r>
        <w:proofErr w:type="gramEnd"/>
        <w:r w:rsidRPr="00512091">
          <w:rPr>
            <w:rFonts w:cs="Arial"/>
            <w:szCs w:val="22"/>
          </w:rPr>
          <w:t xml:space="preserve"> September.  In the first year after the start of a new price control, this data will comprise the route km’s expected to be installed in the business plan for the new price control, </w:t>
        </w:r>
      </w:ins>
      <w:r w:rsidRPr="000641D7">
        <w:rPr>
          <w:rFonts w:cs="Arial"/>
          <w:szCs w:val="22"/>
          <w:highlight w:val="yellow"/>
        </w:rPr>
        <w:t>after</w:t>
      </w:r>
      <w:ins w:id="19" w:author="Mott(ESO), Paul" w:date="2023-06-14T21:32:00Z">
        <w:r w:rsidRPr="000641D7">
          <w:rPr>
            <w:rFonts w:cs="Arial"/>
            <w:szCs w:val="22"/>
            <w:highlight w:val="yellow"/>
          </w:rPr>
          <w:t xml:space="preserve"> each </w:t>
        </w:r>
      </w:ins>
      <w:r w:rsidRPr="000641D7">
        <w:rPr>
          <w:rFonts w:cs="Arial"/>
          <w:szCs w:val="22"/>
          <w:highlight w:val="yellow"/>
        </w:rPr>
        <w:t>following</w:t>
      </w:r>
      <w:r>
        <w:rPr>
          <w:rFonts w:cs="Arial"/>
          <w:szCs w:val="22"/>
        </w:rPr>
        <w:t xml:space="preserve"> </w:t>
      </w:r>
      <w:ins w:id="20" w:author="Mott(ESO), Paul" w:date="2023-06-14T21:32:00Z">
        <w:r w:rsidRPr="00512091">
          <w:rPr>
            <w:rFonts w:cs="Arial"/>
            <w:szCs w:val="22"/>
          </w:rPr>
          <w:t xml:space="preserve">year, the data will </w:t>
        </w:r>
      </w:ins>
      <w:r w:rsidRPr="00F83AF2">
        <w:rPr>
          <w:rFonts w:cs="Arial"/>
          <w:szCs w:val="22"/>
          <w:highlight w:val="yellow"/>
        </w:rPr>
        <w:t>include</w:t>
      </w:r>
      <w:ins w:id="21" w:author="Mott(ESO), Paul" w:date="2023-06-14T21:32:00Z">
        <w:r w:rsidRPr="00512091">
          <w:rPr>
            <w:rFonts w:cs="Arial"/>
            <w:szCs w:val="22"/>
          </w:rPr>
          <w:t xml:space="preserve"> </w:t>
        </w:r>
      </w:ins>
      <w:r w:rsidRPr="000641D7">
        <w:rPr>
          <w:rFonts w:cs="Arial"/>
          <w:szCs w:val="22"/>
          <w:highlight w:val="yellow"/>
        </w:rPr>
        <w:t>any length data available</w:t>
      </w:r>
      <w:ins w:id="22" w:author="Mott(ESO), Paul" w:date="2023-06-14T22:12:00Z">
        <w:r w:rsidRPr="00512091">
          <w:rPr>
            <w:rFonts w:cs="Arial"/>
            <w:szCs w:val="22"/>
          </w:rPr>
          <w:t xml:space="preserve"> from </w:t>
        </w:r>
      </w:ins>
      <w:ins w:id="23" w:author="Mott(ESO), Paul" w:date="2023-06-14T21:32:00Z">
        <w:r w:rsidRPr="00512091">
          <w:rPr>
            <w:rFonts w:cs="Arial"/>
            <w:szCs w:val="22"/>
          </w:rPr>
          <w:t xml:space="preserve">the </w:t>
        </w:r>
      </w:ins>
      <w:ins w:id="24" w:author="Paul Mott" w:date="2023-06-28T00:56:00Z">
        <w:r w:rsidR="00BF73DD" w:rsidRPr="00BF73DD">
          <w:rPr>
            <w:rFonts w:cs="Arial"/>
            <w:szCs w:val="22"/>
            <w:highlight w:val="yellow"/>
            <w:rPrChange w:id="25" w:author="Paul Mott" w:date="2023-06-28T00:56:00Z">
              <w:rPr>
                <w:rFonts w:cs="Arial"/>
                <w:szCs w:val="22"/>
              </w:rPr>
            </w:rPrChange>
          </w:rPr>
          <w:t>most recent available</w:t>
        </w:r>
        <w:r w:rsidR="00BF73DD">
          <w:rPr>
            <w:rFonts w:cs="Arial"/>
            <w:szCs w:val="22"/>
          </w:rPr>
          <w:t xml:space="preserve"> </w:t>
        </w:r>
      </w:ins>
      <w:ins w:id="26" w:author="Mott(ESO), Paul" w:date="2023-06-14T21:32:00Z">
        <w:r w:rsidRPr="00512091">
          <w:rPr>
            <w:rFonts w:cs="Arial"/>
            <w:szCs w:val="22"/>
          </w:rPr>
          <w:t>annual adjustment to that</w:t>
        </w:r>
        <w:r w:rsidRPr="00512091">
          <w:rPr>
            <w:rFonts w:cs="Arial"/>
            <w:b/>
            <w:bCs/>
            <w:szCs w:val="22"/>
          </w:rPr>
          <w:t xml:space="preserve"> </w:t>
        </w:r>
      </w:ins>
      <w:r w:rsidRPr="00512091">
        <w:rPr>
          <w:b/>
          <w:bCs/>
        </w:rPr>
        <w:t xml:space="preserve">Onshore Transmission Licensee’s </w:t>
      </w:r>
      <w:ins w:id="27" w:author="Mott(ESO), Paul" w:date="2023-06-14T21:32:00Z">
        <w:r w:rsidRPr="00512091">
          <w:rPr>
            <w:rFonts w:cs="Arial"/>
            <w:szCs w:val="22"/>
          </w:rPr>
          <w:t xml:space="preserve">business plan.  NGESO will give 60 days’ notice of this information requirement, except if this is not feasible in the year when this text is first implemented in the </w:t>
        </w:r>
        <w:r w:rsidRPr="00512091">
          <w:rPr>
            <w:rFonts w:cs="Arial"/>
            <w:b/>
            <w:bCs/>
            <w:szCs w:val="22"/>
          </w:rPr>
          <w:t>CUSC</w:t>
        </w:r>
        <w:r w:rsidRPr="00512091">
          <w:rPr>
            <w:rFonts w:cs="Arial"/>
            <w:szCs w:val="22"/>
          </w:rPr>
          <w:t xml:space="preserve">.   This provides an estimate of the proportions of km lengths of works of each type, new circuits vs reinforcements, per asset class, that are expected to be carried out on the transmission network in future. </w:t>
        </w:r>
      </w:ins>
      <w:ins w:id="28" w:author="Mott(ESO), Paul" w:date="2023-06-14T21:33:00Z">
        <w:r w:rsidRPr="00512091">
          <w:rPr>
            <w:rFonts w:cs="Arial"/>
            <w:szCs w:val="22"/>
          </w:rPr>
          <w:t>The weighti</w:t>
        </w:r>
      </w:ins>
      <w:ins w:id="29" w:author="Mott(ESO), Paul" w:date="2023-06-14T22:13:00Z">
        <w:r w:rsidRPr="00512091">
          <w:rPr>
            <w:rFonts w:cs="Arial"/>
            <w:szCs w:val="22"/>
          </w:rPr>
          <w:t>n</w:t>
        </w:r>
      </w:ins>
      <w:ins w:id="30" w:author="Mott(ESO), Paul" w:date="2023-06-14T21:33:00Z">
        <w:r w:rsidRPr="00512091">
          <w:rPr>
            <w:rFonts w:cs="Arial"/>
            <w:szCs w:val="22"/>
          </w:rPr>
          <w:t>gs</w:t>
        </w:r>
      </w:ins>
      <w:ins w:id="31" w:author="Mott(ESO), Paul" w:date="2023-06-14T21:32:00Z">
        <w:r w:rsidRPr="00512091">
          <w:rPr>
            <w:rFonts w:cs="Arial"/>
            <w:szCs w:val="22"/>
          </w:rPr>
          <w:t xml:space="preserve">, </w:t>
        </w:r>
        <w:r w:rsidRPr="000E268E">
          <w:rPr>
            <w:rFonts w:cs="Arial"/>
            <w:szCs w:val="22"/>
          </w:rPr>
          <w:t xml:space="preserve">which are calculated per asset class, will be updated as new data is provided by the </w:t>
        </w:r>
      </w:ins>
      <w:r w:rsidRPr="000E268E">
        <w:rPr>
          <w:b/>
          <w:bCs/>
        </w:rPr>
        <w:t>Onshore Transmission Licensees</w:t>
      </w:r>
      <w:ins w:id="32" w:author="Mott(ESO), Paul" w:date="2023-06-14T21:32:00Z">
        <w:r w:rsidRPr="000E268E">
          <w:rPr>
            <w:rFonts w:cs="Arial"/>
            <w:szCs w:val="22"/>
          </w:rPr>
          <w:t xml:space="preserve">.  </w:t>
        </w:r>
      </w:ins>
    </w:p>
    <w:p w14:paraId="32FAE4E4" w14:textId="77777777" w:rsidR="000641D7" w:rsidRPr="000E268E" w:rsidRDefault="000641D7" w:rsidP="000641D7">
      <w:pPr>
        <w:rPr>
          <w:ins w:id="33" w:author="Mott(ESO), Paul" w:date="2023-06-14T18:51:00Z"/>
          <w:rFonts w:cs="Arial"/>
          <w:szCs w:val="22"/>
        </w:rPr>
      </w:pPr>
    </w:p>
    <w:p w14:paraId="04646C8F" w14:textId="77777777" w:rsidR="000641D7" w:rsidRDefault="000641D7" w:rsidP="005B678F">
      <w:pPr>
        <w:rPr>
          <w:lang w:eastAsia="en-US"/>
        </w:rPr>
      </w:pPr>
    </w:p>
    <w:p w14:paraId="31F02AD7" w14:textId="2CF77E82" w:rsidR="00515DD9" w:rsidRDefault="00C95A8C" w:rsidP="00515DD9">
      <w:pPr>
        <w:rPr>
          <w:ins w:id="34" w:author="Paul Mott" w:date="2023-06-28T00:51:00Z"/>
          <w:lang w:eastAsia="en-US"/>
        </w:rPr>
      </w:pPr>
      <w:ins w:id="35" w:author="Paul Mott" w:date="2023-06-28T00:51:00Z">
        <w:r w:rsidRPr="003F777B">
          <w:rPr>
            <w:bCs/>
          </w:rPr>
          <w:t>I mentioned at the last CMP375 WG meeting on 22</w:t>
        </w:r>
        <w:r w:rsidRPr="003F777B">
          <w:rPr>
            <w:bCs/>
            <w:vertAlign w:val="superscript"/>
          </w:rPr>
          <w:t>nd</w:t>
        </w:r>
        <w:r w:rsidRPr="003F777B">
          <w:rPr>
            <w:bCs/>
          </w:rPr>
          <w:t xml:space="preserve"> June, I felt in the light of the new project by project approach to gathering TO data under CMP315/375/WACM2, compared to aggregated TO data by asset class under baseline, there needed to be changes to the paragraphs</w:t>
        </w:r>
        <w:r>
          <w:rPr>
            <w:bCs/>
          </w:rPr>
          <w:t xml:space="preserve"> that in this text are numbered 14.15.74 and 14.15.75, deleting the former paragraph 14.15.74 that shows here as deleted 14.15.69.  These changes show in yellow, including the deleted former paragraph 14.15.72.  Comments explain the changes.  These suggested changes by ESO to the legal text of this CMP315 are subject to the proposer’s consent (flagged to him Monday).   </w:t>
        </w:r>
        <w:r w:rsidR="00515DD9">
          <w:rPr>
            <w:lang w:eastAsia="en-US"/>
          </w:rPr>
          <w:t>Also deleted here the meaningless para that said “the 400 kV onshore circuit expansion constant is applied on a GB basis and reflects the full costs for 400 kV cable and overhead lines”</w:t>
        </w:r>
      </w:ins>
    </w:p>
    <w:p w14:paraId="65C1C761" w14:textId="65A841E3" w:rsidR="00AD22EF" w:rsidRDefault="00AD22EF" w:rsidP="00AD22EF">
      <w:pPr>
        <w:rPr>
          <w:bCs/>
        </w:rPr>
      </w:pPr>
    </w:p>
    <w:p w14:paraId="4850B12C" w14:textId="77777777" w:rsidR="00AE151D" w:rsidRDefault="00AE151D" w:rsidP="00175A9A">
      <w:pPr>
        <w:rPr>
          <w:color w:val="000000" w:themeColor="text1"/>
          <w:sz w:val="32"/>
          <w:szCs w:val="32"/>
        </w:rPr>
      </w:pPr>
    </w:p>
    <w:p w14:paraId="2D610AC5" w14:textId="06F35EDA" w:rsidR="0010379A" w:rsidRPr="00781F6E" w:rsidRDefault="0010379A" w:rsidP="006661FE">
      <w:pPr>
        <w:pStyle w:val="Heading1"/>
        <w:jc w:val="center"/>
        <w:rPr>
          <w:ins w:id="36" w:author="Mott(ESO), Paul" w:date="2023-03-15T22:31:00Z"/>
          <w:color w:val="000000" w:themeColor="text1"/>
          <w:sz w:val="32"/>
          <w:szCs w:val="32"/>
        </w:rPr>
      </w:pPr>
    </w:p>
    <w:p w14:paraId="5B9A1D60" w14:textId="1C1BE018" w:rsidR="00D22B6C" w:rsidRDefault="001C3D76" w:rsidP="00710C72">
      <w:pPr>
        <w:rPr>
          <w:ins w:id="37" w:author="Mott(ESO), Paul" w:date="2023-05-26T14:01:00Z"/>
          <w:lang w:eastAsia="en-US"/>
        </w:rPr>
      </w:pPr>
      <w:ins w:id="38" w:author="Paul Mott (ESO)" w:date="2023-04-20T21:32:00Z">
        <w:del w:id="39" w:author="Mott(ESO), Paul" w:date="2023-06-13T10:51:00Z">
          <w:r w:rsidRPr="00781F6E" w:rsidDel="00514993">
            <w:rPr>
              <w:b/>
              <w:bCs/>
              <w:color w:val="000000" w:themeColor="text1"/>
              <w:lang w:eastAsia="en-US"/>
            </w:rPr>
            <w:delText xml:space="preserve">the </w:delText>
          </w:r>
        </w:del>
      </w:ins>
    </w:p>
    <w:p w14:paraId="7F3E8554" w14:textId="77777777" w:rsidR="00A35960" w:rsidRPr="00710C72" w:rsidRDefault="00A35960" w:rsidP="00710C72">
      <w:pPr>
        <w:rPr>
          <w:ins w:id="40" w:author="Author"/>
          <w:lang w:eastAsia="en-US"/>
        </w:rPr>
      </w:pPr>
    </w:p>
    <w:p w14:paraId="1EFD175D" w14:textId="4D9377A0" w:rsidR="006661FE" w:rsidRPr="002338F3" w:rsidRDefault="006661FE" w:rsidP="006661FE">
      <w:pPr>
        <w:pStyle w:val="Heading1"/>
        <w:jc w:val="center"/>
        <w:rPr>
          <w:color w:val="auto"/>
          <w:sz w:val="32"/>
          <w:szCs w:val="32"/>
        </w:rPr>
      </w:pPr>
      <w:bookmarkStart w:id="41" w:name="_Hlk129727289"/>
      <w:r w:rsidRPr="002338F3">
        <w:rPr>
          <w:color w:val="auto"/>
          <w:sz w:val="32"/>
          <w:szCs w:val="32"/>
        </w:rPr>
        <w:t>Part 2 - The Statement of the Use of System Charging Methodolog</w:t>
      </w:r>
      <w:r>
        <w:rPr>
          <w:color w:val="auto"/>
          <w:sz w:val="32"/>
          <w:szCs w:val="32"/>
        </w:rPr>
        <w:t>y</w:t>
      </w:r>
    </w:p>
    <w:p w14:paraId="6E75FF3C" w14:textId="77777777" w:rsidR="006661FE" w:rsidRPr="002338F3" w:rsidRDefault="006661FE" w:rsidP="006661FE">
      <w:pPr>
        <w:pStyle w:val="Heading1"/>
        <w:jc w:val="center"/>
        <w:rPr>
          <w:color w:val="auto"/>
          <w:sz w:val="32"/>
          <w:szCs w:val="32"/>
        </w:rPr>
      </w:pPr>
    </w:p>
    <w:p w14:paraId="3FCD8055"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49C10722" w14:textId="77777777" w:rsidR="006661FE" w:rsidRDefault="006661FE" w:rsidP="006661FE">
      <w:pPr>
        <w:pStyle w:val="Heading1"/>
        <w:rPr>
          <w:b w:val="0"/>
          <w:strike/>
          <w:color w:val="auto"/>
          <w:sz w:val="20"/>
        </w:rPr>
      </w:pPr>
    </w:p>
    <w:p w14:paraId="0D3B7D6B" w14:textId="77777777" w:rsidR="006661FE" w:rsidRPr="002338F3" w:rsidRDefault="006661FE" w:rsidP="006661FE">
      <w:pPr>
        <w:pStyle w:val="Heading1"/>
        <w:rPr>
          <w:color w:val="auto"/>
          <w:sz w:val="28"/>
          <w:szCs w:val="28"/>
        </w:rPr>
      </w:pPr>
      <w:r w:rsidRPr="002338F3">
        <w:rPr>
          <w:color w:val="auto"/>
          <w:sz w:val="28"/>
          <w:szCs w:val="28"/>
        </w:rPr>
        <w:t>14.14 Principles</w:t>
      </w:r>
      <w:bookmarkEnd w:id="2"/>
      <w:bookmarkEnd w:id="3"/>
      <w:bookmarkEnd w:id="4"/>
    </w:p>
    <w:p w14:paraId="3E473216" w14:textId="77777777" w:rsidR="006661FE" w:rsidRDefault="006661FE" w:rsidP="006661FE">
      <w:pPr>
        <w:jc w:val="both"/>
        <w:rPr>
          <w:rFonts w:ascii="Arial" w:hAnsi="Arial"/>
        </w:rPr>
      </w:pPr>
    </w:p>
    <w:p w14:paraId="4C594305"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w:t>
      </w:r>
      <w:proofErr w:type="gramStart"/>
      <w:r>
        <w:t>operating</w:t>
      </w:r>
      <w:proofErr w:type="gramEnd"/>
      <w:r>
        <w:t xml:space="preserve"> and maintaining the transmission system for the Transmission Owner (TO) Activity function of the Transmission Businesses of each </w:t>
      </w:r>
      <w:r w:rsidR="00C41DDA">
        <w:t xml:space="preserve">Relevant </w:t>
      </w:r>
      <w:r>
        <w:t xml:space="preserve">Transmission Licensee. These activities are undertaken to the standards </w:t>
      </w:r>
      <w:r>
        <w:lastRenderedPageBreak/>
        <w:t>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176CE62B" w14:textId="77777777" w:rsidR="006661FE" w:rsidRDefault="006661FE" w:rsidP="006661FE">
      <w:pPr>
        <w:jc w:val="both"/>
        <w:rPr>
          <w:rFonts w:ascii="Arial" w:hAnsi="Arial"/>
        </w:rPr>
      </w:pPr>
    </w:p>
    <w:p w14:paraId="47C6C0CF"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w:t>
      </w:r>
      <w:proofErr w:type="gramStart"/>
      <w:r>
        <w:t>set</w:t>
      </w:r>
      <w:proofErr w:type="gramEnd"/>
      <w:r>
        <w:t xml:space="preserve">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2EDFA017" w14:textId="77777777" w:rsidR="006661FE" w:rsidRDefault="006661FE" w:rsidP="006661FE">
      <w:pPr>
        <w:pStyle w:val="1"/>
        <w:jc w:val="both"/>
      </w:pPr>
    </w:p>
    <w:p w14:paraId="540D527E"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The Company in 1993/94 for England and Wales.  The principles and methods underlying the ICRP methodology were set out in the </w:t>
      </w:r>
      <w:proofErr w:type="spellStart"/>
      <w:r>
        <w:t>The</w:t>
      </w:r>
      <w:proofErr w:type="spellEnd"/>
      <w:r>
        <w:t xml:space="preserve"> Company document "</w:t>
      </w:r>
      <w:r>
        <w:rPr>
          <w:b/>
        </w:rPr>
        <w:t>Transmission Use of System Charges Review: Proposed Investment Cost Related Pricing for Use of System (30 June 1992)"</w:t>
      </w:r>
      <w:r>
        <w:t>.</w:t>
      </w:r>
    </w:p>
    <w:p w14:paraId="1E229832" w14:textId="77777777" w:rsidR="006661FE" w:rsidRDefault="006661FE" w:rsidP="006661FE">
      <w:pPr>
        <w:pStyle w:val="1"/>
        <w:jc w:val="both"/>
      </w:pPr>
    </w:p>
    <w:p w14:paraId="303589A3"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The Company published the Initial Thoughts consultation for a GB methodology using the England and Wales methodology as the basis for consultation. The Initial Methodologies consultation published by The Company in May 2004 proposed two options for a GB charging methodology with a Final Methodologies consultation published in August 2004 detailing The Company’s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The Company published a Revised Proposals consultation in response to the Authority’s invitation for further review on certain areas in The Company’s recommended GB charging methodology. </w:t>
      </w:r>
    </w:p>
    <w:p w14:paraId="10EDF308" w14:textId="77777777" w:rsidR="006661FE" w:rsidRDefault="006661FE" w:rsidP="006661FE">
      <w:pPr>
        <w:pStyle w:val="1"/>
        <w:jc w:val="both"/>
      </w:pPr>
    </w:p>
    <w:p w14:paraId="259308C9" w14:textId="77777777" w:rsidR="00025327" w:rsidRDefault="00025327" w:rsidP="00025327">
      <w:pPr>
        <w:pStyle w:val="1"/>
        <w:numPr>
          <w:ilvl w:val="0"/>
          <w:numId w:val="88"/>
        </w:numPr>
        <w:jc w:val="both"/>
      </w:pPr>
      <w:r>
        <w:t xml:space="preserve">In April 2004 </w:t>
      </w:r>
      <w:proofErr w:type="gramStart"/>
      <w:r>
        <w:t>The</w:t>
      </w:r>
      <w:proofErr w:type="gramEnd"/>
      <w:r>
        <w:t xml:space="preserve"> Company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the following proposals:</w:t>
      </w:r>
    </w:p>
    <w:p w14:paraId="14C4D4F3" w14:textId="77777777" w:rsidR="00025327" w:rsidRDefault="00025327" w:rsidP="00025327">
      <w:pPr>
        <w:pStyle w:val="1"/>
        <w:jc w:val="both"/>
      </w:pPr>
    </w:p>
    <w:p w14:paraId="5E2A1E28" w14:textId="68B7D0DC" w:rsidR="00025327" w:rsidRDefault="00025327" w:rsidP="00025327">
      <w:pPr>
        <w:pStyle w:val="1"/>
        <w:numPr>
          <w:ilvl w:val="0"/>
          <w:numId w:val="67"/>
        </w:numPr>
        <w:tabs>
          <w:tab w:val="clear" w:pos="1440"/>
        </w:tabs>
        <w:ind w:left="2160"/>
        <w:jc w:val="both"/>
      </w:pPr>
      <w:r>
        <w:t>The application of multi-voltage circuit expansion factors with a forward-looking Expansion Constant that does not include substation costs in its derivation.</w:t>
      </w:r>
    </w:p>
    <w:p w14:paraId="10D3C0FF" w14:textId="77777777" w:rsidR="00025327" w:rsidRDefault="00025327" w:rsidP="00025327">
      <w:pPr>
        <w:pStyle w:val="1"/>
        <w:jc w:val="both"/>
      </w:pPr>
    </w:p>
    <w:p w14:paraId="269FAFA9" w14:textId="77777777" w:rsidR="00025327" w:rsidRDefault="00025327" w:rsidP="00025327">
      <w:pPr>
        <w:pStyle w:val="1"/>
        <w:numPr>
          <w:ilvl w:val="0"/>
          <w:numId w:val="67"/>
        </w:numPr>
        <w:tabs>
          <w:tab w:val="clear" w:pos="1440"/>
        </w:tabs>
        <w:ind w:left="2160"/>
        <w:jc w:val="both"/>
      </w:pPr>
      <w:r>
        <w:t>The application of locational security costs, by applying a multiplier to the Expansion Constant reflecting the difference in cost incurred on a secure network as opposed to an unsecured network.</w:t>
      </w:r>
    </w:p>
    <w:p w14:paraId="5722A2A3" w14:textId="77777777" w:rsidR="00025327" w:rsidRDefault="00025327" w:rsidP="00025327">
      <w:pPr>
        <w:pStyle w:val="1"/>
        <w:jc w:val="both"/>
      </w:pPr>
    </w:p>
    <w:p w14:paraId="66C6228D" w14:textId="5FCB2186" w:rsidR="00025327" w:rsidRDefault="00025327" w:rsidP="00025327">
      <w:pPr>
        <w:pStyle w:val="1"/>
        <w:numPr>
          <w:ilvl w:val="0"/>
          <w:numId w:val="67"/>
        </w:numPr>
        <w:tabs>
          <w:tab w:val="clear" w:pos="1440"/>
        </w:tabs>
        <w:ind w:left="2160"/>
        <w:jc w:val="both"/>
      </w:pPr>
      <w:r>
        <w:t>The application of a de-minim</w:t>
      </w:r>
      <w:ins w:id="42" w:author="Mott(ESO), Paul" w:date="2023-03-15T18:07:00Z">
        <w:r w:rsidR="00175A9A">
          <w:t>i</w:t>
        </w:r>
      </w:ins>
      <w:del w:id="43" w:author="Mott(ESO), Paul" w:date="2023-03-15T18:07:00Z">
        <w:r w:rsidDel="00175A9A">
          <w:delText>u</w:delText>
        </w:r>
      </w:del>
      <w:r>
        <w:t xml:space="preserve">s level demand charge of £0/kW for Half Hourly and £0/kWh for </w:t>
      </w:r>
      <w:proofErr w:type="gramStart"/>
      <w:r>
        <w:t>Non Half</w:t>
      </w:r>
      <w:proofErr w:type="gramEnd"/>
      <w:r>
        <w:t xml:space="preserve"> Hourly metered demand to avoid the introduction of negative demand tariffs.  </w:t>
      </w:r>
    </w:p>
    <w:p w14:paraId="5A28652C" w14:textId="77777777" w:rsidR="00025327" w:rsidRDefault="00025327" w:rsidP="00025327">
      <w:pPr>
        <w:pStyle w:val="1"/>
        <w:jc w:val="both"/>
      </w:pPr>
    </w:p>
    <w:p w14:paraId="5ABE1CAE" w14:textId="475907E4" w:rsidR="00025327" w:rsidRDefault="00025327" w:rsidP="00025327">
      <w:pPr>
        <w:pStyle w:val="1"/>
        <w:numPr>
          <w:ilvl w:val="0"/>
          <w:numId w:val="67"/>
        </w:numPr>
        <w:tabs>
          <w:tab w:val="clear" w:pos="1440"/>
        </w:tabs>
        <w:ind w:left="2160"/>
        <w:jc w:val="both"/>
      </w:pPr>
      <w:r>
        <w:t>The application of 132kV expansion factor on a Transmission Owner basis reflecting the regional variations in network upgrade plans.</w:t>
      </w:r>
    </w:p>
    <w:p w14:paraId="4A5F14EE" w14:textId="77777777" w:rsidR="00025327" w:rsidRDefault="00025327" w:rsidP="00025327">
      <w:pPr>
        <w:pStyle w:val="ListParagraph"/>
      </w:pPr>
    </w:p>
    <w:p w14:paraId="3CB2C082" w14:textId="77777777" w:rsidR="00025327" w:rsidRDefault="00025327" w:rsidP="00025327">
      <w:pPr>
        <w:pStyle w:val="1"/>
        <w:numPr>
          <w:ilvl w:val="0"/>
          <w:numId w:val="67"/>
        </w:numPr>
        <w:tabs>
          <w:tab w:val="clear" w:pos="1440"/>
        </w:tabs>
        <w:ind w:left="2160"/>
        <w:jc w:val="both"/>
      </w:pPr>
      <w:r>
        <w:t>The Company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a residual charge.</w:t>
      </w:r>
    </w:p>
    <w:p w14:paraId="30901118" w14:textId="77777777" w:rsidR="00025327" w:rsidRDefault="00025327" w:rsidP="00025327">
      <w:pPr>
        <w:pStyle w:val="ListParagraph"/>
      </w:pPr>
    </w:p>
    <w:p w14:paraId="21ECA5B4" w14:textId="77777777" w:rsidR="00025327" w:rsidRDefault="00025327" w:rsidP="00025327">
      <w:pPr>
        <w:pStyle w:val="1"/>
        <w:numPr>
          <w:ilvl w:val="0"/>
          <w:numId w:val="67"/>
        </w:numPr>
        <w:tabs>
          <w:tab w:val="clear" w:pos="1440"/>
        </w:tabs>
        <w:ind w:left="2160"/>
        <w:jc w:val="both"/>
      </w:pPr>
      <w:proofErr w:type="gramStart"/>
      <w:r>
        <w:t>For the purpose of</w:t>
      </w:r>
      <w:proofErr w:type="gramEnd"/>
      <w:r>
        <w:t xml:space="preserve"> compliance with the Limiting Regulation in the context of setting limits on the annual charges paid by generation The Company will exclude Charges for Physical Assets Required for Connection when calculating the total amount to be recovered from Generators (</w:t>
      </w:r>
      <w:proofErr w:type="spellStart"/>
      <w:r>
        <w:t>GCharge</w:t>
      </w:r>
      <w:proofErr w:type="spellEnd"/>
      <w:r>
        <w:t xml:space="preserve"> (Forecast)).</w:t>
      </w:r>
    </w:p>
    <w:p w14:paraId="0E9DB805" w14:textId="77777777" w:rsidR="00025327" w:rsidRDefault="00025327" w:rsidP="00025327">
      <w:pPr>
        <w:pStyle w:val="ListParagraph"/>
      </w:pPr>
    </w:p>
    <w:p w14:paraId="53A9522F" w14:textId="77777777" w:rsidR="00025327" w:rsidRDefault="00025327" w:rsidP="00025327">
      <w:pPr>
        <w:pStyle w:val="1"/>
        <w:numPr>
          <w:ilvl w:val="0"/>
          <w:numId w:val="67"/>
        </w:numPr>
        <w:tabs>
          <w:tab w:val="clear" w:pos="1440"/>
        </w:tabs>
        <w:ind w:left="2160"/>
        <w:jc w:val="both"/>
      </w:pPr>
      <w:r>
        <w:t xml:space="preserve">If having applied the exclusion of Charges for Physical Assets Required for Connection </w:t>
      </w:r>
      <w:proofErr w:type="gramStart"/>
      <w:r>
        <w:t>The</w:t>
      </w:r>
      <w:proofErr w:type="gramEnd"/>
      <w:r>
        <w:t xml:space="preserve"> Company identifies that an adjustment to TNUoS Charges is required to remain compliant with the Limiting Regulation then an Adjustment Tariff will be applied to all Generators in the following circumstances.</w:t>
      </w:r>
    </w:p>
    <w:p w14:paraId="61BA63FA" w14:textId="77777777" w:rsidR="006C1394" w:rsidRDefault="006C1394" w:rsidP="006C1394">
      <w:pPr>
        <w:pStyle w:val="ListParagraph"/>
      </w:pPr>
    </w:p>
    <w:p w14:paraId="469A4E54" w14:textId="77777777" w:rsidR="006C1394" w:rsidRDefault="006C1394" w:rsidP="00142062">
      <w:pPr>
        <w:pStyle w:val="1"/>
        <w:ind w:left="2160"/>
        <w:jc w:val="both"/>
      </w:pPr>
      <w:proofErr w:type="spellStart"/>
      <w:r>
        <w:t>i</w:t>
      </w:r>
      <w:proofErr w:type="spellEnd"/>
      <w:r>
        <w:t>.) The Adjustment Tariff will be applied if The Company identifies that either:</w:t>
      </w:r>
    </w:p>
    <w:p w14:paraId="28BBC48F" w14:textId="77777777" w:rsidR="006C1394" w:rsidRDefault="006C1394" w:rsidP="00142062">
      <w:pPr>
        <w:pStyle w:val="1"/>
        <w:ind w:left="2835"/>
        <w:jc w:val="both"/>
      </w:pPr>
      <w:r>
        <w:t xml:space="preserve"> a. Annual average TNUoS charges payable by Generator Users will fall below €0/MWh</w:t>
      </w:r>
    </w:p>
    <w:p w14:paraId="467065D6" w14:textId="77777777" w:rsidR="006C1394" w:rsidRDefault="006C1394" w:rsidP="00142062">
      <w:pPr>
        <w:pStyle w:val="1"/>
        <w:jc w:val="both"/>
      </w:pPr>
      <w:r>
        <w:t xml:space="preserve"> OR </w:t>
      </w:r>
    </w:p>
    <w:p w14:paraId="60FF8BF2" w14:textId="77777777" w:rsidR="006C1394" w:rsidRDefault="006C1394" w:rsidP="006C1394">
      <w:pPr>
        <w:pStyle w:val="1"/>
        <w:ind w:left="2835"/>
        <w:jc w:val="both"/>
      </w:pPr>
      <w:r>
        <w:t>b. Annual average TNUoS charges payable by Generator Users will exceed €2.50/MWh adjusted by a risk margin to allow for error in tariff setting.</w:t>
      </w:r>
    </w:p>
    <w:p w14:paraId="46A8AE83" w14:textId="77777777" w:rsidR="006C1394" w:rsidRDefault="006C1394" w:rsidP="006C1394">
      <w:pPr>
        <w:pStyle w:val="1"/>
        <w:ind w:left="2835"/>
        <w:jc w:val="both"/>
      </w:pPr>
    </w:p>
    <w:p w14:paraId="503BAB22" w14:textId="77777777" w:rsidR="006C1394" w:rsidRDefault="006C1394" w:rsidP="006C1394">
      <w:pPr>
        <w:pStyle w:val="1"/>
        <w:ind w:left="2552" w:hanging="425"/>
        <w:jc w:val="both"/>
      </w:pPr>
      <w:r>
        <w:t xml:space="preserve">ii.) Where annual average TNUoS charges to Generators are positive under the </w:t>
      </w:r>
      <w:proofErr w:type="spellStart"/>
      <w:r>
        <w:t>GCharge</w:t>
      </w:r>
      <w:proofErr w:type="spellEnd"/>
      <w:r>
        <w:t xml:space="preserve"> (Forecast) the Adjustment Tariff will be applied if the Adjustment Revenue is less than £0. The Adjustment Revenue is expressed as:</w:t>
      </w:r>
    </w:p>
    <w:p w14:paraId="1C212580" w14:textId="77777777" w:rsidR="006C1394" w:rsidRDefault="006C1394" w:rsidP="006C1394">
      <w:pPr>
        <w:pStyle w:val="1"/>
        <w:ind w:left="2552" w:hanging="425"/>
        <w:jc w:val="both"/>
      </w:pPr>
    </w:p>
    <w:p w14:paraId="3EA8536D" w14:textId="77777777" w:rsidR="006C1394" w:rsidRDefault="006C1394" w:rsidP="0014206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5A9551B7" w14:textId="77777777" w:rsidR="006C1394" w:rsidRDefault="006C1394" w:rsidP="006C1394">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2D6CC082" w14:textId="77777777" w:rsidR="006C1394" w:rsidRDefault="006C1394" w:rsidP="006C1394">
      <w:pPr>
        <w:pStyle w:val="1"/>
        <w:ind w:left="2552"/>
        <w:jc w:val="both"/>
      </w:pPr>
    </w:p>
    <w:p w14:paraId="40220BB3" w14:textId="77777777" w:rsidR="006C1394" w:rsidRDefault="006C1394" w:rsidP="00142062">
      <w:pPr>
        <w:pStyle w:val="1"/>
        <w:numPr>
          <w:ilvl w:val="0"/>
          <w:numId w:val="29"/>
        </w:numPr>
        <w:ind w:left="2552" w:hanging="425"/>
        <w:jc w:val="both"/>
      </w:pPr>
      <w:r>
        <w:t xml:space="preserve">Where annual average TNUoS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7527AF03" w14:textId="77777777" w:rsidR="006C1394" w:rsidRDefault="006C1394" w:rsidP="006C1394">
      <w:pPr>
        <w:pStyle w:val="1"/>
        <w:ind w:left="2552"/>
        <w:jc w:val="both"/>
      </w:pPr>
    </w:p>
    <w:p w14:paraId="0E71EFE4" w14:textId="77777777" w:rsidR="006C1394" w:rsidRDefault="006C1394" w:rsidP="006C1394">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440CC396" w14:textId="77777777" w:rsidR="006C1394" w:rsidRDefault="006C1394" w:rsidP="006C1394">
      <w:pPr>
        <w:pStyle w:val="1"/>
        <w:ind w:left="2552"/>
        <w:jc w:val="both"/>
      </w:pPr>
    </w:p>
    <w:p w14:paraId="38B82F74" w14:textId="77777777" w:rsidR="006C1394" w:rsidRDefault="006C1394" w:rsidP="00142062">
      <w:pPr>
        <w:pStyle w:val="1"/>
        <w:numPr>
          <w:ilvl w:val="0"/>
          <w:numId w:val="29"/>
        </w:numPr>
        <w:ind w:left="2552" w:hanging="425"/>
        <w:jc w:val="both"/>
      </w:pPr>
      <w:r>
        <w:t>The total adjusted revenue expected to be recovered from Generators (</w:t>
      </w:r>
      <w:proofErr w:type="spellStart"/>
      <w:r>
        <w:t>AdjGenRev</w:t>
      </w:r>
      <w:proofErr w:type="spellEnd"/>
      <w:r>
        <w:t>) through TNUoS tariffs can therefore be expressed as:</w:t>
      </w:r>
    </w:p>
    <w:p w14:paraId="0D014671" w14:textId="77777777" w:rsidR="006C1394" w:rsidRDefault="006C1394" w:rsidP="00142062">
      <w:pPr>
        <w:pStyle w:val="1"/>
        <w:ind w:left="2552"/>
        <w:jc w:val="both"/>
      </w:pPr>
    </w:p>
    <w:p w14:paraId="04F8139A" w14:textId="77777777" w:rsidR="006C1394" w:rsidRDefault="006C1394" w:rsidP="006C1394">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3C14B76A" w14:textId="77777777" w:rsidR="006C1394" w:rsidRDefault="006C1394" w:rsidP="000215F8">
      <w:pPr>
        <w:pStyle w:val="1"/>
        <w:ind w:left="2552"/>
        <w:jc w:val="both"/>
      </w:pPr>
    </w:p>
    <w:p w14:paraId="01CD2764" w14:textId="77777777" w:rsidR="006C1394" w:rsidRDefault="006C1394" w:rsidP="000215F8">
      <w:pPr>
        <w:pStyle w:val="1"/>
        <w:ind w:left="2552"/>
        <w:jc w:val="both"/>
      </w:pPr>
    </w:p>
    <w:p w14:paraId="366CDE8D" w14:textId="765F3DD1" w:rsidR="006C1394" w:rsidRDefault="006C1394" w:rsidP="00142062">
      <w:pPr>
        <w:pStyle w:val="1"/>
        <w:numPr>
          <w:ilvl w:val="0"/>
          <w:numId w:val="29"/>
        </w:numPr>
        <w:ind w:left="2552" w:hanging="425"/>
        <w:jc w:val="both"/>
      </w:pPr>
      <w:r>
        <w:t xml:space="preserve">The error margin used in calculating TNUoS tariffs for the </w:t>
      </w:r>
      <w:r w:rsidR="00AD4509" w:rsidRPr="00AD4509">
        <w:rPr>
          <w:b/>
          <w:bCs/>
        </w:rPr>
        <w:t>Financial Year</w:t>
      </w:r>
      <w:r w:rsidR="00AD4509">
        <w:t xml:space="preserve"> </w:t>
      </w:r>
      <w:r>
        <w:t xml:space="preserve">is expressed as: </w:t>
      </w:r>
    </w:p>
    <w:p w14:paraId="09A29C0C" w14:textId="77777777" w:rsidR="006C1394" w:rsidRDefault="006C1394" w:rsidP="00142062">
      <w:pPr>
        <w:pStyle w:val="1"/>
        <w:ind w:left="2552"/>
        <w:jc w:val="both"/>
      </w:pPr>
    </w:p>
    <w:p w14:paraId="3E493427" w14:textId="77777777" w:rsidR="006C1394" w:rsidRDefault="006C1394" w:rsidP="00B135E3">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19629410" w14:textId="77777777" w:rsidR="006C1394" w:rsidRDefault="006C1394" w:rsidP="000215F8">
      <w:pPr>
        <w:pStyle w:val="1"/>
        <w:ind w:left="2552" w:hanging="142"/>
        <w:jc w:val="both"/>
      </w:pPr>
    </w:p>
    <w:p w14:paraId="75D6DFC2" w14:textId="77777777" w:rsidR="00B135E3" w:rsidRDefault="006C1394" w:rsidP="00142062">
      <w:pPr>
        <w:pStyle w:val="1"/>
        <w:numPr>
          <w:ilvl w:val="0"/>
          <w:numId w:val="29"/>
        </w:numPr>
        <w:ind w:left="2552" w:hanging="425"/>
        <w:jc w:val="both"/>
      </w:pPr>
      <w:r>
        <w:t>Where:</w:t>
      </w:r>
    </w:p>
    <w:p w14:paraId="4F530D49" w14:textId="77777777" w:rsidR="00B135E3" w:rsidRDefault="00B135E3" w:rsidP="00142062">
      <w:pPr>
        <w:pStyle w:val="1"/>
        <w:ind w:left="2127"/>
        <w:jc w:val="both"/>
      </w:pPr>
    </w:p>
    <w:p w14:paraId="40319471" w14:textId="77777777" w:rsidR="00B135E3" w:rsidRDefault="006C1394" w:rsidP="00142062">
      <w:pPr>
        <w:pStyle w:val="1"/>
        <w:ind w:left="2268" w:firstLine="284"/>
        <w:jc w:val="both"/>
      </w:pPr>
      <w:r>
        <w:t xml:space="preserve"> </w:t>
      </w:r>
      <w:r w:rsidRPr="000215F8">
        <w:rPr>
          <w:b/>
        </w:rPr>
        <w:t>y</w:t>
      </w:r>
      <w:r>
        <w:t xml:space="preserve"> = error margin expressed in %. </w:t>
      </w:r>
    </w:p>
    <w:p w14:paraId="4918949B" w14:textId="77777777" w:rsidR="00B135E3" w:rsidRDefault="00B135E3" w:rsidP="000215F8">
      <w:pPr>
        <w:pStyle w:val="1"/>
        <w:ind w:left="2268" w:firstLine="284"/>
        <w:jc w:val="both"/>
      </w:pPr>
    </w:p>
    <w:p w14:paraId="4F09EB2E" w14:textId="77777777" w:rsidR="00B135E3" w:rsidRDefault="006C1394" w:rsidP="00B135E3">
      <w:pPr>
        <w:pStyle w:val="1"/>
        <w:ind w:left="2694"/>
        <w:jc w:val="both"/>
      </w:pPr>
      <w:proofErr w:type="spellStart"/>
      <w:r w:rsidRPr="000215F8">
        <w:rPr>
          <w:b/>
        </w:rP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A901AA1" w14:textId="77777777" w:rsidR="00B135E3" w:rsidRDefault="00B135E3" w:rsidP="00142062">
      <w:pPr>
        <w:pStyle w:val="1"/>
        <w:ind w:left="2268"/>
        <w:jc w:val="both"/>
      </w:pPr>
    </w:p>
    <w:p w14:paraId="155A60F1" w14:textId="77777777" w:rsidR="006C1394" w:rsidRDefault="006C1394" w:rsidP="00B135E3">
      <w:pPr>
        <w:pStyle w:val="1"/>
        <w:ind w:left="2694"/>
        <w:jc w:val="both"/>
      </w:pPr>
      <w:proofErr w:type="spellStart"/>
      <w:r w:rsidRPr="000215F8">
        <w:rPr>
          <w:b/>
        </w:rPr>
        <w:t>ErrorGO</w:t>
      </w:r>
      <w:proofErr w:type="spellEnd"/>
      <w:r>
        <w:t xml:space="preserve"> = the highest absolute percentage error in generation </w:t>
      </w:r>
      <w:proofErr w:type="spellStart"/>
      <w:r>
        <w:t>TWh</w:t>
      </w:r>
      <w:proofErr w:type="spellEnd"/>
      <w:r>
        <w:t xml:space="preserve"> outputs, from the past 5 full years (year t-6 to t-2 inclusive).</w:t>
      </w:r>
    </w:p>
    <w:p w14:paraId="4745B7D8" w14:textId="77777777" w:rsidR="00B135E3" w:rsidRDefault="00B135E3" w:rsidP="000215F8">
      <w:pPr>
        <w:pStyle w:val="1"/>
        <w:ind w:left="2694" w:hanging="142"/>
        <w:jc w:val="both"/>
      </w:pPr>
    </w:p>
    <w:p w14:paraId="58AABF72" w14:textId="407FDB38" w:rsidR="006C1394" w:rsidRDefault="00B135E3" w:rsidP="00142062">
      <w:pPr>
        <w:pStyle w:val="1"/>
        <w:numPr>
          <w:ilvl w:val="0"/>
          <w:numId w:val="29"/>
        </w:numPr>
        <w:ind w:left="2694" w:hanging="567"/>
        <w:jc w:val="both"/>
      </w:pPr>
      <w:r>
        <w:t xml:space="preserve">The Company will use the latest OBR Forecast of £/€ exchange rate published prior to the </w:t>
      </w:r>
      <w:proofErr w:type="gramStart"/>
      <w:r>
        <w:t>31</w:t>
      </w:r>
      <w:r w:rsidRPr="000215F8">
        <w:rPr>
          <w:rFonts w:ascii="Arial" w:hAnsi="Arial"/>
          <w:vertAlign w:val="superscript"/>
        </w:rPr>
        <w:t>st</w:t>
      </w:r>
      <w:proofErr w:type="gramEnd"/>
      <w:r>
        <w:t xml:space="preserve"> October in the year preceding the relevant </w:t>
      </w:r>
      <w:r w:rsidR="00AD4509" w:rsidRPr="00AD4509">
        <w:rPr>
          <w:b/>
          <w:bCs/>
        </w:rPr>
        <w:t>Financial Year</w:t>
      </w:r>
      <w:r w:rsidR="00AD4509">
        <w:t xml:space="preserve"> </w:t>
      </w:r>
      <w:r>
        <w:t xml:space="preserve">to convert average annual TNUoS charges payable by Generators in the </w:t>
      </w:r>
      <w:proofErr w:type="spellStart"/>
      <w:r>
        <w:t>GCharge</w:t>
      </w:r>
      <w:proofErr w:type="spellEnd"/>
      <w:r>
        <w:t xml:space="preserve"> (Forecast) to a comparable value for the purposes of assessing compliance with the Limiting Regulation.</w:t>
      </w:r>
    </w:p>
    <w:p w14:paraId="297F5A6C" w14:textId="77777777" w:rsidR="00B135E3" w:rsidRDefault="00B135E3" w:rsidP="000215F8">
      <w:pPr>
        <w:pStyle w:val="1"/>
        <w:ind w:left="2694"/>
        <w:jc w:val="both"/>
      </w:pPr>
    </w:p>
    <w:p w14:paraId="15BCAB31" w14:textId="77777777" w:rsidR="00B135E3" w:rsidRDefault="00B135E3" w:rsidP="00142062">
      <w:pPr>
        <w:pStyle w:val="1"/>
        <w:numPr>
          <w:ilvl w:val="0"/>
          <w:numId w:val="29"/>
        </w:numPr>
        <w:ind w:left="2694" w:hanging="567"/>
        <w:jc w:val="both"/>
      </w:pPr>
      <w:r>
        <w:t xml:space="preserve">The Adjustment Tariff used in the calculation will be either: </w:t>
      </w:r>
    </w:p>
    <w:p w14:paraId="020034FF" w14:textId="77777777" w:rsidR="00B135E3" w:rsidRDefault="00B135E3" w:rsidP="000215F8">
      <w:pPr>
        <w:pStyle w:val="1"/>
        <w:jc w:val="both"/>
      </w:pPr>
    </w:p>
    <w:p w14:paraId="5CFDC4F8" w14:textId="4644ED9E" w:rsidR="00B135E3" w:rsidRDefault="00B135E3" w:rsidP="000215F8">
      <w:pPr>
        <w:pStyle w:val="1"/>
        <w:ind w:left="2410" w:hanging="284"/>
        <w:jc w:val="both"/>
      </w:pPr>
      <w:r>
        <w:t>1. a negative £/kW tariff that reduces annual average TNUoS charges to Generators to below the risk adjusted upper limit of the Limiting Regulation in accordance with 14.14.5 (vi).</w:t>
      </w:r>
    </w:p>
    <w:p w14:paraId="0E7A4FFE" w14:textId="77777777" w:rsidR="00B135E3" w:rsidRPr="000215F8" w:rsidRDefault="00B135E3" w:rsidP="00142062">
      <w:pPr>
        <w:pStyle w:val="ListParagraph"/>
        <w:rPr>
          <w:rFonts w:ascii="Arial" w:hAnsi="Arial" w:cs="Arial"/>
          <w:sz w:val="22"/>
          <w:szCs w:val="22"/>
        </w:rPr>
      </w:pPr>
      <w:r w:rsidRPr="000215F8">
        <w:rPr>
          <w:rFonts w:ascii="Arial" w:hAnsi="Arial" w:cs="Arial"/>
          <w:sz w:val="22"/>
          <w:szCs w:val="22"/>
        </w:rPr>
        <w:t>OR</w:t>
      </w:r>
    </w:p>
    <w:p w14:paraId="055B6AFD" w14:textId="77777777" w:rsidR="00B135E3" w:rsidRDefault="00B135E3" w:rsidP="00142062">
      <w:pPr>
        <w:pStyle w:val="ListParagraph"/>
      </w:pPr>
    </w:p>
    <w:p w14:paraId="1F2429BA" w14:textId="77777777" w:rsidR="00B135E3" w:rsidRDefault="00B135E3" w:rsidP="000215F8">
      <w:pPr>
        <w:pStyle w:val="ListParagraph"/>
        <w:ind w:left="2410" w:hanging="283"/>
        <w:jc w:val="both"/>
        <w:rPr>
          <w:rFonts w:ascii="Arial" w:hAnsi="Arial" w:cs="Arial"/>
          <w:sz w:val="22"/>
          <w:szCs w:val="22"/>
        </w:rPr>
      </w:pPr>
      <w:r w:rsidRPr="000215F8">
        <w:rPr>
          <w:rFonts w:ascii="Arial" w:hAnsi="Arial" w:cs="Arial"/>
          <w:sz w:val="22"/>
          <w:szCs w:val="22"/>
        </w:rPr>
        <w:t>2. a positive £/kW tariff that increases annual average TNUoS charges to Generators to above the lower limit of the Limiting Regulation in accordance with 14.14.5 (vi).</w:t>
      </w:r>
    </w:p>
    <w:p w14:paraId="496198CA" w14:textId="77777777" w:rsidR="00B135E3" w:rsidRPr="000215F8" w:rsidRDefault="00B135E3" w:rsidP="000215F8">
      <w:pPr>
        <w:pStyle w:val="ListParagraph"/>
        <w:ind w:left="2410" w:hanging="283"/>
        <w:rPr>
          <w:rFonts w:ascii="Arial" w:hAnsi="Arial" w:cs="Arial"/>
          <w:szCs w:val="22"/>
        </w:rPr>
      </w:pPr>
    </w:p>
    <w:p w14:paraId="402F5D84" w14:textId="77777777" w:rsidR="00B135E3" w:rsidRDefault="00B135E3" w:rsidP="00142062">
      <w:pPr>
        <w:pStyle w:val="1"/>
        <w:ind w:firstLine="2127"/>
        <w:jc w:val="both"/>
      </w:pPr>
      <w:r>
        <w:t>Expressed in either case as:</w:t>
      </w:r>
    </w:p>
    <w:p w14:paraId="74236C83" w14:textId="77777777" w:rsidR="00B135E3" w:rsidRDefault="00B135E3" w:rsidP="00142062">
      <w:pPr>
        <w:pStyle w:val="1"/>
        <w:ind w:firstLine="2127"/>
        <w:jc w:val="both"/>
      </w:pPr>
    </w:p>
    <w:p w14:paraId="0E06DC72" w14:textId="77777777" w:rsidR="00B135E3" w:rsidRDefault="00B135E3" w:rsidP="00B135E3">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3843C8D2" w14:textId="4BA9E50A" w:rsidR="00B135E3" w:rsidRDefault="00B135E3" w:rsidP="0014206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sidR="008D0E58">
        <w:rPr>
          <w:rFonts w:ascii="Cambria Math" w:hAnsi="Cambria Math" w:cs="Cambria Math"/>
        </w:rPr>
        <w:t>y</w:t>
      </w:r>
    </w:p>
    <w:p w14:paraId="1B7BFE1A" w14:textId="77777777" w:rsidR="00B135E3" w:rsidRDefault="00B135E3" w:rsidP="00142062">
      <w:pPr>
        <w:pStyle w:val="1"/>
        <w:jc w:val="both"/>
        <w:rPr>
          <w:rFonts w:ascii="Tahoma" w:hAnsi="Tahoma" w:cs="Tahoma"/>
        </w:rPr>
      </w:pPr>
    </w:p>
    <w:p w14:paraId="7ECFEECD" w14:textId="77777777" w:rsidR="00B135E3" w:rsidRDefault="00B135E3" w:rsidP="00142062">
      <w:pPr>
        <w:pStyle w:val="1"/>
        <w:ind w:firstLine="1985"/>
        <w:jc w:val="both"/>
      </w:pPr>
      <w:proofErr w:type="gramStart"/>
      <w:r>
        <w:t>Where;</w:t>
      </w:r>
      <w:proofErr w:type="gramEnd"/>
      <w:r>
        <w:t xml:space="preserve"> </w:t>
      </w:r>
    </w:p>
    <w:p w14:paraId="0A0939FE" w14:textId="5F46AC51" w:rsidR="00B135E3" w:rsidRDefault="00B135E3" w:rsidP="000215F8">
      <w:pPr>
        <w:pStyle w:val="1"/>
        <w:ind w:firstLine="1276"/>
        <w:jc w:val="both"/>
      </w:pPr>
      <w:r>
        <w:t xml:space="preserve">    </w:t>
      </w:r>
      <w:proofErr w:type="spellStart"/>
      <w:proofErr w:type="gramStart"/>
      <w:r>
        <w:t>Cap</w:t>
      </w:r>
      <w:r>
        <w:rPr>
          <w:rFonts w:ascii="Arial" w:hAnsi="Arial"/>
          <w:vertAlign w:val="subscript"/>
        </w:rPr>
        <w:t>EC</w:t>
      </w:r>
      <w:proofErr w:type="spellEnd"/>
      <w:r>
        <w:t xml:space="preserve"> </w:t>
      </w:r>
      <w:r w:rsidR="00142062">
        <w:t xml:space="preserve"> </w:t>
      </w:r>
      <w:r>
        <w:t>=</w:t>
      </w:r>
      <w:proofErr w:type="gramEnd"/>
      <w:r>
        <w:t xml:space="preserve"> Upper limit of the range specified in the Limiting Regulation </w:t>
      </w:r>
    </w:p>
    <w:p w14:paraId="1F028125" w14:textId="036E7B11" w:rsidR="00B135E3" w:rsidRDefault="00B135E3" w:rsidP="000215F8">
      <w:pPr>
        <w:pStyle w:val="1"/>
        <w:ind w:firstLine="1560"/>
        <w:jc w:val="both"/>
      </w:pPr>
      <w:r>
        <w:t xml:space="preserve">y          </w:t>
      </w:r>
      <w:r w:rsidR="00142062">
        <w:t xml:space="preserve"> </w:t>
      </w:r>
      <w:r>
        <w:t xml:space="preserve">= Error margin built in to adjust </w:t>
      </w:r>
      <w:proofErr w:type="spellStart"/>
      <w:r w:rsidR="00F20735">
        <w:rPr>
          <w:rFonts w:ascii="Arial" w:hAnsi="Arial"/>
        </w:rPr>
        <w:t>Cap</w:t>
      </w:r>
      <w:r w:rsidR="00F20735">
        <w:rPr>
          <w:rFonts w:ascii="Arial" w:hAnsi="Arial"/>
          <w:vertAlign w:val="subscript"/>
        </w:rPr>
        <w:t>EC</w:t>
      </w:r>
      <w:proofErr w:type="spellEnd"/>
    </w:p>
    <w:p w14:paraId="3E2120F0" w14:textId="50C94CF7" w:rsidR="00B135E3" w:rsidRDefault="00B135E3" w:rsidP="000215F8">
      <w:pPr>
        <w:pStyle w:val="1"/>
        <w:ind w:left="2552" w:hanging="992"/>
        <w:jc w:val="both"/>
      </w:pPr>
      <w:r>
        <w:t xml:space="preserve"> GO</w:t>
      </w:r>
      <w:r w:rsidR="00142062">
        <w:t xml:space="preserve">     </w:t>
      </w:r>
      <w:r>
        <w:t>= Forecast GB Generation Output for generation liable for Transmission charges (</w:t>
      </w:r>
      <w:proofErr w:type="gramStart"/>
      <w:r>
        <w:t>i.e.</w:t>
      </w:r>
      <w:proofErr w:type="gramEnd"/>
      <w:r>
        <w:t xml:space="preserve"> energy injected into the transmission network in MWh) for the </w:t>
      </w:r>
      <w:r w:rsidR="00AD4509" w:rsidRPr="00AD4509">
        <w:rPr>
          <w:b/>
          <w:bCs/>
        </w:rPr>
        <w:t>Financial Year</w:t>
      </w:r>
    </w:p>
    <w:p w14:paraId="17F96F62" w14:textId="2F506AA4" w:rsidR="00B135E3" w:rsidRDefault="00B135E3" w:rsidP="00142062">
      <w:pPr>
        <w:pStyle w:val="1"/>
        <w:ind w:left="2552" w:hanging="1134"/>
        <w:jc w:val="both"/>
      </w:pPr>
      <w:r>
        <w:t xml:space="preserve"> ER </w:t>
      </w:r>
      <w:r w:rsidR="00142062">
        <w:t xml:space="preserve">     </w:t>
      </w:r>
      <w:r>
        <w:t xml:space="preserve">= The latest OBR Forecast €/£ Exchange Rate published prior to the </w:t>
      </w:r>
      <w:proofErr w:type="gramStart"/>
      <w:r>
        <w:t>31</w:t>
      </w:r>
      <w:r w:rsidR="00FC04C1" w:rsidRPr="001D4399">
        <w:rPr>
          <w:rFonts w:ascii="Arial" w:hAnsi="Arial"/>
          <w:vertAlign w:val="superscript"/>
        </w:rPr>
        <w:t>st</w:t>
      </w:r>
      <w:proofErr w:type="gramEnd"/>
      <w:r w:rsidR="00FC04C1">
        <w:rPr>
          <w:rFonts w:ascii="Arial" w:hAnsi="Arial"/>
        </w:rPr>
        <w:t xml:space="preserve"> </w:t>
      </w:r>
      <w:r>
        <w:t xml:space="preserve">October in the year preceding the relevant </w:t>
      </w:r>
      <w:r w:rsidR="00AD4509" w:rsidRPr="00AD4509">
        <w:rPr>
          <w:b/>
          <w:bCs/>
        </w:rPr>
        <w:t>Financial Year</w:t>
      </w:r>
    </w:p>
    <w:p w14:paraId="5732AE0F" w14:textId="2B12D20E" w:rsidR="00142062" w:rsidRDefault="00142062" w:rsidP="00142062">
      <w:pPr>
        <w:pStyle w:val="1"/>
        <w:ind w:left="2552" w:hanging="1134"/>
        <w:jc w:val="both"/>
      </w:pPr>
      <w:proofErr w:type="spellStart"/>
      <w:r>
        <w:t>GCharge</w:t>
      </w:r>
      <w:proofErr w:type="spellEnd"/>
      <w:r>
        <w:t xml:space="preserve"> (Forecast) =The total forecast TNUoS revenue to be recovered from Generators in the </w:t>
      </w:r>
      <w:r w:rsidR="00AD4509" w:rsidRPr="00AD4509">
        <w:rPr>
          <w:b/>
          <w:bCs/>
        </w:rPr>
        <w:t>Financial Year</w:t>
      </w:r>
      <w:r w:rsidR="00AD4509">
        <w:t xml:space="preserve"> </w:t>
      </w:r>
      <w:r>
        <w:t xml:space="preserve">minus Charges for Physical Assets Required for Connection. </w:t>
      </w:r>
    </w:p>
    <w:p w14:paraId="4E4C5CC6" w14:textId="77777777" w:rsidR="00142062" w:rsidRDefault="00142062" w:rsidP="00142062">
      <w:pPr>
        <w:pStyle w:val="1"/>
        <w:ind w:left="2552" w:hanging="1134"/>
        <w:jc w:val="both"/>
      </w:pPr>
      <w:proofErr w:type="spellStart"/>
      <w:r>
        <w:t>AdjRevenue</w:t>
      </w:r>
      <w:proofErr w:type="spellEnd"/>
      <w:r>
        <w:t xml:space="preserve"> = Adjustment Revenue </w:t>
      </w:r>
    </w:p>
    <w:p w14:paraId="62900446" w14:textId="77777777" w:rsidR="00142062" w:rsidRDefault="00142062" w:rsidP="00142062">
      <w:pPr>
        <w:pStyle w:val="1"/>
        <w:ind w:left="2552" w:hanging="1134"/>
        <w:jc w:val="both"/>
      </w:pPr>
      <w:r>
        <w:t xml:space="preserve">Chargeable Capacity = as per paragraph 14.18.6 </w:t>
      </w:r>
    </w:p>
    <w:p w14:paraId="4A00E44B" w14:textId="77777777" w:rsidR="00142062" w:rsidRDefault="00142062" w:rsidP="000215F8">
      <w:pPr>
        <w:pStyle w:val="1"/>
        <w:ind w:left="2552" w:hanging="1134"/>
        <w:jc w:val="both"/>
      </w:pPr>
      <w:proofErr w:type="spellStart"/>
      <w:r>
        <w:t>AdjTariff</w:t>
      </w:r>
      <w:proofErr w:type="spellEnd"/>
      <w:r>
        <w:t xml:space="preserve"> = Any Adjustment Tariff required to remain compliant with the Limiting Regulation.</w:t>
      </w:r>
    </w:p>
    <w:p w14:paraId="1F42FC8C" w14:textId="77777777" w:rsidR="00B135E3" w:rsidRDefault="00B135E3" w:rsidP="000215F8">
      <w:pPr>
        <w:pStyle w:val="ListParagraph"/>
      </w:pPr>
    </w:p>
    <w:p w14:paraId="7A6EBFAB" w14:textId="77777777" w:rsidR="006661FE" w:rsidRDefault="006661FE" w:rsidP="006661FE">
      <w:pPr>
        <w:pStyle w:val="1"/>
        <w:jc w:val="both"/>
      </w:pPr>
    </w:p>
    <w:p w14:paraId="6D584D01" w14:textId="77777777" w:rsidR="006661FE" w:rsidRDefault="006661FE" w:rsidP="006661FE">
      <w:pPr>
        <w:pStyle w:val="1"/>
        <w:jc w:val="both"/>
      </w:pPr>
    </w:p>
    <w:p w14:paraId="6F8F027E" w14:textId="4C44204C" w:rsidR="006661FE" w:rsidRDefault="006661FE" w:rsidP="002439CF">
      <w:pPr>
        <w:pStyle w:val="1"/>
        <w:numPr>
          <w:ilvl w:val="0"/>
          <w:numId w:val="67"/>
        </w:numPr>
        <w:tabs>
          <w:tab w:val="clear" w:pos="1440"/>
        </w:tabs>
        <w:ind w:left="2160"/>
        <w:jc w:val="both"/>
      </w:pPr>
      <w:r w:rsidRPr="008035A1">
        <w:t>The</w:t>
      </w:r>
      <w:r w:rsidR="00D13808">
        <w:t xml:space="preserve"> currently applicable</w:t>
      </w:r>
      <w:r w:rsidRPr="008035A1">
        <w:t xml:space="preserve"> number of generation zones</w:t>
      </w:r>
      <w:r w:rsidR="00363C46">
        <w:t>, determined in accordance with 14.15.37 and</w:t>
      </w:r>
      <w:r w:rsidRPr="008035A1">
        <w:t xml:space="preserve"> using the criteria outlined in paragraph </w:t>
      </w:r>
      <w:r w:rsidRPr="009B0384">
        <w:t>14.15.</w:t>
      </w:r>
      <w:r w:rsidR="008035A1" w:rsidRPr="009B0384">
        <w:t>42</w:t>
      </w:r>
      <w:r w:rsidR="008F1087">
        <w:t xml:space="preserve">, is detailed in </w:t>
      </w:r>
      <w:r w:rsidR="008F1087" w:rsidRPr="00840FA6">
        <w:rPr>
          <w:b/>
        </w:rPr>
        <w:t xml:space="preserve">The Company’s Statement </w:t>
      </w:r>
      <w:r w:rsidR="000C7487" w:rsidRPr="00840FA6">
        <w:rPr>
          <w:b/>
        </w:rPr>
        <w:t>of</w:t>
      </w:r>
      <w:r w:rsidR="008F1087" w:rsidRPr="00840FA6">
        <w:rPr>
          <w:b/>
        </w:rPr>
        <w:t xml:space="preserve"> Use of System Charges</w:t>
      </w:r>
      <w:r w:rsidR="008F1087">
        <w:t xml:space="preserve"> </w:t>
      </w:r>
      <w:r w:rsidR="000C7487">
        <w:t xml:space="preserve">which is available </w:t>
      </w:r>
      <w:r w:rsidR="00DF576B">
        <w:t xml:space="preserve">from the </w:t>
      </w:r>
      <w:r w:rsidR="00DF576B" w:rsidRPr="00840FA6">
        <w:rPr>
          <w:b/>
        </w:rPr>
        <w:t>Charging website</w:t>
      </w:r>
      <w:r w:rsidR="00F2345C">
        <w:t xml:space="preserve"> and</w:t>
      </w:r>
      <w:r>
        <w:t xml:space="preserve"> </w:t>
      </w:r>
      <w:r w:rsidRPr="00840FA6">
        <w:t>has been determined as 2</w:t>
      </w:r>
      <w:r w:rsidR="003C143D" w:rsidRPr="00840FA6">
        <w:t>7</w:t>
      </w:r>
      <w:r w:rsidRPr="00840FA6">
        <w:t>.</w:t>
      </w:r>
    </w:p>
    <w:p w14:paraId="5C5F8199" w14:textId="77777777" w:rsidR="006661FE" w:rsidRDefault="006661FE" w:rsidP="006661FE">
      <w:pPr>
        <w:pStyle w:val="1"/>
        <w:jc w:val="both"/>
      </w:pPr>
    </w:p>
    <w:p w14:paraId="56FBC517" w14:textId="77777777" w:rsidR="006661FE" w:rsidRDefault="006661FE" w:rsidP="002439CF">
      <w:pPr>
        <w:pStyle w:val="1"/>
        <w:numPr>
          <w:ilvl w:val="0"/>
          <w:numId w:val="67"/>
        </w:numPr>
        <w:tabs>
          <w:tab w:val="clear" w:pos="1440"/>
        </w:tabs>
        <w:ind w:left="2160"/>
        <w:jc w:val="both"/>
      </w:pPr>
      <w:r>
        <w:t xml:space="preserve">The number of demand zones has been determined as 14, corresponding to the 14 GSP groups. </w:t>
      </w:r>
    </w:p>
    <w:p w14:paraId="13C4DC86" w14:textId="77777777" w:rsidR="006661FE" w:rsidRDefault="006661FE" w:rsidP="006661FE">
      <w:pPr>
        <w:pStyle w:val="1"/>
        <w:jc w:val="both"/>
      </w:pPr>
    </w:p>
    <w:p w14:paraId="024CBA01" w14:textId="77777777" w:rsidR="006661FE" w:rsidRPr="002338F3" w:rsidRDefault="006661FE" w:rsidP="006661FE">
      <w:pPr>
        <w:numPr>
          <w:ilvl w:val="0"/>
          <w:numId w:val="88"/>
        </w:numPr>
        <w:rPr>
          <w:rFonts w:ascii="Arial" w:hAnsi="Arial" w:cs="Arial"/>
          <w:sz w:val="22"/>
          <w:szCs w:val="22"/>
        </w:rPr>
      </w:pPr>
      <w:r w:rsidRPr="002338F3">
        <w:rPr>
          <w:rFonts w:ascii="Arial" w:hAnsi="Arial" w:cs="Arial"/>
          <w:sz w:val="22"/>
          <w:szCs w:val="22"/>
        </w:rPr>
        <w:t xml:space="preserve">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t>
      </w:r>
      <w:r w:rsidRPr="002338F3">
        <w:rPr>
          <w:rFonts w:ascii="Arial" w:hAnsi="Arial" w:cs="Arial"/>
          <w:sz w:val="22"/>
          <w:szCs w:val="22"/>
        </w:rPr>
        <w:lastRenderedPageBreak/>
        <w:t>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54886A1D" w14:textId="77777777" w:rsidR="006661FE" w:rsidRPr="002338F3" w:rsidRDefault="006661FE" w:rsidP="006661FE">
      <w:pPr>
        <w:pStyle w:val="1"/>
        <w:jc w:val="both"/>
        <w:rPr>
          <w:rFonts w:cs="Arial"/>
          <w:szCs w:val="22"/>
        </w:rPr>
      </w:pPr>
    </w:p>
    <w:p w14:paraId="105BCBC2"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The Company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w:t>
      </w:r>
      <w:proofErr w:type="gramStart"/>
      <w:r w:rsidRPr="002338F3">
        <w:rPr>
          <w:rFonts w:ascii="Arial" w:hAnsi="Arial" w:cs="Arial"/>
          <w:sz w:val="22"/>
          <w:szCs w:val="22"/>
        </w:rPr>
        <w:t>addition</w:t>
      </w:r>
      <w:proofErr w:type="gramEnd"/>
      <w:r w:rsidRPr="002338F3">
        <w:rPr>
          <w:rFonts w:ascii="Arial" w:hAnsi="Arial" w:cs="Arial"/>
          <w:sz w:val="22"/>
          <w:szCs w:val="22"/>
        </w:rPr>
        <w:t xml:space="preserve"> The Company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w:t>
      </w:r>
      <w:proofErr w:type="gramStart"/>
      <w:r w:rsidRPr="002338F3">
        <w:rPr>
          <w:rFonts w:ascii="Arial" w:hAnsi="Arial" w:cs="Arial"/>
          <w:sz w:val="22"/>
          <w:szCs w:val="22"/>
        </w:rPr>
        <w:t>i.e.</w:t>
      </w:r>
      <w:proofErr w:type="gramEnd"/>
      <w:r w:rsidRPr="002338F3">
        <w:rPr>
          <w:rFonts w:ascii="Arial" w:hAnsi="Arial" w:cs="Arial"/>
          <w:sz w:val="22"/>
          <w:szCs w:val="22"/>
        </w:rPr>
        <w:t xml:space="preserve"> for any changes in generation and demand on the system, The Company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2CA48734" w14:textId="77777777" w:rsidR="006661FE" w:rsidRDefault="006661FE" w:rsidP="006661FE">
      <w:pPr>
        <w:pStyle w:val="1"/>
        <w:jc w:val="both"/>
      </w:pPr>
    </w:p>
    <w:p w14:paraId="3EE3926F" w14:textId="77777777" w:rsidR="006661FE" w:rsidRDefault="006661FE" w:rsidP="006661FE">
      <w:pPr>
        <w:pStyle w:val="1"/>
        <w:numPr>
          <w:ilvl w:val="0"/>
          <w:numId w:val="88"/>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3B757D2C" w14:textId="77777777" w:rsidR="00264B18" w:rsidRDefault="00264B18" w:rsidP="000B6C0D">
      <w:pPr>
        <w:pStyle w:val="1"/>
        <w:ind w:left="1627"/>
        <w:jc w:val="both"/>
      </w:pPr>
    </w:p>
    <w:p w14:paraId="254FDA73" w14:textId="77777777" w:rsidR="00264B18" w:rsidRDefault="00264B18" w:rsidP="00264B18">
      <w:pPr>
        <w:pStyle w:val="1"/>
        <w:numPr>
          <w:ilvl w:val="0"/>
          <w:numId w:val="88"/>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037C42FA" w14:textId="77777777" w:rsidR="00264B18" w:rsidRDefault="00264B18" w:rsidP="00264B18">
      <w:pPr>
        <w:pStyle w:val="1"/>
        <w:ind w:left="720"/>
        <w:jc w:val="both"/>
      </w:pPr>
    </w:p>
    <w:p w14:paraId="51221216" w14:textId="77777777" w:rsidR="00264B18" w:rsidRDefault="00264B18" w:rsidP="00264B18">
      <w:pPr>
        <w:pStyle w:val="1"/>
        <w:numPr>
          <w:ilvl w:val="0"/>
          <w:numId w:val="88"/>
        </w:numPr>
        <w:tabs>
          <w:tab w:val="num" w:pos="1080"/>
        </w:tabs>
        <w:jc w:val="both"/>
      </w:pPr>
      <w:r>
        <w:t xml:space="preserve">The TNUoS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231CC8B6" w14:textId="77777777" w:rsidR="00347AC7" w:rsidRDefault="00347AC7" w:rsidP="000B6C0D">
      <w:pPr>
        <w:pStyle w:val="ListParagraph"/>
      </w:pPr>
    </w:p>
    <w:p w14:paraId="224CA51E" w14:textId="77777777" w:rsidR="00891D82" w:rsidRDefault="00891D82" w:rsidP="00891D82">
      <w:pPr>
        <w:pStyle w:val="1"/>
        <w:numPr>
          <w:ilvl w:val="0"/>
          <w:numId w:val="88"/>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w:t>
      </w:r>
      <w:proofErr w:type="gramStart"/>
      <w:r w:rsidRPr="000B6C0D">
        <w:t>Year Round</w:t>
      </w:r>
      <w:proofErr w:type="gramEnd"/>
      <w:r w:rsidRPr="000B6C0D">
        <w:t xml:space="preserve"> background the diversity of the plant mix (</w:t>
      </w:r>
      <w:proofErr w:type="spellStart"/>
      <w:r w:rsidRPr="000B6C0D">
        <w:t>i.e</w:t>
      </w:r>
      <w:proofErr w:type="spellEnd"/>
      <w:r w:rsidRPr="000B6C0D">
        <w:t xml:space="preserve"> the proportion of low carbon and carbon generation) in each charging zone is also taken into account.</w:t>
      </w:r>
    </w:p>
    <w:p w14:paraId="71672FCF" w14:textId="77777777" w:rsidR="00891D82" w:rsidRDefault="00891D82" w:rsidP="00891D82">
      <w:pPr>
        <w:pStyle w:val="1"/>
        <w:ind w:left="568"/>
        <w:jc w:val="both"/>
      </w:pPr>
    </w:p>
    <w:p w14:paraId="1EA21615" w14:textId="77777777" w:rsidR="00891D82" w:rsidRDefault="00891D82" w:rsidP="00891D82">
      <w:pPr>
        <w:pStyle w:val="1"/>
        <w:numPr>
          <w:ilvl w:val="0"/>
          <w:numId w:val="88"/>
        </w:numPr>
        <w:jc w:val="both"/>
      </w:pPr>
      <w:r>
        <w:t xml:space="preserve">In setting and reviewing these charges The Company has </w:t>
      </w:r>
      <w:proofErr w:type="gramStart"/>
      <w:r>
        <w:t>a number of</w:t>
      </w:r>
      <w:proofErr w:type="gramEnd"/>
      <w:r>
        <w:t xml:space="preserve"> further objectives. These are to:</w:t>
      </w:r>
    </w:p>
    <w:p w14:paraId="4B35DD19" w14:textId="77777777" w:rsidR="006661FE" w:rsidRDefault="006661FE" w:rsidP="006661FE">
      <w:pPr>
        <w:pStyle w:val="1"/>
        <w:jc w:val="both"/>
      </w:pPr>
    </w:p>
    <w:p w14:paraId="6C6FEE22"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1D0F7754"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7561976C" w14:textId="77777777" w:rsidR="006661FE" w:rsidRDefault="006661FE" w:rsidP="002439CF">
      <w:pPr>
        <w:pStyle w:val="1"/>
        <w:numPr>
          <w:ilvl w:val="0"/>
          <w:numId w:val="52"/>
        </w:numPr>
        <w:tabs>
          <w:tab w:val="clear" w:pos="360"/>
          <w:tab w:val="num" w:pos="1843"/>
        </w:tabs>
        <w:ind w:left="1843" w:hanging="425"/>
        <w:jc w:val="both"/>
      </w:pPr>
      <w:r>
        <w:lastRenderedPageBreak/>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BFAF62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5C13F69" w14:textId="77777777" w:rsidR="006661FE" w:rsidRDefault="006661FE" w:rsidP="006661FE">
      <w:pPr>
        <w:pStyle w:val="1"/>
        <w:jc w:val="both"/>
      </w:pPr>
    </w:p>
    <w:p w14:paraId="01AA5672" w14:textId="77777777" w:rsidR="006661FE" w:rsidRDefault="006661FE" w:rsidP="000B6C0D">
      <w:pPr>
        <w:pStyle w:val="1"/>
        <w:numPr>
          <w:ilvl w:val="0"/>
          <w:numId w:val="88"/>
        </w:numPr>
        <w:jc w:val="both"/>
      </w:pPr>
      <w:r>
        <w:t xml:space="preserve">Condition C13 of </w:t>
      </w:r>
      <w:r w:rsidR="00C41DDA">
        <w:t>the</w:t>
      </w:r>
      <w:r>
        <w:t xml:space="preserve"> Transmission Licence governs the adjustment to Use of System charges for small generators. Under the condition, The Company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7EC308D6" w14:textId="77777777" w:rsidR="006661FE" w:rsidRDefault="006661FE" w:rsidP="006661FE">
      <w:pPr>
        <w:pStyle w:val="1"/>
        <w:jc w:val="both"/>
      </w:pPr>
    </w:p>
    <w:p w14:paraId="1B36E724" w14:textId="77777777" w:rsidR="006661FE" w:rsidRDefault="006661FE" w:rsidP="000B6C0D">
      <w:pPr>
        <w:pStyle w:val="1"/>
        <w:numPr>
          <w:ilvl w:val="0"/>
          <w:numId w:val="88"/>
        </w:numPr>
        <w:jc w:val="both"/>
      </w:pPr>
      <w:r>
        <w:t xml:space="preserve">The Company will typically calculate TNUoS tariffs annually, publishing final tariffs in respect of a </w:t>
      </w:r>
      <w:r w:rsidRPr="00AD4509">
        <w:rPr>
          <w:b/>
          <w:bCs/>
        </w:rPr>
        <w:t>Financial Year</w:t>
      </w:r>
      <w:r>
        <w:t xml:space="preserve"> by the end of the preceding January. </w:t>
      </w:r>
      <w:proofErr w:type="gramStart"/>
      <w:r>
        <w:t>However</w:t>
      </w:r>
      <w:proofErr w:type="gramEnd"/>
      <w:r>
        <w:t xml:space="preserve"> The Company may update the tariffs part way through a </w:t>
      </w:r>
      <w:r w:rsidRPr="00AD4509">
        <w:rPr>
          <w:b/>
          <w:bCs/>
        </w:rPr>
        <w:t>Financial Year</w:t>
      </w:r>
      <w:r>
        <w:t xml:space="preserve">. </w:t>
      </w:r>
    </w:p>
    <w:p w14:paraId="244E1696" w14:textId="77777777" w:rsidR="006661FE" w:rsidRDefault="006661FE" w:rsidP="006661FE">
      <w:pPr>
        <w:pStyle w:val="1"/>
        <w:jc w:val="both"/>
      </w:pPr>
    </w:p>
    <w:p w14:paraId="62C54F68" w14:textId="77777777" w:rsidR="006661FE" w:rsidRDefault="006661FE" w:rsidP="006661FE">
      <w:pPr>
        <w:pStyle w:val="1"/>
        <w:jc w:val="both"/>
      </w:pPr>
    </w:p>
    <w:p w14:paraId="46843D98" w14:textId="77777777" w:rsidR="006661FE" w:rsidRDefault="006661FE" w:rsidP="006661FE">
      <w:pPr>
        <w:pStyle w:val="1"/>
        <w:jc w:val="both"/>
      </w:pPr>
    </w:p>
    <w:p w14:paraId="5A3BD0E0" w14:textId="77777777" w:rsidR="006661FE" w:rsidRPr="00D54761" w:rsidRDefault="006661FE" w:rsidP="006661FE">
      <w:pPr>
        <w:pStyle w:val="Heading1"/>
        <w:rPr>
          <w:color w:val="auto"/>
          <w:sz w:val="28"/>
          <w:szCs w:val="28"/>
        </w:rPr>
      </w:pPr>
      <w:bookmarkStart w:id="44" w:name="_Hlt501800266"/>
      <w:bookmarkStart w:id="45" w:name="_Hlt506958549"/>
      <w:bookmarkStart w:id="46" w:name="_Hlt531602422"/>
      <w:bookmarkStart w:id="47" w:name="_Ref492170858"/>
      <w:bookmarkStart w:id="48" w:name="_Ref501800370"/>
      <w:bookmarkStart w:id="49" w:name="_Ref506633072"/>
      <w:bookmarkStart w:id="50" w:name="_Ref531602385"/>
      <w:bookmarkStart w:id="51" w:name="_Toc32201075"/>
      <w:bookmarkStart w:id="52" w:name="_Toc49661106"/>
      <w:bookmarkEnd w:id="44"/>
      <w:bookmarkEnd w:id="45"/>
      <w:bookmarkEnd w:id="46"/>
      <w:r>
        <w:br w:type="page"/>
      </w:r>
      <w:bookmarkStart w:id="5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47"/>
      <w:bookmarkEnd w:id="48"/>
      <w:bookmarkEnd w:id="49"/>
      <w:bookmarkEnd w:id="50"/>
      <w:bookmarkEnd w:id="51"/>
      <w:bookmarkEnd w:id="52"/>
      <w:bookmarkEnd w:id="53"/>
    </w:p>
    <w:p w14:paraId="43C9075A"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122BE9B4" w14:textId="128875F4" w:rsidR="006661FE" w:rsidRDefault="006661FE" w:rsidP="006661FE">
      <w:pPr>
        <w:pStyle w:val="1"/>
        <w:numPr>
          <w:ilvl w:val="0"/>
          <w:numId w:val="77"/>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54" w:name="_Hlt501802899"/>
      <w:bookmarkEnd w:id="54"/>
      <w:r>
        <w:t>g element related to the provision of residual revenue recovery</w:t>
      </w:r>
      <w:r w:rsidR="00281D43">
        <w:t xml:space="preserve"> from demand only</w:t>
      </w:r>
      <w:r>
        <w:t>. The combination of both these elements forms the TNUoS tariff.</w:t>
      </w:r>
    </w:p>
    <w:p w14:paraId="39B16858" w14:textId="77777777" w:rsidR="006661FE" w:rsidRDefault="006661FE" w:rsidP="006661FE">
      <w:pPr>
        <w:pStyle w:val="1"/>
        <w:jc w:val="both"/>
      </w:pPr>
    </w:p>
    <w:p w14:paraId="65FCDC85" w14:textId="77777777" w:rsidR="00347AC7" w:rsidRDefault="006661FE" w:rsidP="006661FE">
      <w:pPr>
        <w:pStyle w:val="1"/>
        <w:numPr>
          <w:ilvl w:val="0"/>
          <w:numId w:val="77"/>
        </w:numPr>
        <w:jc w:val="both"/>
      </w:pPr>
      <w:r>
        <w:t xml:space="preserve">For generation TNUoS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30A4D161" w14:textId="77777777" w:rsidR="00347AC7" w:rsidRDefault="00347AC7" w:rsidP="000B6C0D">
      <w:pPr>
        <w:pStyle w:val="ListParagraph"/>
      </w:pPr>
    </w:p>
    <w:p w14:paraId="3E0141C4" w14:textId="77777777" w:rsidR="00347AC7" w:rsidRDefault="00347AC7" w:rsidP="000B6C0D">
      <w:pPr>
        <w:pStyle w:val="1"/>
        <w:numPr>
          <w:ilvl w:val="0"/>
          <w:numId w:val="96"/>
        </w:numPr>
        <w:jc w:val="both"/>
      </w:pPr>
      <w:r>
        <w:t>Wider Peak Secur</w:t>
      </w:r>
      <w:r w:rsidR="00E554C1">
        <w:t>i</w:t>
      </w:r>
      <w:r>
        <w:t>ty Component</w:t>
      </w:r>
    </w:p>
    <w:p w14:paraId="5144D9A3" w14:textId="77777777" w:rsidR="00347AC7" w:rsidRDefault="00347AC7" w:rsidP="000B6C0D">
      <w:pPr>
        <w:pStyle w:val="1"/>
        <w:numPr>
          <w:ilvl w:val="0"/>
          <w:numId w:val="96"/>
        </w:numPr>
        <w:jc w:val="both"/>
      </w:pPr>
      <w:r>
        <w:t xml:space="preserve">Wider </w:t>
      </w:r>
      <w:r w:rsidR="00BC5703">
        <w:t xml:space="preserve">Year </w:t>
      </w:r>
      <w:r w:rsidR="00D91593">
        <w:t>Round Not-shared component</w:t>
      </w:r>
    </w:p>
    <w:p w14:paraId="595E2F76" w14:textId="77777777" w:rsidR="00D91593" w:rsidRDefault="00D91593" w:rsidP="000B6C0D">
      <w:pPr>
        <w:pStyle w:val="1"/>
        <w:numPr>
          <w:ilvl w:val="0"/>
          <w:numId w:val="96"/>
        </w:numPr>
        <w:jc w:val="both"/>
      </w:pPr>
      <w:r>
        <w:t xml:space="preserve">Wider </w:t>
      </w:r>
      <w:proofErr w:type="gramStart"/>
      <w:r>
        <w:t>Year Round</w:t>
      </w:r>
      <w:proofErr w:type="gramEnd"/>
      <w:r>
        <w:t xml:space="preserve"> component </w:t>
      </w:r>
    </w:p>
    <w:p w14:paraId="0D4F9544" w14:textId="77777777" w:rsidR="00D91593" w:rsidRDefault="00D91593" w:rsidP="00D91593">
      <w:pPr>
        <w:pStyle w:val="1"/>
        <w:ind w:left="1627"/>
        <w:jc w:val="both"/>
      </w:pPr>
    </w:p>
    <w:p w14:paraId="411E0B8C" w14:textId="77777777" w:rsidR="00D91593" w:rsidRDefault="00D91593" w:rsidP="00D91593">
      <w:pPr>
        <w:pStyle w:val="1"/>
        <w:ind w:left="1627"/>
        <w:jc w:val="both"/>
      </w:pPr>
    </w:p>
    <w:p w14:paraId="38ADDC64"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00ECBCB4" w14:textId="77777777" w:rsidR="00D91593" w:rsidRDefault="00D91593" w:rsidP="00D91593">
      <w:pPr>
        <w:pStyle w:val="1"/>
        <w:ind w:left="1627"/>
        <w:jc w:val="both"/>
      </w:pPr>
    </w:p>
    <w:p w14:paraId="150FE6BD" w14:textId="77777777" w:rsidR="00D91593" w:rsidRDefault="00D91593" w:rsidP="00D91593">
      <w:pPr>
        <w:pStyle w:val="1"/>
        <w:ind w:left="1627"/>
        <w:jc w:val="both"/>
      </w:pPr>
      <w:r>
        <w:t xml:space="preserve">Two </w:t>
      </w:r>
      <w:r w:rsidR="006661FE">
        <w:t xml:space="preserve">local </w:t>
      </w:r>
      <w:r>
        <w:t xml:space="preserve">components – </w:t>
      </w:r>
    </w:p>
    <w:p w14:paraId="1E138D9F" w14:textId="77777777" w:rsidR="00D91593" w:rsidRDefault="00D91593" w:rsidP="00D91593">
      <w:pPr>
        <w:pStyle w:val="1"/>
        <w:ind w:left="1627"/>
        <w:jc w:val="both"/>
      </w:pPr>
    </w:p>
    <w:p w14:paraId="6F2CCB23" w14:textId="77777777" w:rsidR="00D91593" w:rsidRDefault="00D91593" w:rsidP="000B6C0D">
      <w:pPr>
        <w:pStyle w:val="1"/>
        <w:numPr>
          <w:ilvl w:val="0"/>
          <w:numId w:val="97"/>
        </w:numPr>
        <w:jc w:val="both"/>
      </w:pPr>
      <w:r>
        <w:t xml:space="preserve">Local </w:t>
      </w:r>
      <w:r w:rsidR="006661FE">
        <w:t>substation</w:t>
      </w:r>
      <w:r>
        <w:t>,</w:t>
      </w:r>
      <w:r w:rsidR="006661FE">
        <w:t xml:space="preserve"> and </w:t>
      </w:r>
    </w:p>
    <w:p w14:paraId="2479F304" w14:textId="77777777" w:rsidR="00D91593" w:rsidRDefault="00D91593" w:rsidP="000B6C0D">
      <w:pPr>
        <w:pStyle w:val="1"/>
        <w:numPr>
          <w:ilvl w:val="0"/>
          <w:numId w:val="97"/>
        </w:numPr>
        <w:jc w:val="both"/>
      </w:pPr>
      <w:r>
        <w:t xml:space="preserve">Local </w:t>
      </w:r>
      <w:r w:rsidR="006661FE">
        <w:t xml:space="preserve">circuit </w:t>
      </w:r>
    </w:p>
    <w:p w14:paraId="756CB4E5" w14:textId="77777777" w:rsidR="00D91593" w:rsidRDefault="00D91593" w:rsidP="000B6C0D">
      <w:pPr>
        <w:pStyle w:val="1"/>
        <w:ind w:left="1987"/>
        <w:jc w:val="both"/>
      </w:pPr>
    </w:p>
    <w:p w14:paraId="6664AA3A" w14:textId="77777777" w:rsidR="0084619F" w:rsidRDefault="0084619F" w:rsidP="000B6C0D">
      <w:pPr>
        <w:pStyle w:val="1"/>
        <w:ind w:left="1627"/>
        <w:jc w:val="both"/>
      </w:pPr>
      <w:r>
        <w:t xml:space="preserve">These components </w:t>
      </w:r>
      <w:r w:rsidR="006661FE">
        <w:t xml:space="preserve">reflect the costs of the local network.  </w:t>
      </w:r>
    </w:p>
    <w:p w14:paraId="3EE368C8" w14:textId="77777777" w:rsidR="0084619F" w:rsidRDefault="0084619F" w:rsidP="000B6C0D">
      <w:pPr>
        <w:pStyle w:val="1"/>
        <w:ind w:left="1987"/>
        <w:jc w:val="both"/>
      </w:pPr>
    </w:p>
    <w:p w14:paraId="3537A835" w14:textId="5C0D0481" w:rsidR="006661FE" w:rsidRDefault="006661FE" w:rsidP="000B6C0D">
      <w:pPr>
        <w:pStyle w:val="1"/>
        <w:ind w:left="1627"/>
        <w:jc w:val="both"/>
      </w:pPr>
      <w:r>
        <w:t xml:space="preserve">Accordingly, the wider tariff </w:t>
      </w:r>
      <w:bookmarkStart w:id="55" w:name="OLE_LINK10"/>
      <w:bookmarkStart w:id="56" w:name="OLE_LINK11"/>
      <w:r>
        <w:t xml:space="preserve">represents the combined effect of the </w:t>
      </w:r>
      <w:r w:rsidR="0084619F">
        <w:t xml:space="preserve">three </w:t>
      </w:r>
      <w:r>
        <w:t>wider locational tariff component</w:t>
      </w:r>
      <w:r w:rsidR="0048210A">
        <w:t>s</w:t>
      </w:r>
      <w:r>
        <w:t xml:space="preserve"> </w:t>
      </w:r>
      <w:bookmarkEnd w:id="55"/>
      <w:bookmarkEnd w:id="56"/>
      <w:r>
        <w:t>and the local tariff represents the combination of the two local locational tariff components.</w:t>
      </w:r>
    </w:p>
    <w:p w14:paraId="143FBC85" w14:textId="0540FC3E" w:rsidR="00F21E03" w:rsidRDefault="00F21E03" w:rsidP="000B6C0D">
      <w:pPr>
        <w:pStyle w:val="1"/>
        <w:ind w:left="1627"/>
        <w:jc w:val="both"/>
      </w:pPr>
    </w:p>
    <w:p w14:paraId="52CD3F4F" w14:textId="5C25F458" w:rsidR="00F21E03" w:rsidRDefault="00F21E03" w:rsidP="00F21E03">
      <w:pPr>
        <w:pStyle w:val="1"/>
        <w:ind w:left="1627"/>
        <w:jc w:val="both"/>
      </w:pPr>
      <w:r>
        <w:t>Finally, an Adjustment Tariff component may also be charged to Generators as per paragraph 14.14.5.</w:t>
      </w:r>
    </w:p>
    <w:bookmarkEnd w:id="41"/>
    <w:p w14:paraId="29198342" w14:textId="77777777" w:rsidR="00F21E03" w:rsidRDefault="00F21E03" w:rsidP="000B6C0D">
      <w:pPr>
        <w:pStyle w:val="1"/>
        <w:ind w:left="1627"/>
        <w:jc w:val="both"/>
      </w:pPr>
    </w:p>
    <w:p w14:paraId="333CD425" w14:textId="5D0614FA" w:rsidR="006661FE" w:rsidDel="00281EF0" w:rsidRDefault="006661FE" w:rsidP="006661FE">
      <w:pPr>
        <w:pStyle w:val="1"/>
        <w:jc w:val="both"/>
        <w:rPr>
          <w:del w:id="57" w:author="Author"/>
        </w:rPr>
      </w:pPr>
    </w:p>
    <w:p w14:paraId="3FA34F95" w14:textId="77777777" w:rsidR="006661FE" w:rsidRDefault="006661FE" w:rsidP="00175A9A">
      <w:pPr>
        <w:pStyle w:val="1"/>
        <w:numPr>
          <w:ilvl w:val="0"/>
          <w:numId w:val="77"/>
        </w:numPr>
        <w:ind w:left="907"/>
        <w:jc w:val="both"/>
      </w:pPr>
      <w:r>
        <w:t>The process for calculating the TNUoS tariff is described below.</w:t>
      </w:r>
    </w:p>
    <w:p w14:paraId="7730CD2F"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263C7DE9" w14:textId="77777777" w:rsidR="006661FE" w:rsidRDefault="006661FE" w:rsidP="006661FE">
      <w:pPr>
        <w:pStyle w:val="Heading2"/>
      </w:pPr>
      <w:bookmarkStart w:id="58" w:name="_Toc32201076"/>
      <w:bookmarkStart w:id="59" w:name="_Toc49661107"/>
      <w:bookmarkStart w:id="60" w:name="_Toc274049678"/>
      <w:r>
        <w:t>The Transport Model</w:t>
      </w:r>
      <w:bookmarkEnd w:id="58"/>
      <w:bookmarkEnd w:id="59"/>
      <w:bookmarkEnd w:id="60"/>
    </w:p>
    <w:p w14:paraId="79B7149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F9E6AA7" w14:textId="77777777" w:rsidR="006661FE" w:rsidRPr="006661FE" w:rsidRDefault="006661FE" w:rsidP="006661FE">
      <w:pPr>
        <w:pStyle w:val="Heading3"/>
        <w:ind w:left="709"/>
        <w:jc w:val="both"/>
        <w:rPr>
          <w:rFonts w:ascii="Arial" w:hAnsi="Arial" w:cs="Arial"/>
          <w:b/>
        </w:rPr>
      </w:pPr>
      <w:bookmarkStart w:id="61" w:name="_Toc49661108"/>
      <w:bookmarkStart w:id="62" w:name="_Toc274049679"/>
      <w:r w:rsidRPr="006661FE">
        <w:rPr>
          <w:rFonts w:ascii="Arial" w:hAnsi="Arial" w:cs="Arial"/>
          <w:b/>
        </w:rPr>
        <w:t>Model Inputs</w:t>
      </w:r>
      <w:bookmarkEnd w:id="61"/>
      <w:bookmarkEnd w:id="62"/>
    </w:p>
    <w:p w14:paraId="7B6E7BAE"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588BBB85" w14:textId="593AF1AF" w:rsidR="006661FE" w:rsidRDefault="006661FE" w:rsidP="00175A9A">
      <w:pPr>
        <w:pStyle w:val="1"/>
        <w:numPr>
          <w:ilvl w:val="0"/>
          <w:numId w:val="77"/>
        </w:numPr>
        <w:ind w:left="907"/>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ins w:id="63" w:author="Mott(ESO), Paul" w:date="2023-04-18T19:37:00Z">
        <w:r w:rsidR="00B62758">
          <w:t>£/</w:t>
        </w:r>
      </w:ins>
      <w:r>
        <w:t>MW</w:t>
      </w:r>
      <w:ins w:id="64" w:author="Mott(ESO), Paul" w:date="2023-04-18T19:37:00Z">
        <w:r w:rsidR="00B62758">
          <w:t>/</w:t>
        </w:r>
      </w:ins>
      <w:r>
        <w:t>km</w:t>
      </w:r>
      <w:r>
        <w:fldChar w:fldCharType="begin"/>
      </w:r>
      <w:r>
        <w:instrText xml:space="preserve"> XE "MWkm" </w:instrText>
      </w:r>
      <w:r>
        <w:fldChar w:fldCharType="end"/>
      </w:r>
      <w:r>
        <w:t xml:space="preserve">.  This is the concept that ICRP uses to calculate marginal costs of investment. </w:t>
      </w:r>
      <w:ins w:id="65" w:author="Author">
        <w:del w:id="66" w:author="Author">
          <w:r w:rsidR="00764094" w:rsidDel="008D7934">
            <w:delText xml:space="preserve"> </w:delText>
          </w:r>
        </w:del>
        <w:r w:rsidR="00764094">
          <w:t xml:space="preserve">The investment may take the form of entire new </w:t>
        </w:r>
        <w:proofErr w:type="gramStart"/>
        <w:r w:rsidR="00764094">
          <w:t xml:space="preserve">circuits, </w:t>
        </w:r>
        <w:r w:rsidR="00096C3A">
          <w:t>or</w:t>
        </w:r>
        <w:proofErr w:type="gramEnd"/>
        <w:r w:rsidR="00096C3A">
          <w:t xml:space="preserve"> may take the form of reinforcements of existing circuits to add additional capacity, or add </w:t>
        </w:r>
        <w:r w:rsidR="00096C3A">
          <w:lastRenderedPageBreak/>
          <w:t>asset life</w:t>
        </w:r>
        <w:bookmarkStart w:id="67" w:name="_Hlk129796332"/>
        <w:del w:id="68" w:author="Mott(ESO), Paul" w:date="2023-04-20T20:06:00Z">
          <w:r w:rsidR="00096C3A" w:rsidDel="00AD3F82">
            <w:delText xml:space="preserve">. </w:delText>
          </w:r>
        </w:del>
      </w:ins>
      <w:ins w:id="69" w:author="Mott(ESO), Paul" w:date="2023-03-15T18:09:00Z">
        <w:r w:rsidR="00175A9A">
          <w:t xml:space="preserve"> </w:t>
        </w:r>
        <w:bookmarkEnd w:id="67"/>
        <w:r w:rsidR="00175A9A">
          <w:t xml:space="preserve"> </w:t>
        </w:r>
      </w:ins>
      <w:ins w:id="70" w:author="Author">
        <w:del w:id="71" w:author="Author">
          <w:r w:rsidR="00096C3A" w:rsidDel="00E63A77">
            <w:delText xml:space="preserve"> </w:delText>
          </w:r>
        </w:del>
      </w:ins>
      <w:del w:id="72" w:author="Author">
        <w:r w:rsidDel="00E63A77">
          <w:delText xml:space="preserve"> </w:delText>
        </w:r>
      </w:del>
      <w:r>
        <w:t>Hence, marginal costs are estimated initially in terms of increases or decreases in units of kilometres (km) of the transmission system for a 1 MW injection to the system.</w:t>
      </w:r>
      <w:ins w:id="73" w:author="Mott(ESO), Paul" w:date="2023-04-20T20:24:00Z">
        <w:r w:rsidR="00BB4884">
          <w:t xml:space="preserve">  </w:t>
        </w:r>
      </w:ins>
    </w:p>
    <w:p w14:paraId="03A5BA28" w14:textId="77777777" w:rsidR="006661FE" w:rsidRDefault="006661FE" w:rsidP="00175A9A">
      <w:pPr>
        <w:pStyle w:val="1"/>
        <w:ind w:left="907"/>
        <w:jc w:val="both"/>
      </w:pPr>
    </w:p>
    <w:p w14:paraId="07E34609" w14:textId="77777777" w:rsidR="006661FE" w:rsidRDefault="006661FE" w:rsidP="00175A9A">
      <w:pPr>
        <w:pStyle w:val="1"/>
        <w:numPr>
          <w:ilvl w:val="0"/>
          <w:numId w:val="77"/>
        </w:numPr>
        <w:ind w:left="907"/>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35026EE8" w14:textId="77777777" w:rsidR="006661FE" w:rsidRDefault="006661FE" w:rsidP="00175A9A">
      <w:pPr>
        <w:pStyle w:val="1"/>
        <w:ind w:left="907"/>
        <w:jc w:val="both"/>
      </w:pPr>
    </w:p>
    <w:p w14:paraId="3965977E" w14:textId="77777777" w:rsidR="006661FE" w:rsidRDefault="006661FE" w:rsidP="003E0742">
      <w:pPr>
        <w:pStyle w:val="1"/>
        <w:numPr>
          <w:ilvl w:val="0"/>
          <w:numId w:val="47"/>
        </w:numPr>
        <w:tabs>
          <w:tab w:val="clear" w:pos="360"/>
          <w:tab w:val="num" w:pos="1134"/>
        </w:tabs>
        <w:ind w:left="907" w:hanging="425"/>
        <w:jc w:val="both"/>
      </w:pPr>
      <w:r>
        <w:t>Nodal generation information</w:t>
      </w:r>
      <w:r w:rsidR="0084619F" w:rsidRPr="0084619F">
        <w:t xml:space="preserve"> </w:t>
      </w:r>
      <w:r w:rsidR="0084619F">
        <w:t>per node (TEC, plant type and SQSS scaling factors)</w:t>
      </w:r>
    </w:p>
    <w:p w14:paraId="0971951E" w14:textId="77777777" w:rsidR="006661FE" w:rsidRDefault="006661FE" w:rsidP="003E0742">
      <w:pPr>
        <w:pStyle w:val="1"/>
        <w:numPr>
          <w:ilvl w:val="0"/>
          <w:numId w:val="48"/>
        </w:numPr>
        <w:tabs>
          <w:tab w:val="clear" w:pos="360"/>
          <w:tab w:val="num" w:pos="1134"/>
        </w:tabs>
        <w:ind w:left="907" w:hanging="425"/>
        <w:jc w:val="both"/>
      </w:pPr>
      <w:r>
        <w:t xml:space="preserve">Nodal </w:t>
      </w:r>
      <w:r w:rsidR="004633BA">
        <w:t xml:space="preserve">net </w:t>
      </w:r>
      <w:r>
        <w:t>demand information</w:t>
      </w:r>
    </w:p>
    <w:p w14:paraId="6572594B" w14:textId="77777777" w:rsidR="006661FE" w:rsidRDefault="006661FE" w:rsidP="003E0742">
      <w:pPr>
        <w:pStyle w:val="1"/>
        <w:numPr>
          <w:ilvl w:val="0"/>
          <w:numId w:val="49"/>
        </w:numPr>
        <w:tabs>
          <w:tab w:val="clear" w:pos="360"/>
          <w:tab w:val="num" w:pos="1134"/>
        </w:tabs>
        <w:ind w:left="907" w:hanging="425"/>
        <w:jc w:val="both"/>
      </w:pPr>
      <w:r>
        <w:t>Transmission circuits between these nodes</w:t>
      </w:r>
    </w:p>
    <w:p w14:paraId="6ED87154" w14:textId="77777777" w:rsidR="006661FE" w:rsidRDefault="006661FE" w:rsidP="003E0742">
      <w:pPr>
        <w:pStyle w:val="1"/>
        <w:numPr>
          <w:ilvl w:val="0"/>
          <w:numId w:val="50"/>
        </w:numPr>
        <w:tabs>
          <w:tab w:val="clear" w:pos="360"/>
          <w:tab w:val="num" w:pos="1134"/>
        </w:tabs>
        <w:ind w:left="907" w:hanging="425"/>
        <w:jc w:val="both"/>
      </w:pPr>
      <w:r>
        <w:t>The associated lengths of these routes, the proportion of which is overhead line or cable and the respective voltage level</w:t>
      </w:r>
    </w:p>
    <w:p w14:paraId="70C8075B" w14:textId="4CDDC162" w:rsidR="00816309" w:rsidRPr="00816309" w:rsidRDefault="006661FE" w:rsidP="003E0742">
      <w:pPr>
        <w:pStyle w:val="ListParagraph"/>
        <w:numPr>
          <w:ilvl w:val="0"/>
          <w:numId w:val="50"/>
        </w:numPr>
        <w:tabs>
          <w:tab w:val="clear" w:pos="360"/>
          <w:tab w:val="num" w:pos="1069"/>
        </w:tabs>
        <w:ind w:left="907"/>
        <w:rPr>
          <w:ins w:id="74" w:author="Author"/>
          <w:rFonts w:ascii="Arial (W1)" w:hAnsi="Arial (W1)"/>
          <w:sz w:val="22"/>
          <w:szCs w:val="20"/>
          <w:lang w:eastAsia="en-US"/>
        </w:rPr>
      </w:pPr>
      <w:r w:rsidRPr="002A4448">
        <w:t xml:space="preserve">The </w:t>
      </w:r>
      <w:ins w:id="75" w:author="Mott(ESO), Paul" w:date="2023-04-18T19:38:00Z">
        <w:r w:rsidR="00D87504">
          <w:t xml:space="preserve">£/MW/km </w:t>
        </w:r>
      </w:ins>
      <w:ins w:id="76" w:author="Mott(ESO), Paul" w:date="2023-03-15T18:14:00Z">
        <w:r w:rsidR="00175A9A">
          <w:t xml:space="preserve">expansion </w:t>
        </w:r>
      </w:ins>
      <w:r w:rsidR="0084619F" w:rsidRPr="002A4448">
        <w:t>cost</w:t>
      </w:r>
      <w:ins w:id="77" w:author="Author">
        <w:r w:rsidR="00B77BBE" w:rsidRPr="002A4448">
          <w:t xml:space="preserve">s </w:t>
        </w:r>
        <w:del w:id="78" w:author="Mott(ESO), Paul" w:date="2023-04-18T19:38:00Z">
          <w:r w:rsidR="00B77BBE" w:rsidRPr="002A4448" w:rsidDel="00472CC7">
            <w:delText>per MW per km</w:delText>
          </w:r>
        </w:del>
      </w:ins>
      <w:del w:id="79" w:author="Mott(ESO), Paul" w:date="2023-04-18T19:38:00Z">
        <w:r w:rsidR="0084619F" w:rsidRPr="002A4448" w:rsidDel="00472CC7">
          <w:delText xml:space="preserve"> </w:delText>
        </w:r>
      </w:del>
      <w:del w:id="80" w:author="Author">
        <w:r w:rsidRPr="002A4448" w:rsidDel="00B77BBE">
          <w:delText xml:space="preserve">ratio </w:delText>
        </w:r>
      </w:del>
      <w:r w:rsidRPr="002A4448">
        <w:t xml:space="preserve">of each of 132kV overhead line, 132kV </w:t>
      </w:r>
      <w:r w:rsidR="0084619F" w:rsidRPr="002A4448">
        <w:t xml:space="preserve">underground </w:t>
      </w:r>
      <w:r w:rsidRPr="002A4448">
        <w:t xml:space="preserve">cable, 275kV overhead line, 275kV </w:t>
      </w:r>
      <w:r w:rsidR="0084619F" w:rsidRPr="002A4448">
        <w:t xml:space="preserve">underground </w:t>
      </w:r>
      <w:r w:rsidRPr="002A4448">
        <w:t>cable</w:t>
      </w:r>
      <w:ins w:id="81" w:author="Mott(ESO), Paul" w:date="2023-04-18T19:38:00Z">
        <w:r w:rsidR="00592559">
          <w:t>,</w:t>
        </w:r>
      </w:ins>
      <w:r w:rsidRPr="002A4448">
        <w:t xml:space="preserve"> </w:t>
      </w:r>
      <w:del w:id="82" w:author="Mott(ESO), Paul" w:date="2023-04-18T19:38:00Z">
        <w:r w:rsidRPr="002A4448" w:rsidDel="00592559">
          <w:delText xml:space="preserve">and </w:delText>
        </w:r>
      </w:del>
      <w:r w:rsidRPr="002A4448">
        <w:t xml:space="preserve">400kV </w:t>
      </w:r>
      <w:r w:rsidR="0048210A" w:rsidRPr="002A4448">
        <w:t xml:space="preserve">underground </w:t>
      </w:r>
      <w:r w:rsidRPr="002A4448">
        <w:t xml:space="preserve">cable </w:t>
      </w:r>
      <w:ins w:id="83" w:author="Mott(ESO), Paul" w:date="2023-04-18T19:38:00Z">
        <w:r w:rsidR="00592559">
          <w:t>and 400 kV overhead line</w:t>
        </w:r>
        <w:r w:rsidR="00592559" w:rsidRPr="002A4448" w:rsidDel="00767B8A">
          <w:t xml:space="preserve"> </w:t>
        </w:r>
      </w:ins>
      <w:del w:id="84" w:author="Mott(ESO), Paul" w:date="2023-03-14T23:07:00Z">
        <w:r w:rsidRPr="002A4448" w:rsidDel="00767B8A">
          <w:delText xml:space="preserve">to 400kV overhead line </w:delText>
        </w:r>
      </w:del>
      <w:del w:id="85" w:author="Author">
        <w:r w:rsidRPr="002A4448" w:rsidDel="00B77BBE">
          <w:delText xml:space="preserve">to give circuit expansion </w:delText>
        </w:r>
      </w:del>
      <w:ins w:id="86" w:author="Mott(ESO), Paul" w:date="2023-04-18T19:38:00Z">
        <w:r w:rsidR="000E01A2">
          <w:t>described as expansion constants for each of these asset classes</w:t>
        </w:r>
      </w:ins>
      <w:del w:id="87" w:author="Mott(ESO), Paul" w:date="2023-04-18T19:38:00Z">
        <w:r w:rsidRPr="002A4448" w:rsidDel="000E01A2">
          <w:delText>factors</w:delText>
        </w:r>
      </w:del>
    </w:p>
    <w:p w14:paraId="6FD6BDF9" w14:textId="31CC6487" w:rsidR="00F22F29" w:rsidRDefault="00F22F29" w:rsidP="003E0742">
      <w:pPr>
        <w:pStyle w:val="1"/>
        <w:ind w:left="907"/>
        <w:jc w:val="both"/>
      </w:pPr>
    </w:p>
    <w:p w14:paraId="5F389C7E" w14:textId="4A691385" w:rsidR="00940F3A" w:rsidRPr="002A4448" w:rsidRDefault="00940F3A" w:rsidP="003E0742">
      <w:pPr>
        <w:pStyle w:val="1"/>
        <w:numPr>
          <w:ilvl w:val="0"/>
          <w:numId w:val="50"/>
        </w:numPr>
        <w:tabs>
          <w:tab w:val="clear" w:pos="360"/>
          <w:tab w:val="num" w:pos="1134"/>
        </w:tabs>
        <w:ind w:left="907" w:hanging="425"/>
        <w:jc w:val="both"/>
      </w:pPr>
      <w:r w:rsidRPr="002A4448">
        <w:t xml:space="preserve">The </w:t>
      </w:r>
      <w:del w:id="88" w:author="Author">
        <w:r w:rsidRPr="002A4448" w:rsidDel="00B77BBE">
          <w:delText xml:space="preserve">cost </w:delText>
        </w:r>
      </w:del>
      <w:ins w:id="89" w:author="Mott(ESO), Paul" w:date="2023-04-18T19:39:00Z">
        <w:r w:rsidR="005A2E84">
          <w:t>£/MW/km expansion costs</w:t>
        </w:r>
        <w:r w:rsidR="005A2E84" w:rsidRPr="002A4448">
          <w:t xml:space="preserve"> </w:t>
        </w:r>
      </w:ins>
      <w:ins w:id="90" w:author="Author">
        <w:del w:id="91" w:author="Mott(ESO), Paul" w:date="2023-04-18T19:39:00Z">
          <w:r w:rsidR="00B77BBE" w:rsidRPr="002A4448" w:rsidDel="005A2E84">
            <w:delText xml:space="preserve">costs per MW per km </w:delText>
          </w:r>
        </w:del>
      </w:ins>
      <w:del w:id="92" w:author="Author">
        <w:r w:rsidRPr="002A4448" w:rsidDel="00B77BBE">
          <w:delText xml:space="preserve">ratio </w:delText>
        </w:r>
      </w:del>
      <w:r w:rsidRPr="002A4448">
        <w:t xml:space="preserve">of each separate sub-sea AC circuit and HVDC circuit </w:t>
      </w:r>
      <w:del w:id="93" w:author="Author">
        <w:r w:rsidRPr="002A4448" w:rsidDel="00B77BBE">
          <w:delText xml:space="preserve">to 400kV overhead line to give circuit expansion factors </w:delText>
        </w:r>
      </w:del>
    </w:p>
    <w:p w14:paraId="19D8763A" w14:textId="77777777" w:rsidR="006661FE" w:rsidRDefault="006661FE" w:rsidP="003E0742">
      <w:pPr>
        <w:pStyle w:val="1"/>
        <w:numPr>
          <w:ilvl w:val="0"/>
          <w:numId w:val="50"/>
        </w:numPr>
        <w:tabs>
          <w:tab w:val="clear" w:pos="360"/>
          <w:tab w:val="num" w:pos="1134"/>
        </w:tabs>
        <w:ind w:left="907" w:hanging="425"/>
        <w:jc w:val="both"/>
      </w:pPr>
      <w:r w:rsidRPr="00B35B63">
        <w:t>132kV overhead circuit capacity and single/double route construction information is used in the calculation of a generator</w:t>
      </w:r>
      <w:r>
        <w:t>’</w:t>
      </w:r>
      <w:r w:rsidRPr="00B35B63">
        <w:t>s local charge.</w:t>
      </w:r>
    </w:p>
    <w:p w14:paraId="203C55F4" w14:textId="77777777" w:rsidR="006661FE" w:rsidRDefault="006661FE" w:rsidP="002A4448">
      <w:pPr>
        <w:pStyle w:val="1"/>
        <w:numPr>
          <w:ilvl w:val="0"/>
          <w:numId w:val="51"/>
        </w:numPr>
        <w:tabs>
          <w:tab w:val="num" w:pos="1134"/>
        </w:tabs>
        <w:ind w:left="907" w:hanging="425"/>
        <w:jc w:val="both"/>
      </w:pPr>
      <w:r>
        <w:t>Offshore transmission cost and circuit/substation data</w:t>
      </w:r>
    </w:p>
    <w:p w14:paraId="45BA4509" w14:textId="77777777" w:rsidR="006661FE" w:rsidRDefault="006661FE" w:rsidP="002A4448">
      <w:pPr>
        <w:pStyle w:val="1"/>
        <w:ind w:left="907"/>
        <w:jc w:val="both"/>
      </w:pPr>
    </w:p>
    <w:p w14:paraId="15F74A7B" w14:textId="6BCEC3FF" w:rsidR="006661FE" w:rsidRDefault="006661FE" w:rsidP="002A4448">
      <w:pPr>
        <w:pStyle w:val="1"/>
        <w:numPr>
          <w:ilvl w:val="0"/>
          <w:numId w:val="77"/>
        </w:numPr>
        <w:ind w:left="907"/>
        <w:jc w:val="both"/>
      </w:pPr>
      <w:r>
        <w:t xml:space="preserve">For a given </w:t>
      </w:r>
      <w:r w:rsidR="00AD4509" w:rsidRPr="00AD4509">
        <w:rPr>
          <w:b/>
          <w:bCs/>
        </w:rPr>
        <w:t>Financial Year</w:t>
      </w:r>
      <w:r w:rsidR="00AD4509">
        <w:t xml:space="preserve"> </w:t>
      </w:r>
      <w:r>
        <w:t xml:space="preserve">"t",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AF10CDA" w14:textId="21754642" w:rsidR="00940F3A" w:rsidRDefault="00940F3A" w:rsidP="002A4448">
      <w:pPr>
        <w:pStyle w:val="1"/>
        <w:numPr>
          <w:ilvl w:val="0"/>
          <w:numId w:val="77"/>
        </w:numPr>
        <w:tabs>
          <w:tab w:val="num" w:pos="1080"/>
        </w:tabs>
        <w:ind w:left="907"/>
        <w:jc w:val="both"/>
      </w:pPr>
      <w:bookmarkStart w:id="94"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total demand level) in line with the factors used in the Security Standard, for example as shown in the table below.</w:t>
      </w:r>
      <w:bookmarkEnd w:id="94"/>
    </w:p>
    <w:p w14:paraId="1C86DB91" w14:textId="77777777" w:rsidR="00940F3A" w:rsidRDefault="00940F3A" w:rsidP="002A4448">
      <w:pPr>
        <w:pStyle w:val="1"/>
        <w:ind w:left="907"/>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0"/>
        <w:gridCol w:w="2407"/>
        <w:gridCol w:w="2407"/>
      </w:tblGrid>
      <w:tr w:rsidR="00940F3A" w14:paraId="48BF3C2F" w14:textId="77777777" w:rsidTr="000C6F2B">
        <w:tc>
          <w:tcPr>
            <w:tcW w:w="2520" w:type="dxa"/>
            <w:vAlign w:val="center"/>
          </w:tcPr>
          <w:p w14:paraId="7CA21161" w14:textId="77777777" w:rsidR="00940F3A" w:rsidRPr="00874A70" w:rsidRDefault="00940F3A" w:rsidP="002A4448">
            <w:pPr>
              <w:pStyle w:val="1"/>
              <w:ind w:left="907"/>
              <w:jc w:val="center"/>
              <w:rPr>
                <w:b/>
                <w:szCs w:val="22"/>
              </w:rPr>
            </w:pPr>
            <w:r w:rsidRPr="00874A70">
              <w:rPr>
                <w:b/>
                <w:szCs w:val="22"/>
              </w:rPr>
              <w:t>Generation Plant Type</w:t>
            </w:r>
          </w:p>
        </w:tc>
        <w:tc>
          <w:tcPr>
            <w:tcW w:w="2400" w:type="dxa"/>
            <w:vAlign w:val="center"/>
          </w:tcPr>
          <w:p w14:paraId="7081AFEB" w14:textId="77777777" w:rsidR="00940F3A" w:rsidRPr="00874A70" w:rsidRDefault="00940F3A" w:rsidP="002A4448">
            <w:pPr>
              <w:pStyle w:val="1"/>
              <w:ind w:left="907"/>
              <w:jc w:val="center"/>
              <w:rPr>
                <w:b/>
                <w:szCs w:val="22"/>
              </w:rPr>
            </w:pPr>
            <w:r w:rsidRPr="00874A70">
              <w:rPr>
                <w:b/>
                <w:szCs w:val="22"/>
              </w:rPr>
              <w:t>Peak Security Background</w:t>
            </w:r>
          </w:p>
        </w:tc>
        <w:tc>
          <w:tcPr>
            <w:tcW w:w="2280" w:type="dxa"/>
            <w:vAlign w:val="center"/>
          </w:tcPr>
          <w:p w14:paraId="3A46C9FA" w14:textId="77777777" w:rsidR="00940F3A" w:rsidRPr="00874A70" w:rsidRDefault="00940F3A" w:rsidP="002A4448">
            <w:pPr>
              <w:pStyle w:val="1"/>
              <w:ind w:left="907"/>
              <w:jc w:val="center"/>
              <w:rPr>
                <w:b/>
                <w:szCs w:val="22"/>
              </w:rPr>
            </w:pPr>
            <w:proofErr w:type="gramStart"/>
            <w:r w:rsidRPr="00874A70">
              <w:rPr>
                <w:b/>
                <w:szCs w:val="22"/>
              </w:rPr>
              <w:t>Year Round</w:t>
            </w:r>
            <w:proofErr w:type="gramEnd"/>
            <w:r w:rsidRPr="00874A70">
              <w:rPr>
                <w:b/>
                <w:szCs w:val="22"/>
              </w:rPr>
              <w:t xml:space="preserve"> Background</w:t>
            </w:r>
          </w:p>
        </w:tc>
      </w:tr>
      <w:tr w:rsidR="00940F3A" w14:paraId="14051329" w14:textId="77777777" w:rsidTr="000C6F2B">
        <w:tc>
          <w:tcPr>
            <w:tcW w:w="2520" w:type="dxa"/>
          </w:tcPr>
          <w:p w14:paraId="6B74B209" w14:textId="77777777" w:rsidR="00940F3A" w:rsidRPr="00874A70" w:rsidRDefault="00940F3A" w:rsidP="003E0742">
            <w:pPr>
              <w:pStyle w:val="1"/>
              <w:ind w:left="907"/>
              <w:jc w:val="both"/>
              <w:rPr>
                <w:szCs w:val="22"/>
              </w:rPr>
            </w:pPr>
            <w:r w:rsidRPr="00874A70">
              <w:rPr>
                <w:szCs w:val="22"/>
              </w:rPr>
              <w:t>Intermittent</w:t>
            </w:r>
          </w:p>
        </w:tc>
        <w:tc>
          <w:tcPr>
            <w:tcW w:w="2400" w:type="dxa"/>
          </w:tcPr>
          <w:p w14:paraId="76DEF0BD" w14:textId="77777777" w:rsidR="00940F3A" w:rsidRPr="00874A70" w:rsidRDefault="00940F3A" w:rsidP="003E0742">
            <w:pPr>
              <w:pStyle w:val="1"/>
              <w:ind w:left="907"/>
              <w:jc w:val="center"/>
              <w:rPr>
                <w:szCs w:val="22"/>
              </w:rPr>
            </w:pPr>
            <w:r w:rsidRPr="00874A70">
              <w:rPr>
                <w:szCs w:val="22"/>
              </w:rPr>
              <w:t>Fixed (0%)</w:t>
            </w:r>
          </w:p>
        </w:tc>
        <w:tc>
          <w:tcPr>
            <w:tcW w:w="2280" w:type="dxa"/>
          </w:tcPr>
          <w:p w14:paraId="61C66B09" w14:textId="77777777" w:rsidR="00940F3A" w:rsidRPr="00874A70" w:rsidRDefault="00940F3A" w:rsidP="003E0742">
            <w:pPr>
              <w:pStyle w:val="1"/>
              <w:ind w:left="907"/>
              <w:jc w:val="center"/>
              <w:rPr>
                <w:szCs w:val="22"/>
              </w:rPr>
            </w:pPr>
            <w:r w:rsidRPr="00874A70">
              <w:rPr>
                <w:szCs w:val="22"/>
              </w:rPr>
              <w:t>Fixed (70%)</w:t>
            </w:r>
          </w:p>
        </w:tc>
      </w:tr>
      <w:tr w:rsidR="00940F3A" w14:paraId="510D22B9" w14:textId="77777777" w:rsidTr="000C6F2B">
        <w:tc>
          <w:tcPr>
            <w:tcW w:w="2520" w:type="dxa"/>
          </w:tcPr>
          <w:p w14:paraId="21BCCC09" w14:textId="77777777" w:rsidR="00940F3A" w:rsidRPr="00874A70" w:rsidRDefault="00940F3A" w:rsidP="003E0742">
            <w:pPr>
              <w:pStyle w:val="1"/>
              <w:ind w:left="907"/>
              <w:jc w:val="both"/>
              <w:rPr>
                <w:szCs w:val="22"/>
              </w:rPr>
            </w:pPr>
            <w:r w:rsidRPr="00874A70">
              <w:rPr>
                <w:szCs w:val="22"/>
              </w:rPr>
              <w:t>Nuclear &amp; CCS</w:t>
            </w:r>
          </w:p>
        </w:tc>
        <w:tc>
          <w:tcPr>
            <w:tcW w:w="2400" w:type="dxa"/>
          </w:tcPr>
          <w:p w14:paraId="62EC3B53" w14:textId="77777777" w:rsidR="00940F3A" w:rsidRPr="00874A70" w:rsidRDefault="00940F3A" w:rsidP="003E0742">
            <w:pPr>
              <w:pStyle w:val="1"/>
              <w:ind w:left="907"/>
              <w:jc w:val="center"/>
              <w:rPr>
                <w:szCs w:val="22"/>
              </w:rPr>
            </w:pPr>
            <w:r w:rsidRPr="00874A70">
              <w:rPr>
                <w:szCs w:val="22"/>
              </w:rPr>
              <w:t>Variable</w:t>
            </w:r>
          </w:p>
        </w:tc>
        <w:tc>
          <w:tcPr>
            <w:tcW w:w="2280" w:type="dxa"/>
          </w:tcPr>
          <w:p w14:paraId="1BACD8FD" w14:textId="77777777" w:rsidR="00940F3A" w:rsidRPr="00874A70" w:rsidRDefault="00940F3A" w:rsidP="003E0742">
            <w:pPr>
              <w:pStyle w:val="1"/>
              <w:ind w:left="907"/>
              <w:jc w:val="center"/>
              <w:rPr>
                <w:szCs w:val="22"/>
              </w:rPr>
            </w:pPr>
            <w:r w:rsidRPr="00874A70">
              <w:rPr>
                <w:szCs w:val="22"/>
              </w:rPr>
              <w:t>Fixed (85%)</w:t>
            </w:r>
          </w:p>
        </w:tc>
      </w:tr>
      <w:tr w:rsidR="00940F3A" w14:paraId="51563913" w14:textId="77777777" w:rsidTr="000C6F2B">
        <w:tc>
          <w:tcPr>
            <w:tcW w:w="2520" w:type="dxa"/>
          </w:tcPr>
          <w:p w14:paraId="7FF9F19D" w14:textId="77777777" w:rsidR="00940F3A" w:rsidRPr="00874A70" w:rsidRDefault="00940F3A" w:rsidP="003E0742">
            <w:pPr>
              <w:pStyle w:val="1"/>
              <w:ind w:left="907"/>
              <w:jc w:val="both"/>
              <w:rPr>
                <w:szCs w:val="22"/>
              </w:rPr>
            </w:pPr>
            <w:r w:rsidRPr="00874A70">
              <w:rPr>
                <w:szCs w:val="22"/>
              </w:rPr>
              <w:t>Interconnectors</w:t>
            </w:r>
          </w:p>
        </w:tc>
        <w:tc>
          <w:tcPr>
            <w:tcW w:w="2400" w:type="dxa"/>
          </w:tcPr>
          <w:p w14:paraId="32B70F25" w14:textId="77777777" w:rsidR="00940F3A" w:rsidRPr="00874A70" w:rsidRDefault="00940F3A" w:rsidP="003E0742">
            <w:pPr>
              <w:pStyle w:val="1"/>
              <w:ind w:left="907"/>
              <w:jc w:val="center"/>
              <w:rPr>
                <w:szCs w:val="22"/>
              </w:rPr>
            </w:pPr>
            <w:r w:rsidRPr="00874A70">
              <w:rPr>
                <w:szCs w:val="22"/>
              </w:rPr>
              <w:t>Fixed (0%)</w:t>
            </w:r>
          </w:p>
        </w:tc>
        <w:tc>
          <w:tcPr>
            <w:tcW w:w="2280" w:type="dxa"/>
          </w:tcPr>
          <w:p w14:paraId="33CCC2B4" w14:textId="77777777" w:rsidR="00940F3A" w:rsidRPr="00874A70" w:rsidRDefault="00940F3A" w:rsidP="003E0742">
            <w:pPr>
              <w:pStyle w:val="1"/>
              <w:ind w:left="907"/>
              <w:jc w:val="center"/>
              <w:rPr>
                <w:szCs w:val="22"/>
              </w:rPr>
            </w:pPr>
            <w:r w:rsidRPr="00874A70">
              <w:rPr>
                <w:szCs w:val="22"/>
              </w:rPr>
              <w:t>Fixed (100%)</w:t>
            </w:r>
          </w:p>
        </w:tc>
      </w:tr>
      <w:tr w:rsidR="00940F3A" w14:paraId="16B9CA9C" w14:textId="77777777" w:rsidTr="000C6F2B">
        <w:tc>
          <w:tcPr>
            <w:tcW w:w="2520" w:type="dxa"/>
          </w:tcPr>
          <w:p w14:paraId="73D864E4" w14:textId="77777777" w:rsidR="00940F3A" w:rsidRPr="00874A70" w:rsidRDefault="00940F3A" w:rsidP="003E0742">
            <w:pPr>
              <w:pStyle w:val="1"/>
              <w:ind w:left="907"/>
              <w:jc w:val="both"/>
              <w:rPr>
                <w:szCs w:val="22"/>
              </w:rPr>
            </w:pPr>
            <w:r w:rsidRPr="00874A70">
              <w:rPr>
                <w:szCs w:val="22"/>
              </w:rPr>
              <w:t>Hydro</w:t>
            </w:r>
          </w:p>
        </w:tc>
        <w:tc>
          <w:tcPr>
            <w:tcW w:w="2400" w:type="dxa"/>
          </w:tcPr>
          <w:p w14:paraId="4FA37A9C" w14:textId="77777777" w:rsidR="00940F3A" w:rsidRPr="00874A70" w:rsidRDefault="00940F3A" w:rsidP="003E0742">
            <w:pPr>
              <w:pStyle w:val="1"/>
              <w:ind w:left="907"/>
              <w:jc w:val="center"/>
              <w:rPr>
                <w:szCs w:val="22"/>
              </w:rPr>
            </w:pPr>
            <w:r w:rsidRPr="00874A70">
              <w:rPr>
                <w:szCs w:val="22"/>
              </w:rPr>
              <w:t>Variable</w:t>
            </w:r>
          </w:p>
        </w:tc>
        <w:tc>
          <w:tcPr>
            <w:tcW w:w="2280" w:type="dxa"/>
          </w:tcPr>
          <w:p w14:paraId="4DA38F35" w14:textId="77777777" w:rsidR="00940F3A" w:rsidRPr="00874A70" w:rsidRDefault="00940F3A" w:rsidP="003E0742">
            <w:pPr>
              <w:pStyle w:val="1"/>
              <w:ind w:left="907"/>
              <w:jc w:val="center"/>
              <w:rPr>
                <w:szCs w:val="22"/>
              </w:rPr>
            </w:pPr>
            <w:r w:rsidRPr="00874A70">
              <w:rPr>
                <w:szCs w:val="22"/>
              </w:rPr>
              <w:t>Variable</w:t>
            </w:r>
          </w:p>
        </w:tc>
      </w:tr>
      <w:tr w:rsidR="00940F3A" w14:paraId="4B60A6EA" w14:textId="77777777" w:rsidTr="000C6F2B">
        <w:tc>
          <w:tcPr>
            <w:tcW w:w="2520" w:type="dxa"/>
          </w:tcPr>
          <w:p w14:paraId="709E7ACA" w14:textId="77777777" w:rsidR="00940F3A" w:rsidRPr="00874A70" w:rsidRDefault="00940F3A" w:rsidP="003E0742">
            <w:pPr>
              <w:pStyle w:val="1"/>
              <w:ind w:left="907"/>
              <w:jc w:val="both"/>
              <w:rPr>
                <w:szCs w:val="22"/>
              </w:rPr>
            </w:pPr>
            <w:r w:rsidRPr="00874A70">
              <w:rPr>
                <w:szCs w:val="22"/>
              </w:rPr>
              <w:t>Pumped Storage</w:t>
            </w:r>
          </w:p>
        </w:tc>
        <w:tc>
          <w:tcPr>
            <w:tcW w:w="2400" w:type="dxa"/>
          </w:tcPr>
          <w:p w14:paraId="0AD99976" w14:textId="77777777" w:rsidR="00940F3A" w:rsidRPr="00874A70" w:rsidRDefault="00940F3A" w:rsidP="003E0742">
            <w:pPr>
              <w:pStyle w:val="1"/>
              <w:ind w:left="907"/>
              <w:jc w:val="center"/>
              <w:rPr>
                <w:szCs w:val="22"/>
              </w:rPr>
            </w:pPr>
            <w:r w:rsidRPr="00874A70">
              <w:rPr>
                <w:szCs w:val="22"/>
              </w:rPr>
              <w:t>Variable</w:t>
            </w:r>
          </w:p>
        </w:tc>
        <w:tc>
          <w:tcPr>
            <w:tcW w:w="2280" w:type="dxa"/>
          </w:tcPr>
          <w:p w14:paraId="58E103EE" w14:textId="77777777" w:rsidR="00940F3A" w:rsidRPr="00874A70" w:rsidRDefault="00940F3A" w:rsidP="003E0742">
            <w:pPr>
              <w:pStyle w:val="1"/>
              <w:ind w:left="907"/>
              <w:jc w:val="center"/>
              <w:rPr>
                <w:szCs w:val="22"/>
              </w:rPr>
            </w:pPr>
            <w:r w:rsidRPr="00874A70">
              <w:rPr>
                <w:szCs w:val="22"/>
              </w:rPr>
              <w:t>Fixed (50%)</w:t>
            </w:r>
          </w:p>
        </w:tc>
      </w:tr>
      <w:tr w:rsidR="00940F3A" w14:paraId="543179D4" w14:textId="77777777" w:rsidTr="000C6F2B">
        <w:tc>
          <w:tcPr>
            <w:tcW w:w="2520" w:type="dxa"/>
          </w:tcPr>
          <w:p w14:paraId="55F03699" w14:textId="77777777" w:rsidR="00940F3A" w:rsidRPr="00874A70" w:rsidRDefault="00940F3A" w:rsidP="003E0742">
            <w:pPr>
              <w:pStyle w:val="1"/>
              <w:ind w:left="907"/>
              <w:jc w:val="both"/>
              <w:rPr>
                <w:szCs w:val="22"/>
              </w:rPr>
            </w:pPr>
            <w:r w:rsidRPr="00874A70">
              <w:rPr>
                <w:szCs w:val="22"/>
              </w:rPr>
              <w:t>Peaking</w:t>
            </w:r>
          </w:p>
        </w:tc>
        <w:tc>
          <w:tcPr>
            <w:tcW w:w="2400" w:type="dxa"/>
          </w:tcPr>
          <w:p w14:paraId="7B6B7261" w14:textId="77777777" w:rsidR="00940F3A" w:rsidRPr="00874A70" w:rsidRDefault="00940F3A" w:rsidP="003E0742">
            <w:pPr>
              <w:pStyle w:val="1"/>
              <w:ind w:left="907"/>
              <w:jc w:val="center"/>
              <w:rPr>
                <w:szCs w:val="22"/>
              </w:rPr>
            </w:pPr>
            <w:r w:rsidRPr="00874A70">
              <w:rPr>
                <w:szCs w:val="22"/>
              </w:rPr>
              <w:t>Variable</w:t>
            </w:r>
          </w:p>
        </w:tc>
        <w:tc>
          <w:tcPr>
            <w:tcW w:w="2280" w:type="dxa"/>
          </w:tcPr>
          <w:p w14:paraId="640FFB88" w14:textId="77777777" w:rsidR="00940F3A" w:rsidRPr="00874A70" w:rsidRDefault="00940F3A" w:rsidP="003E0742">
            <w:pPr>
              <w:pStyle w:val="1"/>
              <w:ind w:left="907"/>
              <w:jc w:val="center"/>
              <w:rPr>
                <w:szCs w:val="22"/>
              </w:rPr>
            </w:pPr>
            <w:proofErr w:type="gramStart"/>
            <w:r w:rsidRPr="00874A70">
              <w:rPr>
                <w:szCs w:val="22"/>
              </w:rPr>
              <w:t>Fixed  (</w:t>
            </w:r>
            <w:proofErr w:type="gramEnd"/>
            <w:r w:rsidRPr="00874A70">
              <w:rPr>
                <w:szCs w:val="22"/>
              </w:rPr>
              <w:t>0%)</w:t>
            </w:r>
          </w:p>
        </w:tc>
      </w:tr>
      <w:tr w:rsidR="00940F3A" w14:paraId="707A61E1" w14:textId="77777777" w:rsidTr="000C6F2B">
        <w:tc>
          <w:tcPr>
            <w:tcW w:w="2520" w:type="dxa"/>
          </w:tcPr>
          <w:p w14:paraId="091BA9AA" w14:textId="77777777" w:rsidR="00940F3A" w:rsidRPr="00874A70" w:rsidRDefault="00940F3A" w:rsidP="00767BF0">
            <w:pPr>
              <w:pStyle w:val="1"/>
              <w:ind w:left="907"/>
              <w:jc w:val="both"/>
              <w:rPr>
                <w:szCs w:val="22"/>
              </w:rPr>
            </w:pPr>
            <w:r w:rsidRPr="00874A70">
              <w:rPr>
                <w:szCs w:val="22"/>
              </w:rPr>
              <w:t>Other (Conventional)</w:t>
            </w:r>
          </w:p>
        </w:tc>
        <w:tc>
          <w:tcPr>
            <w:tcW w:w="2400" w:type="dxa"/>
          </w:tcPr>
          <w:p w14:paraId="0548849A" w14:textId="77777777" w:rsidR="00940F3A" w:rsidRPr="00874A70" w:rsidRDefault="00940F3A" w:rsidP="00767BF0">
            <w:pPr>
              <w:pStyle w:val="1"/>
              <w:ind w:left="907"/>
              <w:jc w:val="center"/>
              <w:rPr>
                <w:szCs w:val="22"/>
              </w:rPr>
            </w:pPr>
            <w:r w:rsidRPr="00874A70">
              <w:rPr>
                <w:szCs w:val="22"/>
              </w:rPr>
              <w:t>Variable</w:t>
            </w:r>
          </w:p>
        </w:tc>
        <w:tc>
          <w:tcPr>
            <w:tcW w:w="2280" w:type="dxa"/>
          </w:tcPr>
          <w:p w14:paraId="4A13B101" w14:textId="77777777" w:rsidR="00940F3A" w:rsidRPr="00874A70" w:rsidRDefault="00940F3A" w:rsidP="00767BF0">
            <w:pPr>
              <w:pStyle w:val="1"/>
              <w:ind w:left="907"/>
              <w:jc w:val="center"/>
              <w:rPr>
                <w:szCs w:val="22"/>
              </w:rPr>
            </w:pPr>
            <w:r w:rsidRPr="00874A70">
              <w:rPr>
                <w:szCs w:val="22"/>
              </w:rPr>
              <w:t>Variable</w:t>
            </w:r>
          </w:p>
        </w:tc>
      </w:tr>
    </w:tbl>
    <w:p w14:paraId="2209F1DF" w14:textId="77777777" w:rsidR="00940F3A" w:rsidRDefault="00940F3A" w:rsidP="00767BF0">
      <w:pPr>
        <w:pStyle w:val="1"/>
        <w:ind w:left="907"/>
        <w:jc w:val="both"/>
      </w:pPr>
    </w:p>
    <w:p w14:paraId="7290B8AC" w14:textId="77777777" w:rsidR="00940F3A" w:rsidRDefault="00940F3A" w:rsidP="00767BF0">
      <w:pPr>
        <w:pStyle w:val="1"/>
        <w:ind w:left="907"/>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35099552" w14:textId="77777777" w:rsidR="00940F3A" w:rsidRDefault="00940F3A" w:rsidP="00767BF0">
      <w:pPr>
        <w:pStyle w:val="1"/>
        <w:ind w:left="907"/>
        <w:jc w:val="both"/>
      </w:pPr>
    </w:p>
    <w:p w14:paraId="4BB247ED" w14:textId="77777777" w:rsidR="00940F3A" w:rsidRDefault="00C41DDA" w:rsidP="00767BF0">
      <w:pPr>
        <w:pStyle w:val="1"/>
        <w:numPr>
          <w:ilvl w:val="0"/>
          <w:numId w:val="77"/>
        </w:numPr>
        <w:tabs>
          <w:tab w:val="num" w:pos="1080"/>
        </w:tabs>
        <w:ind w:left="907"/>
        <w:jc w:val="both"/>
      </w:pPr>
      <w:r>
        <w:lastRenderedPageBreak/>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proofErr w:type="gramStart"/>
      <w:r w:rsidR="00940F3A" w:rsidRPr="0002711E">
        <w:t>In</w:t>
      </w:r>
      <w:proofErr w:type="gramEnd"/>
      <w:r w:rsidR="00940F3A" w:rsidRPr="0002711E">
        <w:t xml:space="preserve"> the event that a power station is made up of more than one technology type, the type of the higher Transmission Entry Capacity (TEC) would apply.</w:t>
      </w:r>
    </w:p>
    <w:p w14:paraId="117E2079" w14:textId="77777777" w:rsidR="00940F3A" w:rsidRDefault="00940F3A" w:rsidP="00767BF0">
      <w:pPr>
        <w:pStyle w:val="1"/>
        <w:ind w:left="907"/>
        <w:jc w:val="both"/>
      </w:pPr>
    </w:p>
    <w:p w14:paraId="2EB07F79" w14:textId="77777777" w:rsidR="006661FE" w:rsidRDefault="006661FE" w:rsidP="00767BF0">
      <w:pPr>
        <w:pStyle w:val="1"/>
        <w:ind w:left="907"/>
        <w:jc w:val="both"/>
      </w:pPr>
    </w:p>
    <w:p w14:paraId="441723AB" w14:textId="77777777" w:rsidR="006661FE" w:rsidRDefault="006661FE" w:rsidP="00767BF0">
      <w:pPr>
        <w:pStyle w:val="1"/>
        <w:numPr>
          <w:ilvl w:val="0"/>
          <w:numId w:val="77"/>
        </w:numPr>
        <w:ind w:left="907"/>
        <w:jc w:val="both"/>
      </w:pPr>
      <w:r>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46C02160" w14:textId="77777777" w:rsidR="006661FE" w:rsidRDefault="006661FE" w:rsidP="00767BF0">
      <w:pPr>
        <w:ind w:left="907"/>
        <w:rPr>
          <w:rFonts w:ascii="Arial" w:hAnsi="Arial"/>
        </w:rPr>
      </w:pPr>
    </w:p>
    <w:p w14:paraId="53CD39F0" w14:textId="4EC36E36" w:rsidR="006661FE" w:rsidRDefault="00A43F37" w:rsidP="00767BF0">
      <w:pPr>
        <w:pStyle w:val="1"/>
        <w:numPr>
          <w:ilvl w:val="0"/>
          <w:numId w:val="77"/>
        </w:numPr>
        <w:ind w:left="907"/>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D4509" w:rsidRPr="00AD4509">
        <w:rPr>
          <w:b/>
          <w:bCs/>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The Company will use the best information available.</w:t>
      </w:r>
    </w:p>
    <w:p w14:paraId="033492C5" w14:textId="77777777" w:rsidR="006661FE" w:rsidRDefault="006661FE" w:rsidP="00767BF0">
      <w:pPr>
        <w:pStyle w:val="1"/>
        <w:ind w:left="907"/>
        <w:jc w:val="both"/>
      </w:pPr>
    </w:p>
    <w:p w14:paraId="12EF363C" w14:textId="77777777" w:rsidR="006661FE" w:rsidRDefault="006661FE" w:rsidP="00767BF0">
      <w:pPr>
        <w:pStyle w:val="1"/>
        <w:numPr>
          <w:ilvl w:val="0"/>
          <w:numId w:val="77"/>
        </w:numPr>
        <w:ind w:left="907"/>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7E0044C8" w14:textId="77777777" w:rsidR="003D1763" w:rsidRDefault="003D1763" w:rsidP="00767BF0">
      <w:pPr>
        <w:pStyle w:val="ListParagraph"/>
        <w:ind w:left="907"/>
      </w:pPr>
    </w:p>
    <w:p w14:paraId="7E5BBE8A" w14:textId="75A1DD9C" w:rsidR="00BA595E" w:rsidRDefault="003D1763" w:rsidP="00A35128">
      <w:pPr>
        <w:pStyle w:val="1"/>
        <w:numPr>
          <w:ilvl w:val="0"/>
          <w:numId w:val="77"/>
        </w:numPr>
        <w:tabs>
          <w:tab w:val="num" w:pos="1080"/>
        </w:tabs>
        <w:ind w:left="907"/>
        <w:jc w:val="both"/>
      </w:pPr>
      <w:r>
        <w:t xml:space="preserve">For HVDC circuits, the impedance will be calculated to provide flows based on a ratio of the capacity provided by the HVDC link relative to the capacities on all major transmission system boundaries that it parallels.   </w:t>
      </w:r>
    </w:p>
    <w:p w14:paraId="36C40884" w14:textId="77777777" w:rsidR="003D1763" w:rsidDel="00FB1D43" w:rsidRDefault="003D1763" w:rsidP="00A35128">
      <w:pPr>
        <w:pStyle w:val="1"/>
        <w:ind w:left="567"/>
        <w:jc w:val="both"/>
        <w:rPr>
          <w:del w:id="95" w:author="Mott(ESO), Paul" w:date="2023-03-14T23:22:00Z"/>
        </w:rPr>
      </w:pPr>
    </w:p>
    <w:p w14:paraId="198777F6" w14:textId="77777777" w:rsidR="006661FE" w:rsidDel="008976CB" w:rsidRDefault="006661FE" w:rsidP="008976CB">
      <w:pPr>
        <w:pStyle w:val="1"/>
        <w:jc w:val="both"/>
        <w:rPr>
          <w:del w:id="96" w:author="Mott(ESO), Paul" w:date="2023-03-14T23:08:00Z"/>
        </w:rPr>
      </w:pPr>
    </w:p>
    <w:p w14:paraId="6520D4AB" w14:textId="78C0361B" w:rsidR="00207A09" w:rsidDel="00FB1D43" w:rsidRDefault="00FB1D43" w:rsidP="00FB1D43">
      <w:pPr>
        <w:pStyle w:val="1"/>
        <w:jc w:val="both"/>
        <w:rPr>
          <w:del w:id="97" w:author="Mott(ESO), Paul" w:date="2023-03-14T23:22:00Z"/>
        </w:rPr>
      </w:pPr>
      <w:ins w:id="98" w:author="Mott(ESO), Paul" w:date="2023-03-14T23:23:00Z">
        <w:r>
          <w:t xml:space="preserve">14.15.13 </w:t>
        </w:r>
      </w:ins>
      <w:r w:rsidR="00BA595E">
        <w:t xml:space="preserve">The transport model employs the use of </w:t>
      </w:r>
      <w:ins w:id="99" w:author="Mott(ESO), Paul" w:date="2023-03-14T23:20:00Z">
        <w:r w:rsidR="00BA595E">
          <w:t xml:space="preserve">different </w:t>
        </w:r>
      </w:ins>
      <w:del w:id="100" w:author="Mott(ESO), Paul" w:date="2023-03-14T23:20:00Z">
        <w:r w:rsidR="00BA595E" w:rsidDel="00BA595E">
          <w:delText xml:space="preserve">circuit </w:delText>
        </w:r>
      </w:del>
      <w:r w:rsidR="00BA595E">
        <w:t xml:space="preserve">expansion </w:t>
      </w:r>
      <w:ins w:id="101" w:author="Mott(ESO), Paul" w:date="2023-03-14T23:20:00Z">
        <w:r w:rsidR="00BA595E" w:rsidRPr="0010362D">
          <w:rPr>
            <w:rFonts w:ascii="Arial" w:hAnsi="Arial"/>
          </w:rPr>
          <w:t>constants</w:t>
        </w:r>
        <w:r w:rsidR="00BA595E" w:rsidRPr="0010362D" w:rsidDel="00D1442D">
          <w:rPr>
            <w:rFonts w:ascii="Arial" w:hAnsi="Arial" w:cs="Arial"/>
          </w:rPr>
          <w:t xml:space="preserve"> </w:t>
        </w:r>
      </w:ins>
      <w:del w:id="102" w:author="Mott(ESO), Paul" w:date="2023-03-14T23:20:00Z">
        <w:r w:rsidR="00BA595E" w:rsidDel="00BA595E">
          <w:delText xml:space="preserve">factors </w:delText>
        </w:r>
      </w:del>
      <w:r w:rsidR="00BA595E">
        <w:t>to</w:t>
      </w:r>
      <w:r w:rsidR="00BA595E">
        <w:fldChar w:fldCharType="begin"/>
      </w:r>
      <w:r w:rsidR="00BA595E">
        <w:instrText xml:space="preserve"> XE "cable factor" </w:instrText>
      </w:r>
      <w:r w:rsidR="00BA595E">
        <w:fldChar w:fldCharType="end"/>
      </w:r>
      <w:r w:rsidR="00BA595E">
        <w:t xml:space="preserve"> reflect the difference in cost</w:t>
      </w:r>
      <w:ins w:id="103" w:author="Mott(ESO), Paul" w:date="2023-03-14T23:20:00Z">
        <w:r w:rsidR="00BA595E">
          <w:t>s</w:t>
        </w:r>
      </w:ins>
      <w:r w:rsidR="00BA595E">
        <w:t xml:space="preserve"> between (</w:t>
      </w:r>
      <w:proofErr w:type="spellStart"/>
      <w:r w:rsidR="00BA595E">
        <w:t>i</w:t>
      </w:r>
      <w:proofErr w:type="spellEnd"/>
      <w:r w:rsidR="00BA595E">
        <w:t xml:space="preserve">) AC Circuits and HVDC circuits, (ii) underground and sub-sea circuits, (iii) cabled circuits and overhead line circuits, (iv) 132kV and 275kV circuits, (v) 275kV circuits and 400kV circuits, and (vi) </w:t>
      </w:r>
      <w:del w:id="104" w:author="Mott(ESO), Paul" w:date="2023-03-14T23:20:00Z">
        <w:r w:rsidR="00BA595E" w:rsidDel="00BA595E">
          <w:delText xml:space="preserve">uses </w:delText>
        </w:r>
      </w:del>
      <w:r w:rsidR="00BA595E">
        <w:t>400kV overhead line</w:t>
      </w:r>
      <w:ins w:id="105" w:author="Mott(ESO), Paul" w:date="2023-03-15T18:17:00Z">
        <w:r w:rsidR="003742D0">
          <w:t>s</w:t>
        </w:r>
      </w:ins>
      <w:del w:id="106" w:author="Mott(ESO), Paul" w:date="2023-03-14T23:20:00Z">
        <w:r w:rsidR="00BA595E" w:rsidDel="00BA595E">
          <w:delText xml:space="preserve"> (i.e. the 400kV overhead line expansion factor is 1).  As the transport model</w:delText>
        </w:r>
        <w:r w:rsidR="00BA595E" w:rsidDel="00BA595E">
          <w:fldChar w:fldCharType="begin"/>
        </w:r>
        <w:r w:rsidR="00BA595E" w:rsidDel="00BA595E">
          <w:delInstrText xml:space="preserve"> XE "transport model" </w:delInstrText>
        </w:r>
        <w:r w:rsidR="00BA595E" w:rsidDel="00BA595E">
          <w:fldChar w:fldCharType="end"/>
        </w:r>
        <w:r w:rsidR="00BA595E" w:rsidDel="00BA595E">
          <w:delText xml:space="preserve"> expresses cost as marginal km (irrespective of cables or overhead lines), some account needs to be made of the fact that investment in these other types of circuit (specifically HVDC and sub-sea cables of various voltages, 400kV underground cable, 275kV overhead line, 275kV underground cable, 132kV overhead line and 132kV underground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w:delText>
        </w:r>
      </w:del>
      <w:r w:rsidR="00BA595E">
        <w:t>.  When calculating the local circuit tariff for a generator, a</w:t>
      </w:r>
      <w:r w:rsidR="00BA595E" w:rsidRPr="005443AC">
        <w:t xml:space="preserve">lternative 132kV </w:t>
      </w:r>
      <w:r w:rsidR="00BA595E">
        <w:t xml:space="preserve">and offshore </w:t>
      </w:r>
      <w:r w:rsidR="00BA595E" w:rsidRPr="005443AC">
        <w:t xml:space="preserve">expansion </w:t>
      </w:r>
      <w:del w:id="107" w:author="Mott(ESO), Paul" w:date="2023-03-14T23:21:00Z">
        <w:r w:rsidR="00BA595E" w:rsidRPr="005443AC" w:rsidDel="00BA595E">
          <w:delText xml:space="preserve">factors </w:delText>
        </w:r>
      </w:del>
      <w:ins w:id="108" w:author="Mott(ESO), Paul" w:date="2023-03-14T23:21:00Z">
        <w:r w:rsidR="00BA595E">
          <w:t>constants</w:t>
        </w:r>
        <w:r w:rsidR="00BA595E" w:rsidRPr="005443AC">
          <w:t xml:space="preserve"> </w:t>
        </w:r>
      </w:ins>
      <w:r w:rsidR="00BA595E">
        <w:t>to those used in the remainder of the tariff calculation are applied to the generator’s</w:t>
      </w:r>
      <w:r w:rsidR="00BA595E" w:rsidRPr="005443AC">
        <w:t xml:space="preserve"> local circuits</w:t>
      </w:r>
    </w:p>
    <w:p w14:paraId="1E56BAC3" w14:textId="77777777" w:rsidR="00FB1D43" w:rsidRDefault="00FB1D43" w:rsidP="00FB1D43">
      <w:pPr>
        <w:pStyle w:val="1"/>
        <w:jc w:val="both"/>
        <w:rPr>
          <w:ins w:id="109" w:author="Mott(ESO), Paul" w:date="2023-03-14T23:23:00Z"/>
        </w:rPr>
      </w:pPr>
    </w:p>
    <w:p w14:paraId="3E3F8A0E" w14:textId="54BFE348" w:rsidR="00BA595E" w:rsidRDefault="00BA595E" w:rsidP="00890D76">
      <w:pPr>
        <w:pStyle w:val="1"/>
        <w:numPr>
          <w:ilvl w:val="0"/>
          <w:numId w:val="159"/>
        </w:numPr>
        <w:jc w:val="both"/>
      </w:pPr>
      <w:r>
        <w:t xml:space="preserve">The circuit </w:t>
      </w:r>
      <w:r w:rsidRPr="0010362D">
        <w:rPr>
          <w:rFonts w:ascii="Arial" w:hAnsi="Arial"/>
        </w:rPr>
        <w:t xml:space="preserve">expansion </w:t>
      </w:r>
      <w:del w:id="110" w:author="Mott(ESO), Paul" w:date="2023-03-14T23:21:00Z">
        <w:r w:rsidRPr="0010362D" w:rsidDel="00BA595E">
          <w:rPr>
            <w:rFonts w:ascii="Arial" w:hAnsi="Arial"/>
          </w:rPr>
          <w:delText>factors</w:delText>
        </w:r>
        <w:r w:rsidRPr="0010362D" w:rsidDel="00BA595E">
          <w:rPr>
            <w:rFonts w:ascii="Arial" w:hAnsi="Arial" w:cs="Arial"/>
          </w:rPr>
          <w:delText xml:space="preserve"> </w:delText>
        </w:r>
      </w:del>
      <w:ins w:id="111" w:author="Mott(ESO), Paul" w:date="2023-03-14T23:21:00Z">
        <w:r w:rsidRPr="0010362D">
          <w:rPr>
            <w:rFonts w:ascii="Arial" w:hAnsi="Arial"/>
          </w:rPr>
          <w:t>constants</w:t>
        </w:r>
        <w:r w:rsidRPr="0010362D" w:rsidDel="00D1442D">
          <w:rPr>
            <w:rFonts w:ascii="Arial" w:hAnsi="Arial" w:cs="Arial"/>
          </w:rPr>
          <w:t xml:space="preserve"> </w:t>
        </w:r>
      </w:ins>
      <w:r>
        <w:t xml:space="preserve">for HVDC circuits and AC subsea cables are determined on a </w:t>
      </w:r>
      <w:proofErr w:type="gramStart"/>
      <w:r>
        <w:t>case by case</w:t>
      </w:r>
      <w:proofErr w:type="gramEnd"/>
      <w:r>
        <w:t xml:space="preserve"> basis using the costs which are specific to individual projects containing HVDC or AC subsea circuits. </w:t>
      </w:r>
    </w:p>
    <w:p w14:paraId="1B9B10E8" w14:textId="26A01B4C" w:rsidR="00BA595E" w:rsidDel="00B22942" w:rsidRDefault="00BA595E" w:rsidP="00207A09">
      <w:pPr>
        <w:pStyle w:val="1"/>
        <w:jc w:val="both"/>
        <w:rPr>
          <w:del w:id="112" w:author="Mott(ESO), Paul" w:date="2023-04-20T20:50:00Z"/>
        </w:rPr>
      </w:pPr>
    </w:p>
    <w:p w14:paraId="5C104BD6" w14:textId="77777777" w:rsidR="00BA595E" w:rsidRPr="00A62CFB" w:rsidRDefault="00BA595E" w:rsidP="00A96504">
      <w:pPr>
        <w:pStyle w:val="ListBullet2"/>
      </w:pPr>
    </w:p>
    <w:p w14:paraId="51BAA168" w14:textId="7F7BA452" w:rsidR="00207A09" w:rsidRPr="00890D76" w:rsidRDefault="00207A09" w:rsidP="00890D76">
      <w:pPr>
        <w:pStyle w:val="1"/>
        <w:jc w:val="both"/>
      </w:pPr>
    </w:p>
    <w:p w14:paraId="5196531F" w14:textId="77777777" w:rsidR="008976CB" w:rsidRPr="008976CB" w:rsidRDefault="008976CB" w:rsidP="00890D76">
      <w:pPr>
        <w:pStyle w:val="1"/>
        <w:jc w:val="both"/>
        <w:rPr>
          <w:b/>
          <w:bCs/>
        </w:rPr>
      </w:pPr>
    </w:p>
    <w:p w14:paraId="7DC72079" w14:textId="77777777" w:rsidR="00125177" w:rsidRDefault="00125177" w:rsidP="00890D76">
      <w:pPr>
        <w:pStyle w:val="1"/>
        <w:ind w:left="907"/>
        <w:jc w:val="both"/>
      </w:pPr>
    </w:p>
    <w:p w14:paraId="5B35D018" w14:textId="77777777" w:rsidR="00125177" w:rsidRPr="00125177" w:rsidRDefault="00125177" w:rsidP="00890D76">
      <w:pPr>
        <w:pStyle w:val="1"/>
        <w:ind w:left="907"/>
        <w:jc w:val="both"/>
        <w:rPr>
          <w:b/>
        </w:rPr>
      </w:pPr>
      <w:r>
        <w:rPr>
          <w:b/>
        </w:rPr>
        <w:tab/>
      </w:r>
      <w:r w:rsidRPr="009B0384">
        <w:rPr>
          <w:b/>
        </w:rPr>
        <w:t>Adjustments to Model Inputs associated with One-off Works</w:t>
      </w:r>
    </w:p>
    <w:p w14:paraId="3A7D1896" w14:textId="77777777" w:rsidR="00125177" w:rsidRDefault="00125177" w:rsidP="00890D76">
      <w:pPr>
        <w:pStyle w:val="1"/>
        <w:ind w:left="907"/>
        <w:jc w:val="both"/>
      </w:pPr>
    </w:p>
    <w:p w14:paraId="6C251399" w14:textId="77777777" w:rsidR="00125177" w:rsidRPr="00B779DB" w:rsidRDefault="00125177" w:rsidP="00A35128">
      <w:pPr>
        <w:pStyle w:val="1"/>
        <w:numPr>
          <w:ilvl w:val="0"/>
          <w:numId w:val="159"/>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The Company to reflect </w:t>
      </w:r>
      <w:r w:rsidRPr="00B779DB">
        <w:lastRenderedPageBreak/>
        <w:t xml:space="preserve">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656DBE01" w14:textId="77777777" w:rsidR="00125177" w:rsidRPr="00B779DB" w:rsidRDefault="00125177" w:rsidP="00A35128">
      <w:pPr>
        <w:pStyle w:val="1"/>
        <w:ind w:left="907"/>
        <w:jc w:val="both"/>
      </w:pPr>
    </w:p>
    <w:p w14:paraId="3E1F1C15" w14:textId="77777777" w:rsidR="00125177" w:rsidRPr="00BF295A" w:rsidRDefault="00125177" w:rsidP="00A35128">
      <w:pPr>
        <w:pStyle w:val="1"/>
        <w:numPr>
          <w:ilvl w:val="0"/>
          <w:numId w:val="159"/>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4A8524CD" w14:textId="77777777" w:rsidR="00125177" w:rsidRPr="00BF295A" w:rsidRDefault="00125177" w:rsidP="006524B6">
      <w:pPr>
        <w:pStyle w:val="1"/>
        <w:ind w:left="907"/>
        <w:jc w:val="both"/>
      </w:pPr>
    </w:p>
    <w:p w14:paraId="70E197C6" w14:textId="77777777" w:rsidR="00125177" w:rsidRPr="00E622C1" w:rsidRDefault="00125177" w:rsidP="006524B6">
      <w:pPr>
        <w:pStyle w:val="1"/>
        <w:numPr>
          <w:ilvl w:val="0"/>
          <w:numId w:val="159"/>
        </w:numPr>
        <w:jc w:val="both"/>
      </w:pPr>
      <w:r w:rsidRPr="00BF295A">
        <w:t xml:space="preserve">Such adjustment shall be made following a User’s request, which </w:t>
      </w:r>
      <w:r w:rsidRPr="00C52A02">
        <w:t>must be received by The Company no later than the second occurrence of 31</w:t>
      </w:r>
      <w:r w:rsidRPr="00E622C1">
        <w:rPr>
          <w:vertAlign w:val="superscript"/>
        </w:rPr>
        <w:t>st</w:t>
      </w:r>
      <w:r w:rsidRPr="00E622C1">
        <w:t xml:space="preserve"> December following the implementation of CUSC Modification CMP203.</w:t>
      </w:r>
    </w:p>
    <w:p w14:paraId="198875D4" w14:textId="77777777" w:rsidR="00125177" w:rsidRPr="00A51DF5" w:rsidRDefault="00125177" w:rsidP="006524B6">
      <w:pPr>
        <w:pStyle w:val="1"/>
        <w:ind w:left="907"/>
        <w:jc w:val="both"/>
      </w:pPr>
    </w:p>
    <w:p w14:paraId="231CF2E6" w14:textId="77777777" w:rsidR="00125177" w:rsidRPr="00BF295A" w:rsidRDefault="00125177" w:rsidP="006524B6">
      <w:pPr>
        <w:pStyle w:val="1"/>
        <w:numPr>
          <w:ilvl w:val="0"/>
          <w:numId w:val="159"/>
        </w:numPr>
        <w:jc w:val="both"/>
      </w:pPr>
      <w:r w:rsidRPr="00A51DF5">
        <w:t xml:space="preserve">The Company shall only make an adjustment to the transport model inputs, under paragraph </w:t>
      </w:r>
      <w:r w:rsidRPr="009B0384">
        <w:t>14.15.1</w:t>
      </w:r>
      <w:r w:rsidR="007E41E1" w:rsidRPr="007E41E1">
        <w:t>6</w:t>
      </w:r>
      <w:r w:rsidRPr="00824A12">
        <w:t xml:space="preserve"> </w:t>
      </w:r>
      <w:r w:rsidRPr="00BF295A">
        <w:t xml:space="preserve">where the charge was paid to the relevant TO prior to 1st April 2005 where evidence has been provided by the User that satisfies The Company that works equivalent to those under paragraph </w:t>
      </w:r>
      <w:r w:rsidRPr="009B0384">
        <w:t>14.15.1</w:t>
      </w:r>
      <w:r w:rsidR="007E41E1" w:rsidRPr="007E41E1">
        <w:t>5</w:t>
      </w:r>
      <w:r w:rsidRPr="00824A12">
        <w:t xml:space="preserve"> were funded by the Use</w:t>
      </w:r>
      <w:r w:rsidRPr="00BF295A">
        <w:t>r.</w:t>
      </w:r>
    </w:p>
    <w:p w14:paraId="289F33D4" w14:textId="77777777" w:rsidR="00125177" w:rsidRPr="00BF295A" w:rsidRDefault="00125177" w:rsidP="006524B6">
      <w:pPr>
        <w:pStyle w:val="1"/>
        <w:ind w:left="907"/>
        <w:jc w:val="both"/>
      </w:pPr>
    </w:p>
    <w:p w14:paraId="7E94106C" w14:textId="77777777" w:rsidR="00125177" w:rsidRPr="00E622C1" w:rsidRDefault="00125177" w:rsidP="006524B6">
      <w:pPr>
        <w:pStyle w:val="1"/>
        <w:numPr>
          <w:ilvl w:val="0"/>
          <w:numId w:val="159"/>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The Company, The Company shall (upon the User’s request and subject to the User’s payment of reasonable costs incurred by The Company in doing so) use its reasonable endeavours to assist the </w:t>
      </w:r>
      <w:r w:rsidRPr="00C52A02">
        <w:rPr>
          <w:rFonts w:ascii="Arial" w:hAnsi="Arial" w:cs="Arial"/>
          <w:szCs w:val="22"/>
        </w:rPr>
        <w:t>User in obtaining any evidence The Company or a TO may have to support its position.</w:t>
      </w:r>
    </w:p>
    <w:p w14:paraId="1146F939" w14:textId="77777777" w:rsidR="00125177" w:rsidRPr="00A51DF5" w:rsidRDefault="00125177" w:rsidP="006524B6">
      <w:pPr>
        <w:pStyle w:val="1"/>
        <w:ind w:left="907"/>
        <w:jc w:val="both"/>
      </w:pPr>
    </w:p>
    <w:p w14:paraId="6AD3A817" w14:textId="1422AC18" w:rsidR="00125177" w:rsidRDefault="00125177" w:rsidP="002201DB">
      <w:pPr>
        <w:pStyle w:val="1"/>
        <w:numPr>
          <w:ilvl w:val="0"/>
          <w:numId w:val="159"/>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D4509" w:rsidRPr="00AD4509">
        <w:rPr>
          <w:b/>
          <w:bCs/>
        </w:rPr>
        <w:t>Financial Year</w:t>
      </w:r>
      <w:r w:rsidRPr="00BF295A">
        <w:t xml:space="preserve">, and The Company is satisfied based on the accompanying evidence provided to The Company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54E476E3" w14:textId="77777777" w:rsidR="00125177" w:rsidRDefault="00125177" w:rsidP="002201DB">
      <w:pPr>
        <w:pStyle w:val="1"/>
        <w:ind w:left="907"/>
        <w:jc w:val="both"/>
      </w:pPr>
    </w:p>
    <w:p w14:paraId="5BB1B81B" w14:textId="77777777" w:rsidR="00125177" w:rsidRDefault="00125177" w:rsidP="002201DB">
      <w:pPr>
        <w:pStyle w:val="1"/>
        <w:numPr>
          <w:ilvl w:val="0"/>
          <w:numId w:val="159"/>
        </w:numPr>
        <w:jc w:val="both"/>
      </w:pPr>
      <w:r>
        <w:t>The following table provides examples of works for which adjustments to transport model inputs would typically apply:</w:t>
      </w:r>
    </w:p>
    <w:p w14:paraId="4BF0D540" w14:textId="77777777" w:rsidR="00125177" w:rsidRDefault="00125177" w:rsidP="002201DB">
      <w:pPr>
        <w:pStyle w:val="1"/>
        <w:ind w:left="907"/>
        <w:jc w:val="both"/>
      </w:pPr>
    </w:p>
    <w:tbl>
      <w:tblPr>
        <w:tblW w:w="7655" w:type="dxa"/>
        <w:tblInd w:w="1809" w:type="dxa"/>
        <w:tblLook w:val="01E0" w:firstRow="1" w:lastRow="1" w:firstColumn="1" w:lastColumn="1" w:noHBand="0" w:noVBand="0"/>
      </w:tblPr>
      <w:tblGrid>
        <w:gridCol w:w="1478"/>
        <w:gridCol w:w="3045"/>
        <w:gridCol w:w="3132"/>
      </w:tblGrid>
      <w:tr w:rsidR="00125177" w:rsidRPr="00E35882" w14:paraId="3BD5EE75" w14:textId="77777777" w:rsidTr="00626FF4">
        <w:trPr>
          <w:trHeight w:val="513"/>
          <w:tblHeader/>
        </w:trPr>
        <w:tc>
          <w:tcPr>
            <w:tcW w:w="603" w:type="dxa"/>
            <w:tcBorders>
              <w:top w:val="single" w:sz="4" w:space="0" w:color="auto"/>
              <w:left w:val="single" w:sz="4" w:space="0" w:color="auto"/>
              <w:bottom w:val="single" w:sz="4" w:space="0" w:color="auto"/>
            </w:tcBorders>
          </w:tcPr>
          <w:p w14:paraId="7131D23C" w14:textId="77777777" w:rsidR="00125177" w:rsidRPr="00EC2712" w:rsidRDefault="00125177" w:rsidP="002201DB">
            <w:pPr>
              <w:ind w:left="907"/>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F5B4DC5" w14:textId="77777777" w:rsidR="00125177" w:rsidRPr="00EC2712" w:rsidRDefault="00125177" w:rsidP="002201DB">
            <w:pPr>
              <w:ind w:left="907"/>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CC34FB8" w14:textId="77777777" w:rsidR="00125177" w:rsidRPr="00EC2712" w:rsidRDefault="00125177" w:rsidP="002201DB">
            <w:pPr>
              <w:ind w:left="907"/>
              <w:rPr>
                <w:rFonts w:ascii="Arial" w:hAnsi="Arial" w:cs="Arial"/>
                <w:b/>
                <w:bCs/>
                <w:iCs/>
                <w:sz w:val="22"/>
                <w:szCs w:val="22"/>
              </w:rPr>
            </w:pPr>
            <w:r w:rsidRPr="00EC2712">
              <w:rPr>
                <w:rFonts w:ascii="Arial" w:hAnsi="Arial" w:cs="Arial"/>
                <w:b/>
                <w:bCs/>
                <w:iCs/>
                <w:sz w:val="22"/>
                <w:szCs w:val="22"/>
              </w:rPr>
              <w:t>Adjustments</w:t>
            </w:r>
          </w:p>
        </w:tc>
      </w:tr>
      <w:tr w:rsidR="00125177" w:rsidRPr="00E35882" w14:paraId="537ADC36"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1929C337"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1</w:t>
            </w:r>
          </w:p>
        </w:tc>
        <w:tc>
          <w:tcPr>
            <w:tcW w:w="3340" w:type="dxa"/>
          </w:tcPr>
          <w:p w14:paraId="7232DE1C"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247FBCCD"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E35882" w14:paraId="6F7E6FA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2B5EF85B"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2</w:t>
            </w:r>
          </w:p>
        </w:tc>
        <w:tc>
          <w:tcPr>
            <w:tcW w:w="3340" w:type="dxa"/>
          </w:tcPr>
          <w:p w14:paraId="756A94BF" w14:textId="77777777" w:rsidR="00125177" w:rsidRPr="00EC2712" w:rsidRDefault="00125177" w:rsidP="002201DB">
            <w:pPr>
              <w:ind w:left="907"/>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14D94D7D"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E35882" w14:paraId="4617C65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608F33AF"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lastRenderedPageBreak/>
              <w:t>3</w:t>
            </w:r>
          </w:p>
        </w:tc>
        <w:tc>
          <w:tcPr>
            <w:tcW w:w="3340" w:type="dxa"/>
          </w:tcPr>
          <w:p w14:paraId="70BEB9E1" w14:textId="77777777" w:rsidR="00125177" w:rsidRPr="00EC2712" w:rsidRDefault="00125177" w:rsidP="002201DB">
            <w:pPr>
              <w:ind w:left="907"/>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5FEDEFDC"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E35882" w14:paraId="38452C35"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19206494"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4</w:t>
            </w:r>
          </w:p>
        </w:tc>
        <w:tc>
          <w:tcPr>
            <w:tcW w:w="3340" w:type="dxa"/>
          </w:tcPr>
          <w:p w14:paraId="0ABF3000" w14:textId="77777777" w:rsidR="00125177" w:rsidRPr="00EC2712" w:rsidRDefault="00125177" w:rsidP="002201DB">
            <w:pPr>
              <w:ind w:left="907"/>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63A1263F" w14:textId="483584FB" w:rsidR="00125177" w:rsidRPr="00EC2712" w:rsidRDefault="00125177" w:rsidP="002201DB">
            <w:pPr>
              <w:ind w:left="907"/>
              <w:rPr>
                <w:rFonts w:ascii="Arial" w:hAnsi="Arial" w:cs="Arial"/>
                <w:iCs/>
                <w:sz w:val="22"/>
                <w:szCs w:val="22"/>
              </w:rPr>
            </w:pPr>
            <w:r w:rsidRPr="00EC2712">
              <w:rPr>
                <w:rFonts w:ascii="Arial" w:hAnsi="Arial" w:cs="Arial"/>
                <w:iCs/>
                <w:sz w:val="22"/>
                <w:szCs w:val="22"/>
              </w:rPr>
              <w:t xml:space="preserve">As lower voltage circuits result in a </w:t>
            </w:r>
            <w:r w:rsidRPr="0091541B">
              <w:rPr>
                <w:rFonts w:ascii="Arial" w:hAnsi="Arial" w:cs="Arial"/>
                <w:iCs/>
                <w:sz w:val="22"/>
                <w:szCs w:val="22"/>
              </w:rPr>
              <w:t xml:space="preserve">higher expansion </w:t>
            </w:r>
            <w:del w:id="113" w:author="Author">
              <w:r w:rsidRPr="0091541B" w:rsidDel="004A6D3A">
                <w:rPr>
                  <w:rFonts w:ascii="Arial" w:hAnsi="Arial" w:cs="Arial"/>
                  <w:iCs/>
                  <w:sz w:val="22"/>
                  <w:szCs w:val="22"/>
                </w:rPr>
                <w:delText xml:space="preserve">factor </w:delText>
              </w:r>
            </w:del>
            <w:ins w:id="114" w:author="Author">
              <w:r w:rsidR="004A6D3A" w:rsidRPr="0091541B">
                <w:rPr>
                  <w:rFonts w:ascii="Arial" w:hAnsi="Arial" w:cs="Arial"/>
                  <w:iCs/>
                  <w:sz w:val="22"/>
                  <w:szCs w:val="22"/>
                </w:rPr>
                <w:t>constant for this asset class</w:t>
              </w:r>
            </w:ins>
            <w:del w:id="115" w:author="Author">
              <w:r w:rsidRPr="0091541B" w:rsidDel="004A6D3A">
                <w:rPr>
                  <w:rFonts w:ascii="Arial" w:hAnsi="Arial" w:cs="Arial"/>
                  <w:iCs/>
                  <w:sz w:val="22"/>
                  <w:szCs w:val="22"/>
                </w:rPr>
                <w:delText>being used</w:delText>
              </w:r>
            </w:del>
            <w:r w:rsidRPr="0091541B">
              <w:rPr>
                <w:rFonts w:ascii="Arial" w:hAnsi="Arial" w:cs="Arial"/>
                <w:iCs/>
                <w:sz w:val="22"/>
                <w:szCs w:val="22"/>
              </w:rPr>
              <w:t>, the circuits would</w:t>
            </w:r>
            <w:r w:rsidRPr="00EC2712">
              <w:rPr>
                <w:rFonts w:ascii="Arial" w:hAnsi="Arial" w:cs="Arial"/>
                <w:iCs/>
                <w:sz w:val="22"/>
                <w:szCs w:val="22"/>
              </w:rPr>
              <w:t xml:space="preserve">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50BDC79E" w14:textId="77777777" w:rsidR="00125177" w:rsidRDefault="00125177" w:rsidP="002201DB">
      <w:pPr>
        <w:pStyle w:val="1"/>
        <w:ind w:left="907"/>
        <w:jc w:val="both"/>
      </w:pPr>
    </w:p>
    <w:p w14:paraId="1B9FD47D" w14:textId="77777777" w:rsidR="00125177" w:rsidRDefault="00125177" w:rsidP="002201DB">
      <w:pPr>
        <w:pStyle w:val="1"/>
        <w:numPr>
          <w:ilvl w:val="0"/>
          <w:numId w:val="159"/>
        </w:numPr>
        <w:jc w:val="both"/>
      </w:pPr>
      <w:r>
        <w:t>The following table provides examples of works for which adjustments to transport model typically would not apply:</w:t>
      </w:r>
    </w:p>
    <w:p w14:paraId="5DA77BF3" w14:textId="77777777" w:rsidR="00125177" w:rsidRDefault="00125177" w:rsidP="002201DB">
      <w:pPr>
        <w:pStyle w:val="1"/>
        <w:ind w:left="907"/>
        <w:jc w:val="both"/>
      </w:pPr>
    </w:p>
    <w:tbl>
      <w:tblPr>
        <w:tblpPr w:leftFromText="180" w:rightFromText="180" w:vertAnchor="text" w:tblpX="1809" w:tblpY="1"/>
        <w:tblOverlap w:val="never"/>
        <w:tblW w:w="7621" w:type="dxa"/>
        <w:tblLook w:val="01E0" w:firstRow="1" w:lastRow="1" w:firstColumn="1" w:lastColumn="1" w:noHBand="0" w:noVBand="0"/>
      </w:tblPr>
      <w:tblGrid>
        <w:gridCol w:w="1478"/>
        <w:gridCol w:w="3003"/>
        <w:gridCol w:w="3140"/>
      </w:tblGrid>
      <w:tr w:rsidR="00125177" w:rsidRPr="008B03FC" w14:paraId="2D2DFA6A" w14:textId="77777777" w:rsidTr="00626FF4">
        <w:trPr>
          <w:trHeight w:val="771"/>
          <w:tblHeader/>
        </w:trPr>
        <w:tc>
          <w:tcPr>
            <w:tcW w:w="603" w:type="dxa"/>
            <w:tcBorders>
              <w:top w:val="single" w:sz="4" w:space="0" w:color="auto"/>
              <w:left w:val="single" w:sz="4" w:space="0" w:color="auto"/>
              <w:bottom w:val="single" w:sz="4" w:space="0" w:color="auto"/>
            </w:tcBorders>
          </w:tcPr>
          <w:p w14:paraId="7D4B107C" w14:textId="77777777" w:rsidR="00125177" w:rsidRPr="00677208" w:rsidRDefault="00125177" w:rsidP="002201DB">
            <w:pPr>
              <w:ind w:left="907"/>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43C464E0" w14:textId="77777777" w:rsidR="00125177" w:rsidRPr="00677208" w:rsidRDefault="00125177" w:rsidP="002201DB">
            <w:pPr>
              <w:ind w:left="907"/>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605EBAB7" w14:textId="77777777" w:rsidR="00125177" w:rsidRPr="00677208" w:rsidRDefault="00125177" w:rsidP="002201DB">
            <w:pPr>
              <w:ind w:left="907"/>
              <w:rPr>
                <w:rFonts w:ascii="Arial" w:hAnsi="Arial" w:cs="Arial"/>
                <w:b/>
                <w:bCs/>
                <w:iCs/>
                <w:sz w:val="22"/>
                <w:szCs w:val="22"/>
              </w:rPr>
            </w:pPr>
            <w:r w:rsidRPr="00677208">
              <w:rPr>
                <w:rFonts w:ascii="Arial" w:hAnsi="Arial" w:cs="Arial"/>
                <w:b/>
                <w:bCs/>
                <w:iCs/>
                <w:sz w:val="22"/>
                <w:szCs w:val="22"/>
              </w:rPr>
              <w:t>Reasoning</w:t>
            </w:r>
          </w:p>
        </w:tc>
      </w:tr>
      <w:tr w:rsidR="00125177" w:rsidRPr="008B03FC" w14:paraId="1FE9B08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57EC789E" w14:textId="77777777" w:rsidR="00125177" w:rsidRPr="00677208" w:rsidRDefault="00125177" w:rsidP="002201DB">
            <w:pPr>
              <w:ind w:left="907"/>
              <w:rPr>
                <w:rFonts w:ascii="Arial" w:hAnsi="Arial" w:cs="Arial"/>
                <w:iCs/>
                <w:sz w:val="22"/>
                <w:szCs w:val="22"/>
              </w:rPr>
            </w:pPr>
            <w:r>
              <w:rPr>
                <w:rFonts w:ascii="Arial" w:hAnsi="Arial" w:cs="Arial"/>
                <w:iCs/>
                <w:sz w:val="22"/>
                <w:szCs w:val="22"/>
              </w:rPr>
              <w:t>1</w:t>
            </w:r>
          </w:p>
        </w:tc>
        <w:tc>
          <w:tcPr>
            <w:tcW w:w="3333" w:type="dxa"/>
          </w:tcPr>
          <w:p w14:paraId="25DC2383"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4B1177" w14:textId="6338BADC" w:rsidR="00125177" w:rsidRPr="00677208" w:rsidRDefault="00125177" w:rsidP="002201DB">
            <w:pPr>
              <w:ind w:left="907"/>
              <w:rPr>
                <w:rFonts w:ascii="Arial" w:hAnsi="Arial" w:cs="Arial"/>
                <w:iCs/>
                <w:sz w:val="22"/>
                <w:szCs w:val="22"/>
              </w:rPr>
            </w:pPr>
            <w:r w:rsidRPr="0091541B">
              <w:rPr>
                <w:rFonts w:ascii="Arial" w:hAnsi="Arial" w:cs="Arial"/>
                <w:iCs/>
                <w:sz w:val="22"/>
                <w:szCs w:val="22"/>
              </w:rPr>
              <w:t xml:space="preserve">Cable expansion </w:t>
            </w:r>
            <w:del w:id="116" w:author="Author">
              <w:r w:rsidRPr="0091541B" w:rsidDel="004A6D3A">
                <w:rPr>
                  <w:rFonts w:ascii="Arial" w:hAnsi="Arial" w:cs="Arial"/>
                  <w:iCs/>
                  <w:sz w:val="22"/>
                  <w:szCs w:val="22"/>
                </w:rPr>
                <w:delText xml:space="preserve">factors </w:delText>
              </w:r>
            </w:del>
            <w:ins w:id="117" w:author="Author">
              <w:r w:rsidR="004A6D3A" w:rsidRPr="0091541B">
                <w:rPr>
                  <w:rFonts w:ascii="Arial" w:hAnsi="Arial" w:cs="Arial"/>
                  <w:iCs/>
                  <w:sz w:val="22"/>
                  <w:szCs w:val="22"/>
                </w:rPr>
                <w:t>constants</w:t>
              </w:r>
              <w:r w:rsidR="004A6D3A" w:rsidRPr="00677208">
                <w:rPr>
                  <w:rFonts w:ascii="Arial" w:hAnsi="Arial" w:cs="Arial"/>
                  <w:iCs/>
                  <w:sz w:val="22"/>
                  <w:szCs w:val="22"/>
                </w:rPr>
                <w:t xml:space="preserve"> </w:t>
              </w:r>
            </w:ins>
            <w:r w:rsidRPr="00677208">
              <w:rPr>
                <w:rFonts w:ascii="Arial" w:hAnsi="Arial" w:cs="Arial"/>
                <w:iCs/>
                <w:sz w:val="22"/>
                <w:szCs w:val="22"/>
              </w:rPr>
              <w:t xml:space="preserve">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6036E01"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3265B59" w14:textId="77777777" w:rsidR="00125177" w:rsidRPr="00677208" w:rsidRDefault="00125177" w:rsidP="002201DB">
            <w:pPr>
              <w:ind w:left="907"/>
              <w:rPr>
                <w:rFonts w:ascii="Arial" w:hAnsi="Arial" w:cs="Arial"/>
                <w:iCs/>
                <w:sz w:val="22"/>
                <w:szCs w:val="22"/>
              </w:rPr>
            </w:pPr>
            <w:r>
              <w:rPr>
                <w:rFonts w:ascii="Arial" w:hAnsi="Arial" w:cs="Arial"/>
                <w:iCs/>
                <w:sz w:val="22"/>
                <w:szCs w:val="22"/>
              </w:rPr>
              <w:t>2</w:t>
            </w:r>
          </w:p>
        </w:tc>
        <w:tc>
          <w:tcPr>
            <w:tcW w:w="3333" w:type="dxa"/>
          </w:tcPr>
          <w:p w14:paraId="518B4E88"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68509224" w14:textId="4E0CAC1E" w:rsidR="00125177" w:rsidRPr="00677208" w:rsidRDefault="00125177" w:rsidP="002201DB">
            <w:pPr>
              <w:ind w:left="907"/>
              <w:rPr>
                <w:rFonts w:ascii="Arial" w:hAnsi="Arial" w:cs="Arial"/>
                <w:iCs/>
                <w:sz w:val="22"/>
                <w:szCs w:val="22"/>
              </w:rPr>
            </w:pPr>
            <w:r w:rsidRPr="0091541B">
              <w:rPr>
                <w:rFonts w:ascii="Arial" w:hAnsi="Arial" w:cs="Arial"/>
                <w:iCs/>
                <w:sz w:val="22"/>
                <w:szCs w:val="22"/>
              </w:rPr>
              <w:t xml:space="preserve">Circuit </w:t>
            </w:r>
            <w:proofErr w:type="gramStart"/>
            <w:r w:rsidRPr="0091541B">
              <w:rPr>
                <w:rFonts w:ascii="Arial" w:hAnsi="Arial" w:cs="Arial"/>
                <w:iCs/>
                <w:sz w:val="22"/>
                <w:szCs w:val="22"/>
              </w:rPr>
              <w:t xml:space="preserve">expansion </w:t>
            </w:r>
            <w:ins w:id="118" w:author="Author">
              <w:r w:rsidR="004A6D3A" w:rsidRPr="0091541B">
                <w:rPr>
                  <w:rFonts w:ascii="Arial" w:hAnsi="Arial" w:cs="Arial"/>
                  <w:iCs/>
                  <w:sz w:val="22"/>
                  <w:szCs w:val="22"/>
                </w:rPr>
                <w:t xml:space="preserve"> constants</w:t>
              </w:r>
              <w:proofErr w:type="gramEnd"/>
              <w:r w:rsidR="004A6D3A" w:rsidRPr="0091541B" w:rsidDel="004A6D3A">
                <w:rPr>
                  <w:rFonts w:ascii="Arial" w:hAnsi="Arial" w:cs="Arial"/>
                  <w:iCs/>
                  <w:sz w:val="22"/>
                  <w:szCs w:val="22"/>
                </w:rPr>
                <w:t xml:space="preserve"> </w:t>
              </w:r>
            </w:ins>
            <w:del w:id="119" w:author="Author">
              <w:r w:rsidRPr="0091541B" w:rsidDel="004A6D3A">
                <w:rPr>
                  <w:rFonts w:ascii="Arial" w:hAnsi="Arial" w:cs="Arial"/>
                  <w:iCs/>
                  <w:sz w:val="22"/>
                  <w:szCs w:val="22"/>
                </w:rPr>
                <w:delText>factors</w:delText>
              </w:r>
              <w:r w:rsidRPr="00677208" w:rsidDel="004A6D3A">
                <w:rPr>
                  <w:rFonts w:ascii="Arial" w:hAnsi="Arial" w:cs="Arial"/>
                  <w:iCs/>
                  <w:sz w:val="22"/>
                  <w:szCs w:val="22"/>
                </w:rPr>
                <w:delText xml:space="preserve"> </w:delText>
              </w:r>
            </w:del>
            <w:r w:rsidRPr="00677208">
              <w:rPr>
                <w:rFonts w:ascii="Arial" w:hAnsi="Arial" w:cs="Arial"/>
                <w:iCs/>
                <w:sz w:val="22"/>
                <w:szCs w:val="22"/>
              </w:rPr>
              <w:t xml:space="preserve">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25831CF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7CA01106" w14:textId="77777777" w:rsidR="00125177" w:rsidRPr="00677208" w:rsidRDefault="00125177" w:rsidP="002201DB">
            <w:pPr>
              <w:ind w:left="907"/>
              <w:rPr>
                <w:rFonts w:ascii="Arial" w:hAnsi="Arial" w:cs="Arial"/>
                <w:iCs/>
                <w:sz w:val="22"/>
                <w:szCs w:val="22"/>
              </w:rPr>
            </w:pPr>
            <w:r>
              <w:rPr>
                <w:rFonts w:ascii="Arial" w:hAnsi="Arial" w:cs="Arial"/>
                <w:iCs/>
                <w:sz w:val="22"/>
                <w:szCs w:val="22"/>
              </w:rPr>
              <w:t>3</w:t>
            </w:r>
          </w:p>
        </w:tc>
        <w:tc>
          <w:tcPr>
            <w:tcW w:w="3333" w:type="dxa"/>
          </w:tcPr>
          <w:p w14:paraId="23BA0C57"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33783482" w14:textId="45C93021" w:rsidR="00125177" w:rsidRPr="00677208" w:rsidRDefault="00125177" w:rsidP="002201DB">
            <w:pPr>
              <w:ind w:left="907"/>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w:t>
            </w:r>
            <w:proofErr w:type="gramStart"/>
            <w:r w:rsidRPr="00677208">
              <w:rPr>
                <w:rFonts w:ascii="Arial" w:hAnsi="Arial" w:cs="Arial"/>
                <w:iCs/>
                <w:sz w:val="22"/>
                <w:szCs w:val="22"/>
              </w:rPr>
              <w:t xml:space="preserve">expansion </w:t>
            </w:r>
            <w:ins w:id="120" w:author="Author">
              <w:r w:rsidR="004A6D3A">
                <w:rPr>
                  <w:rFonts w:ascii="Arial" w:hAnsi="Arial" w:cs="Arial"/>
                  <w:iCs/>
                  <w:sz w:val="22"/>
                  <w:szCs w:val="22"/>
                </w:rPr>
                <w:t xml:space="preserve"> constants</w:t>
              </w:r>
              <w:proofErr w:type="gramEnd"/>
              <w:r w:rsidR="004A6D3A" w:rsidRPr="00677208" w:rsidDel="004A6D3A">
                <w:rPr>
                  <w:rFonts w:ascii="Arial" w:hAnsi="Arial" w:cs="Arial"/>
                  <w:iCs/>
                  <w:sz w:val="22"/>
                  <w:szCs w:val="22"/>
                </w:rPr>
                <w:t xml:space="preserve"> </w:t>
              </w:r>
            </w:ins>
            <w:del w:id="121" w:author="Author">
              <w:r w:rsidRPr="00677208" w:rsidDel="004A6D3A">
                <w:rPr>
                  <w:rFonts w:ascii="Arial" w:hAnsi="Arial" w:cs="Arial"/>
                  <w:iCs/>
                  <w:sz w:val="22"/>
                  <w:szCs w:val="22"/>
                </w:rPr>
                <w:delText xml:space="preserve">factors </w:delText>
              </w:r>
            </w:del>
            <w:r w:rsidRPr="00677208">
              <w:rPr>
                <w:rFonts w:ascii="Arial" w:hAnsi="Arial" w:cs="Arial"/>
                <w:iCs/>
                <w:sz w:val="22"/>
                <w:szCs w:val="22"/>
              </w:rPr>
              <w:t xml:space="preserve">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19704135"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31FB2359" w14:textId="77777777" w:rsidR="00125177" w:rsidRPr="00677208" w:rsidRDefault="00125177" w:rsidP="002201DB">
            <w:pPr>
              <w:ind w:left="907"/>
              <w:rPr>
                <w:rFonts w:ascii="Arial" w:hAnsi="Arial" w:cs="Arial"/>
                <w:iCs/>
                <w:sz w:val="22"/>
                <w:szCs w:val="22"/>
              </w:rPr>
            </w:pPr>
            <w:r>
              <w:rPr>
                <w:rFonts w:ascii="Arial" w:hAnsi="Arial" w:cs="Arial"/>
                <w:iCs/>
                <w:sz w:val="22"/>
                <w:szCs w:val="22"/>
              </w:rPr>
              <w:lastRenderedPageBreak/>
              <w:t>4</w:t>
            </w:r>
          </w:p>
        </w:tc>
        <w:tc>
          <w:tcPr>
            <w:tcW w:w="3333" w:type="dxa"/>
          </w:tcPr>
          <w:p w14:paraId="0A87CB3A"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168C24E6"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738C78EE"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28243D5" w14:textId="77777777" w:rsidR="00125177" w:rsidRPr="00677208" w:rsidRDefault="00125177" w:rsidP="002201DB">
            <w:pPr>
              <w:ind w:left="907"/>
              <w:rPr>
                <w:rFonts w:ascii="Arial" w:hAnsi="Arial" w:cs="Arial"/>
                <w:iCs/>
                <w:sz w:val="22"/>
                <w:szCs w:val="22"/>
              </w:rPr>
            </w:pPr>
            <w:r>
              <w:rPr>
                <w:rFonts w:ascii="Arial" w:hAnsi="Arial" w:cs="Arial"/>
                <w:iCs/>
                <w:sz w:val="22"/>
                <w:szCs w:val="22"/>
              </w:rPr>
              <w:t>5</w:t>
            </w:r>
          </w:p>
        </w:tc>
        <w:tc>
          <w:tcPr>
            <w:tcW w:w="3333" w:type="dxa"/>
          </w:tcPr>
          <w:p w14:paraId="5A70F0FC"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Additional substation works - Changes to connection assets (</w:t>
            </w:r>
            <w:proofErr w:type="gramStart"/>
            <w:r w:rsidRPr="00677208">
              <w:rPr>
                <w:rFonts w:ascii="Arial" w:hAnsi="Arial" w:cs="Arial"/>
                <w:iCs/>
                <w:sz w:val="22"/>
                <w:szCs w:val="22"/>
              </w:rPr>
              <w:t>e.g.</w:t>
            </w:r>
            <w:proofErr w:type="gramEnd"/>
            <w:r w:rsidRPr="00677208">
              <w:rPr>
                <w:rFonts w:ascii="Arial" w:hAnsi="Arial" w:cs="Arial"/>
                <w:iCs/>
                <w:sz w:val="22"/>
                <w:szCs w:val="22"/>
              </w:rPr>
              <w:t xml:space="preserve"> HV-LV transformers and associated switchgear), metering, additional LV supplies, additional protection equipment, additional building works, etc.</w:t>
            </w:r>
          </w:p>
        </w:tc>
        <w:tc>
          <w:tcPr>
            <w:tcW w:w="3685" w:type="dxa"/>
          </w:tcPr>
          <w:p w14:paraId="39D9CCA4"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6912A87"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6F083BFE" w14:textId="77777777" w:rsidR="00125177" w:rsidRPr="00677208" w:rsidRDefault="00125177" w:rsidP="002201DB">
            <w:pPr>
              <w:ind w:left="907"/>
              <w:rPr>
                <w:rFonts w:ascii="Arial" w:hAnsi="Arial" w:cs="Arial"/>
                <w:iCs/>
                <w:sz w:val="22"/>
                <w:szCs w:val="22"/>
              </w:rPr>
            </w:pPr>
            <w:r>
              <w:rPr>
                <w:rFonts w:ascii="Arial" w:hAnsi="Arial" w:cs="Arial"/>
                <w:iCs/>
                <w:sz w:val="22"/>
                <w:szCs w:val="22"/>
              </w:rPr>
              <w:t>6</w:t>
            </w:r>
          </w:p>
        </w:tc>
        <w:tc>
          <w:tcPr>
            <w:tcW w:w="3333" w:type="dxa"/>
          </w:tcPr>
          <w:p w14:paraId="29F27117"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54E955E6"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374CC06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A194BF1" w14:textId="77777777" w:rsidR="00125177" w:rsidRPr="00677208" w:rsidRDefault="00125177" w:rsidP="002201DB">
            <w:pPr>
              <w:ind w:left="907"/>
              <w:rPr>
                <w:rFonts w:ascii="Arial" w:hAnsi="Arial" w:cs="Arial"/>
                <w:iCs/>
                <w:sz w:val="22"/>
                <w:szCs w:val="22"/>
              </w:rPr>
            </w:pPr>
            <w:r>
              <w:rPr>
                <w:rFonts w:ascii="Arial" w:hAnsi="Arial" w:cs="Arial"/>
                <w:iCs/>
                <w:sz w:val="22"/>
                <w:szCs w:val="22"/>
              </w:rPr>
              <w:t>7</w:t>
            </w:r>
          </w:p>
        </w:tc>
        <w:tc>
          <w:tcPr>
            <w:tcW w:w="3333" w:type="dxa"/>
          </w:tcPr>
          <w:p w14:paraId="178340A8"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1543A49"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 xml:space="preserve">No additional works are being </w:t>
            </w:r>
            <w:proofErr w:type="gramStart"/>
            <w:r w:rsidRPr="00677208">
              <w:rPr>
                <w:rFonts w:ascii="Arial" w:hAnsi="Arial" w:cs="Arial"/>
                <w:iCs/>
                <w:sz w:val="22"/>
                <w:szCs w:val="22"/>
              </w:rPr>
              <w:t>undertaken,</w:t>
            </w:r>
            <w:proofErr w:type="gramEnd"/>
            <w:r w:rsidRPr="00677208">
              <w:rPr>
                <w:rFonts w:ascii="Arial" w:hAnsi="Arial" w:cs="Arial"/>
                <w:iCs/>
                <w:sz w:val="22"/>
                <w:szCs w:val="22"/>
              </w:rPr>
              <w:t xml:space="preserve">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63E36D2C"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167E5756" w14:textId="77777777" w:rsidR="00125177" w:rsidRPr="00677208" w:rsidRDefault="00125177" w:rsidP="002201DB">
            <w:pPr>
              <w:ind w:left="907"/>
              <w:rPr>
                <w:rFonts w:ascii="Arial" w:hAnsi="Arial" w:cs="Arial"/>
                <w:iCs/>
                <w:sz w:val="22"/>
                <w:szCs w:val="22"/>
              </w:rPr>
            </w:pPr>
            <w:r>
              <w:rPr>
                <w:rFonts w:ascii="Arial" w:hAnsi="Arial" w:cs="Arial"/>
                <w:iCs/>
                <w:sz w:val="22"/>
                <w:szCs w:val="22"/>
              </w:rPr>
              <w:t>8</w:t>
            </w:r>
          </w:p>
        </w:tc>
        <w:tc>
          <w:tcPr>
            <w:tcW w:w="3333" w:type="dxa"/>
          </w:tcPr>
          <w:p w14:paraId="07E933E5" w14:textId="53C04B3B" w:rsidR="00125177" w:rsidRPr="00677208" w:rsidRDefault="00125177" w:rsidP="002201DB">
            <w:pPr>
              <w:ind w:left="907"/>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18788DC5" w14:textId="0F447140" w:rsidR="00125177" w:rsidRPr="00677208" w:rsidRDefault="00125177" w:rsidP="002201DB">
            <w:pPr>
              <w:ind w:left="907"/>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4B32802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26E00A13" w14:textId="77777777" w:rsidR="00125177" w:rsidRPr="00677208" w:rsidRDefault="00125177" w:rsidP="002201DB">
            <w:pPr>
              <w:ind w:left="907"/>
              <w:rPr>
                <w:rFonts w:ascii="Arial" w:hAnsi="Arial" w:cs="Arial"/>
                <w:iCs/>
                <w:sz w:val="22"/>
                <w:szCs w:val="22"/>
              </w:rPr>
            </w:pPr>
            <w:r>
              <w:rPr>
                <w:rFonts w:ascii="Arial" w:hAnsi="Arial" w:cs="Arial"/>
                <w:iCs/>
                <w:sz w:val="22"/>
                <w:szCs w:val="22"/>
              </w:rPr>
              <w:lastRenderedPageBreak/>
              <w:t>9</w:t>
            </w:r>
          </w:p>
        </w:tc>
        <w:tc>
          <w:tcPr>
            <w:tcW w:w="3333" w:type="dxa"/>
          </w:tcPr>
          <w:p w14:paraId="7BEF539D"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Additional Engineering/</w:t>
            </w:r>
          </w:p>
          <w:p w14:paraId="2767B0A3"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4FF027C5"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0F33E421"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B6ABB2B"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789B5582" w14:textId="77777777" w:rsidR="00125177" w:rsidRPr="009B0384" w:rsidRDefault="00125177" w:rsidP="002201DB">
            <w:pPr>
              <w:ind w:left="907"/>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7A2C43D9"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13F9BD2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54C3890C"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6C6D8100" w14:textId="77777777" w:rsidR="00125177" w:rsidRPr="007E41E1" w:rsidRDefault="00125177" w:rsidP="002201DB">
            <w:pPr>
              <w:ind w:left="907"/>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FFACF91" w14:textId="77777777" w:rsidR="00125177" w:rsidRPr="00677208" w:rsidRDefault="00125177" w:rsidP="002201DB">
            <w:pPr>
              <w:ind w:left="907"/>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6EDB3678" w14:textId="77777777" w:rsidR="00125177" w:rsidRDefault="00125177" w:rsidP="002201DB">
      <w:pPr>
        <w:pStyle w:val="1"/>
        <w:ind w:left="907"/>
        <w:jc w:val="both"/>
      </w:pPr>
      <w:r>
        <w:br w:type="textWrapping" w:clear="all"/>
      </w:r>
    </w:p>
    <w:p w14:paraId="6AC5929A" w14:textId="77777777" w:rsidR="00125177" w:rsidRDefault="00125177" w:rsidP="002201DB">
      <w:pPr>
        <w:pStyle w:val="1"/>
        <w:ind w:left="907"/>
        <w:jc w:val="both"/>
      </w:pPr>
    </w:p>
    <w:p w14:paraId="38960546" w14:textId="6599B257" w:rsidR="00125177" w:rsidRDefault="00125177" w:rsidP="006C685B">
      <w:pPr>
        <w:pStyle w:val="1"/>
        <w:numPr>
          <w:ilvl w:val="0"/>
          <w:numId w:val="159"/>
        </w:numPr>
        <w:jc w:val="both"/>
      </w:pPr>
      <w:r w:rsidRPr="00825406">
        <w:t xml:space="preserve">The Company shall publish any adjusted </w:t>
      </w:r>
      <w:r>
        <w:t>transport model inputs</w:t>
      </w:r>
      <w:r w:rsidRPr="00825406">
        <w:t xml:space="preserve"> that it intends to use in the calculation of TNUoS tariffs effective from the year commencing on the following 1</w:t>
      </w:r>
      <w:r w:rsidRPr="000E2F7F">
        <w:rPr>
          <w:vertAlign w:val="superscript"/>
        </w:rPr>
        <w:t>st</w:t>
      </w:r>
      <w:r>
        <w:t xml:space="preserve"> </w:t>
      </w:r>
      <w:r w:rsidRPr="00825406">
        <w:t>April</w:t>
      </w:r>
      <w:del w:id="122" w:author="Mott(ESO), Paul" w:date="2023-03-14T23:26:00Z">
        <w:r w:rsidRPr="00825406" w:rsidDel="00BB2D42">
          <w:delText xml:space="preserve"> in the NETS Seven Year Statement October Update</w:delText>
        </w:r>
      </w:del>
      <w:r w:rsidRPr="00825406">
        <w:t xml:space="preserve">. Any further adjustments that The Company makes shall be published by The Company upon </w:t>
      </w:r>
      <w:ins w:id="123" w:author="Author">
        <w:r w:rsidR="00CF1305">
          <w:t xml:space="preserve">or before </w:t>
        </w:r>
      </w:ins>
      <w:r w:rsidRPr="00825406">
        <w:t xml:space="preserve">the publication of the final TNUoS tariffs for the year concerned. </w:t>
      </w:r>
    </w:p>
    <w:p w14:paraId="6E55147C" w14:textId="77777777" w:rsidR="00125177" w:rsidRDefault="00125177" w:rsidP="00E4427C">
      <w:pPr>
        <w:pStyle w:val="1"/>
        <w:ind w:left="907"/>
        <w:jc w:val="both"/>
      </w:pPr>
    </w:p>
    <w:p w14:paraId="50FFD2E1" w14:textId="77777777" w:rsidR="006661FE" w:rsidRPr="006661FE" w:rsidRDefault="006661FE" w:rsidP="00E4427C">
      <w:pPr>
        <w:pStyle w:val="Heading3"/>
        <w:ind w:left="907"/>
        <w:jc w:val="both"/>
        <w:rPr>
          <w:rFonts w:ascii="Arial" w:hAnsi="Arial" w:cs="Arial"/>
          <w:b/>
        </w:rPr>
      </w:pPr>
      <w:bookmarkStart w:id="124" w:name="_Toc49661109"/>
      <w:bookmarkStart w:id="125" w:name="_Toc274049680"/>
      <w:r w:rsidRPr="006661FE">
        <w:rPr>
          <w:rFonts w:ascii="Arial" w:hAnsi="Arial" w:cs="Arial"/>
          <w:b/>
        </w:rPr>
        <w:t>Model Outputs</w:t>
      </w:r>
      <w:bookmarkEnd w:id="124"/>
      <w:bookmarkEnd w:id="125"/>
    </w:p>
    <w:p w14:paraId="0149E912" w14:textId="77777777" w:rsidR="006661FE" w:rsidRDefault="006661FE" w:rsidP="00E4427C">
      <w:pPr>
        <w:pStyle w:val="1"/>
        <w:ind w:left="907"/>
        <w:jc w:val="both"/>
      </w:pPr>
    </w:p>
    <w:p w14:paraId="0B7EF72A" w14:textId="77777777" w:rsidR="0024046E" w:rsidRDefault="006661FE" w:rsidP="00E4427C">
      <w:pPr>
        <w:pStyle w:val="1"/>
        <w:numPr>
          <w:ilvl w:val="0"/>
          <w:numId w:val="159"/>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20DCAC66" w14:textId="77777777" w:rsidR="00F31F49" w:rsidRDefault="00F31F49" w:rsidP="00E4427C">
      <w:pPr>
        <w:pStyle w:val="1"/>
        <w:ind w:left="907"/>
        <w:jc w:val="both"/>
      </w:pPr>
    </w:p>
    <w:p w14:paraId="4CCE957D" w14:textId="77777777" w:rsidR="00251585" w:rsidRDefault="0024046E" w:rsidP="00E4427C">
      <w:pPr>
        <w:pStyle w:val="1"/>
        <w:numPr>
          <w:ilvl w:val="0"/>
          <w:numId w:val="159"/>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2C49C918" w14:textId="77777777" w:rsidR="00251585" w:rsidRDefault="00251585" w:rsidP="00E4427C">
      <w:pPr>
        <w:pStyle w:val="1"/>
        <w:ind w:left="907"/>
        <w:jc w:val="both"/>
      </w:pPr>
    </w:p>
    <w:p w14:paraId="25B47670" w14:textId="2E6C3A15" w:rsidR="006661FE" w:rsidRDefault="00251585" w:rsidP="00E4427C">
      <w:pPr>
        <w:pStyle w:val="1"/>
        <w:numPr>
          <w:ilvl w:val="0"/>
          <w:numId w:val="159"/>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w:t>
      </w:r>
      <w:r>
        <w:lastRenderedPageBreak/>
        <w:t xml:space="preserve">circuits will be tagged as Peak Security or Year Round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xml:space="preserve">, using the relevant circuit expansion </w:t>
      </w:r>
      <w:del w:id="126" w:author="Mott(ESO), Paul" w:date="2023-03-14T23:28:00Z">
        <w:r w:rsidR="006661FE" w:rsidDel="00912006">
          <w:delText xml:space="preserve">factors </w:delText>
        </w:r>
      </w:del>
      <w:ins w:id="127" w:author="Mott(ESO), Paul" w:date="2023-03-14T23:28:00Z">
        <w:r w:rsidR="00912006">
          <w:t xml:space="preserve">constants </w:t>
        </w:r>
      </w:ins>
      <w:r w:rsidR="006661FE">
        <w:t>as appropriate</w:t>
      </w:r>
      <w:r w:rsidR="006661FE">
        <w:fldChar w:fldCharType="begin"/>
      </w:r>
      <w:r w:rsidR="006661FE">
        <w:instrText xml:space="preserve"> XE "MWkm" </w:instrText>
      </w:r>
      <w:r w:rsidR="006661FE">
        <w:fldChar w:fldCharType="end"/>
      </w:r>
      <w:r w:rsidR="006661FE">
        <w:t>.</w:t>
      </w:r>
    </w:p>
    <w:p w14:paraId="17305C90" w14:textId="77777777" w:rsidR="006661FE" w:rsidRDefault="006661FE" w:rsidP="005B1A26">
      <w:pPr>
        <w:pStyle w:val="1"/>
        <w:ind w:left="907"/>
        <w:jc w:val="both"/>
      </w:pPr>
    </w:p>
    <w:p w14:paraId="355BCACB" w14:textId="77777777" w:rsidR="00251585" w:rsidRDefault="006661FE" w:rsidP="005B1A26">
      <w:pPr>
        <w:pStyle w:val="1"/>
        <w:numPr>
          <w:ilvl w:val="0"/>
          <w:numId w:val="159"/>
        </w:numPr>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 xml:space="preserve">demand of 600MW would contain 1% of the offtake </w:t>
      </w:r>
      <w:proofErr w:type="gramStart"/>
      <w:r w:rsidR="00251585">
        <w:t>i.e.</w:t>
      </w:r>
      <w:proofErr w:type="gramEnd"/>
      <w:r w:rsidR="00251585">
        <w:t xml:space="preserve"> 0.01MW.</w:t>
      </w:r>
    </w:p>
    <w:p w14:paraId="1D7F965B" w14:textId="77777777" w:rsidR="00251585" w:rsidRDefault="00251585" w:rsidP="005B1A26">
      <w:pPr>
        <w:pStyle w:val="ListParagraph"/>
        <w:ind w:left="907"/>
      </w:pPr>
    </w:p>
    <w:p w14:paraId="42B7D4E9" w14:textId="77777777" w:rsidR="006661FE" w:rsidRDefault="006661FE" w:rsidP="005B1A26">
      <w:pPr>
        <w:pStyle w:val="1"/>
        <w:numPr>
          <w:ilvl w:val="0"/>
          <w:numId w:val="159"/>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216FBCCC" w14:textId="77777777" w:rsidR="006661FE" w:rsidRDefault="006661FE" w:rsidP="005B1A26">
      <w:pPr>
        <w:pStyle w:val="1"/>
        <w:ind w:left="907"/>
        <w:jc w:val="both"/>
      </w:pPr>
    </w:p>
    <w:p w14:paraId="56AAA2E4" w14:textId="77777777" w:rsidR="00364974" w:rsidRDefault="006661FE" w:rsidP="005B1A26">
      <w:pPr>
        <w:pStyle w:val="1"/>
        <w:numPr>
          <w:ilvl w:val="0"/>
          <w:numId w:val="159"/>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6B37FB4A" w14:textId="77777777" w:rsidR="00364974" w:rsidRDefault="00364974" w:rsidP="005B1A26">
      <w:pPr>
        <w:pStyle w:val="ListParagraph"/>
        <w:ind w:left="907"/>
      </w:pPr>
    </w:p>
    <w:p w14:paraId="5DB02664" w14:textId="0BEC3CA7" w:rsidR="006661FE" w:rsidRDefault="006661FE" w:rsidP="005B1A26">
      <w:pPr>
        <w:pStyle w:val="1"/>
        <w:numPr>
          <w:ilvl w:val="0"/>
          <w:numId w:val="159"/>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w:t>
      </w:r>
      <w:del w:id="128" w:author="Mott(ESO), Paul" w:date="2023-03-14T23:28:00Z">
        <w:r w:rsidDel="0094156E">
          <w:delText>factors</w:delText>
        </w:r>
        <w:r w:rsidR="00364974" w:rsidDel="0094156E">
          <w:delText xml:space="preserve"> </w:delText>
        </w:r>
      </w:del>
      <w:ins w:id="129" w:author="Mott(ESO), Paul" w:date="2023-03-14T23:28:00Z">
        <w:r w:rsidR="0094156E">
          <w:t xml:space="preserve">constants </w:t>
        </w:r>
      </w:ins>
      <w:r w:rsidR="00364974">
        <w:t>which</w:t>
      </w:r>
      <w:r>
        <w:t xml:space="preserve"> are applied in calculating that </w:t>
      </w:r>
      <w:proofErr w:type="gramStart"/>
      <w:r>
        <w:t>particular node’s</w:t>
      </w:r>
      <w:proofErr w:type="gramEnd"/>
      <w:r>
        <w:t xml:space="preserve"> marginal km. Any remaining circuits will have the TO specific wider circuit expansion </w:t>
      </w:r>
      <w:ins w:id="130" w:author="Mott(ESO), Paul" w:date="2023-03-14T23:28:00Z">
        <w:r w:rsidR="0094156E">
          <w:t>constants</w:t>
        </w:r>
        <w:r w:rsidR="0094156E" w:rsidDel="0094156E">
          <w:t xml:space="preserve"> </w:t>
        </w:r>
      </w:ins>
      <w:del w:id="131" w:author="Mott(ESO), Paul" w:date="2023-03-14T23:28:00Z">
        <w:r w:rsidDel="0094156E">
          <w:delText xml:space="preserve">factors </w:delText>
        </w:r>
      </w:del>
      <w:r>
        <w:t xml:space="preserve">applied. </w:t>
      </w:r>
    </w:p>
    <w:p w14:paraId="49BDA25E" w14:textId="77777777" w:rsidR="006661FE" w:rsidRDefault="006661FE" w:rsidP="005B1A26">
      <w:pPr>
        <w:pStyle w:val="1"/>
        <w:ind w:left="907"/>
        <w:jc w:val="both"/>
      </w:pPr>
    </w:p>
    <w:p w14:paraId="0B0ADA66" w14:textId="77777777" w:rsidR="006661FE" w:rsidRDefault="006661FE" w:rsidP="005B1A26">
      <w:pPr>
        <w:pStyle w:val="1"/>
        <w:numPr>
          <w:ilvl w:val="0"/>
          <w:numId w:val="159"/>
        </w:numPr>
        <w:rPr>
          <w:b/>
        </w:rPr>
      </w:pPr>
      <w:r>
        <w:t>An example is contained in 14.21</w:t>
      </w:r>
      <w:r w:rsidRPr="00212A4A">
        <w:t xml:space="preserve"> Transport Model Example.</w:t>
      </w:r>
    </w:p>
    <w:p w14:paraId="3A694443" w14:textId="77777777" w:rsidR="006661FE" w:rsidRDefault="006661FE" w:rsidP="005B1A26">
      <w:pPr>
        <w:pStyle w:val="Heading2"/>
        <w:ind w:left="907"/>
      </w:pPr>
      <w:bookmarkStart w:id="132" w:name="_Toc32201077"/>
    </w:p>
    <w:p w14:paraId="736C8392" w14:textId="77777777" w:rsidR="006661FE" w:rsidRPr="009470D8" w:rsidRDefault="006661FE" w:rsidP="005B1A26">
      <w:pPr>
        <w:pStyle w:val="Heading2"/>
        <w:ind w:left="907"/>
      </w:pPr>
      <w:bookmarkStart w:id="133" w:name="_Toc274049681"/>
      <w:bookmarkStart w:id="134" w:name="_Toc49661110"/>
      <w:r w:rsidRPr="009470D8">
        <w:t>Calculation of local nodal marginal km</w:t>
      </w:r>
      <w:bookmarkEnd w:id="133"/>
    </w:p>
    <w:p w14:paraId="250071F3" w14:textId="77777777" w:rsidR="006661FE" w:rsidRDefault="006661FE" w:rsidP="005B1A26">
      <w:pPr>
        <w:ind w:left="907"/>
      </w:pPr>
    </w:p>
    <w:p w14:paraId="1D203F23" w14:textId="77777777" w:rsidR="006661FE" w:rsidRPr="00830546" w:rsidRDefault="006661FE" w:rsidP="005B1A26">
      <w:pPr>
        <w:pStyle w:val="1"/>
        <w:numPr>
          <w:ilvl w:val="0"/>
          <w:numId w:val="159"/>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7922DC9B" w14:textId="77777777" w:rsidR="006661FE" w:rsidRPr="00830546" w:rsidRDefault="006661FE" w:rsidP="005B1A26">
      <w:pPr>
        <w:pStyle w:val="1"/>
        <w:ind w:left="907"/>
      </w:pPr>
    </w:p>
    <w:p w14:paraId="49761DAB" w14:textId="77777777" w:rsidR="006661FE" w:rsidRPr="00830546" w:rsidRDefault="006661FE" w:rsidP="005B1A26">
      <w:pPr>
        <w:pStyle w:val="1"/>
        <w:numPr>
          <w:ilvl w:val="0"/>
          <w:numId w:val="159"/>
        </w:numPr>
        <w:jc w:val="both"/>
      </w:pPr>
      <w:r w:rsidRPr="00830546">
        <w:t>Main Interconnected Transmission System (MITS) nodes are defined as:</w:t>
      </w:r>
    </w:p>
    <w:p w14:paraId="535D1099" w14:textId="77777777" w:rsidR="006661FE" w:rsidRPr="00830546" w:rsidRDefault="006661FE" w:rsidP="005B1A26">
      <w:pPr>
        <w:pStyle w:val="1"/>
        <w:ind w:left="907"/>
      </w:pPr>
    </w:p>
    <w:p w14:paraId="34529181" w14:textId="77777777" w:rsidR="006661FE" w:rsidRDefault="006661FE" w:rsidP="005B1A26">
      <w:pPr>
        <w:pStyle w:val="1"/>
        <w:numPr>
          <w:ilvl w:val="0"/>
          <w:numId w:val="51"/>
        </w:numPr>
        <w:tabs>
          <w:tab w:val="num" w:pos="1440"/>
        </w:tabs>
        <w:ind w:left="907"/>
      </w:pPr>
      <w:r w:rsidRPr="00830546">
        <w:t>Grid Supply Point connection</w:t>
      </w:r>
      <w:r>
        <w:t>s</w:t>
      </w:r>
      <w:r w:rsidRPr="00830546">
        <w:t xml:space="preserve"> with 2 or more transmission circuits connecting at the site</w:t>
      </w:r>
      <w:r>
        <w:t>;</w:t>
      </w:r>
      <w:r w:rsidRPr="00830546">
        <w:t xml:space="preserve"> or</w:t>
      </w:r>
    </w:p>
    <w:p w14:paraId="5EA4C61F" w14:textId="77777777" w:rsidR="006661FE" w:rsidRPr="00830546" w:rsidRDefault="006661FE" w:rsidP="005B1A26">
      <w:pPr>
        <w:pStyle w:val="1"/>
        <w:numPr>
          <w:ilvl w:val="0"/>
          <w:numId w:val="51"/>
        </w:numPr>
        <w:tabs>
          <w:tab w:val="num" w:pos="1440"/>
        </w:tabs>
        <w:ind w:left="907"/>
      </w:pPr>
      <w:r>
        <w:t>connections with m</w:t>
      </w:r>
      <w:r w:rsidRPr="00830546">
        <w:t xml:space="preserve">ore than 4 transmission circuits connecting at the site. </w:t>
      </w:r>
    </w:p>
    <w:p w14:paraId="72517F4E" w14:textId="77777777" w:rsidR="006661FE" w:rsidRPr="00830546" w:rsidRDefault="006661FE" w:rsidP="005B1A26">
      <w:pPr>
        <w:pStyle w:val="1"/>
        <w:tabs>
          <w:tab w:val="num" w:pos="1440"/>
        </w:tabs>
        <w:ind w:left="907"/>
      </w:pPr>
    </w:p>
    <w:p w14:paraId="3B8DD0B1" w14:textId="77777777" w:rsidR="006661FE" w:rsidRPr="00BE547C" w:rsidRDefault="006661FE" w:rsidP="00BE2214">
      <w:pPr>
        <w:pStyle w:val="1"/>
        <w:numPr>
          <w:ilvl w:val="0"/>
          <w:numId w:val="159"/>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 xml:space="preserve">ystem between two or </w:t>
      </w:r>
      <w:r w:rsidRPr="00BE547C">
        <w:lastRenderedPageBreak/>
        <w:t>more circuit-breakers which includes transformers, cables and overhead lines but excludes busbars and generation circuits.</w:t>
      </w:r>
    </w:p>
    <w:p w14:paraId="4A8BEBCB" w14:textId="77777777" w:rsidR="006661FE" w:rsidRPr="00830546" w:rsidRDefault="006661FE" w:rsidP="00BE2214">
      <w:pPr>
        <w:pStyle w:val="1"/>
        <w:ind w:left="907"/>
        <w:jc w:val="both"/>
      </w:pPr>
    </w:p>
    <w:p w14:paraId="74E1AE3F" w14:textId="77777777" w:rsidR="006661FE" w:rsidRPr="00830546" w:rsidRDefault="006661FE" w:rsidP="00BE2214">
      <w:pPr>
        <w:pStyle w:val="1"/>
        <w:numPr>
          <w:ilvl w:val="0"/>
          <w:numId w:val="159"/>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10E6AF7C" w14:textId="77777777" w:rsidR="006661FE" w:rsidRPr="00830546" w:rsidRDefault="006661FE" w:rsidP="00BE2214">
      <w:pPr>
        <w:pStyle w:val="1"/>
        <w:ind w:left="907"/>
      </w:pPr>
    </w:p>
    <w:p w14:paraId="7CE6E09D" w14:textId="77777777" w:rsidR="006661FE" w:rsidRPr="00830546" w:rsidRDefault="006661FE" w:rsidP="00BE2214">
      <w:pPr>
        <w:pStyle w:val="1"/>
        <w:numPr>
          <w:ilvl w:val="0"/>
          <w:numId w:val="159"/>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4043EC8F" w14:textId="77777777" w:rsidR="006661FE" w:rsidRPr="009470D8" w:rsidRDefault="006661FE" w:rsidP="00BE2214">
      <w:pPr>
        <w:ind w:left="907"/>
      </w:pPr>
    </w:p>
    <w:p w14:paraId="08D6F7CE" w14:textId="43DA2D2D" w:rsidR="006661FE" w:rsidRDefault="006661FE" w:rsidP="00BE2214">
      <w:pPr>
        <w:pStyle w:val="Heading2"/>
        <w:ind w:left="907"/>
      </w:pPr>
      <w:bookmarkStart w:id="135" w:name="_Toc274049682"/>
      <w:r>
        <w:t>Calculation of zonal marginal km</w:t>
      </w:r>
      <w:bookmarkEnd w:id="132"/>
      <w:bookmarkEnd w:id="134"/>
      <w:bookmarkEnd w:id="135"/>
    </w:p>
    <w:p w14:paraId="39ED42BF" w14:textId="77777777" w:rsidR="006661FE" w:rsidRDefault="006661FE" w:rsidP="00BE2214">
      <w:pPr>
        <w:pStyle w:val="1"/>
        <w:ind w:left="907"/>
        <w:jc w:val="both"/>
      </w:pPr>
    </w:p>
    <w:p w14:paraId="5E2679F8" w14:textId="331DC8BA" w:rsidR="006661FE" w:rsidRPr="00BF295A" w:rsidRDefault="006661FE" w:rsidP="00BE2214">
      <w:pPr>
        <w:pStyle w:val="1"/>
        <w:numPr>
          <w:ilvl w:val="0"/>
          <w:numId w:val="159"/>
        </w:numPr>
        <w:jc w:val="both"/>
      </w:pPr>
      <w:r>
        <w:t xml:space="preserve">Given the requirement for relatively stable cost messages through the ICRP </w:t>
      </w:r>
      <w:r>
        <w:fldChar w:fldCharType="begin"/>
      </w:r>
      <w:r>
        <w:instrText xml:space="preserve"> XE "ICRP" </w:instrText>
      </w:r>
      <w:r>
        <w:fldChar w:fldCharType="end"/>
      </w:r>
      <w:r>
        <w:t xml:space="preserve">methodology and administrative simplicity, nodes are assigned to zones. </w:t>
      </w:r>
      <w:r w:rsidR="0028355C">
        <w:t xml:space="preserve">The currently applicable number of generation zones is detailed in </w:t>
      </w:r>
      <w:r w:rsidR="0028355C" w:rsidRPr="0028520F">
        <w:rPr>
          <w:b/>
        </w:rPr>
        <w:t>The Company's Statement of Use of System Charges</w:t>
      </w:r>
      <w:r w:rsidR="0028355C">
        <w:t xml:space="preserve"> which is available from the </w:t>
      </w:r>
      <w:r w:rsidR="0028355C" w:rsidRPr="0028520F">
        <w:rPr>
          <w:b/>
        </w:rPr>
        <w:t>Charging website.</w:t>
      </w:r>
      <w:r>
        <w:t xml:space="preserve"> </w:t>
      </w:r>
    </w:p>
    <w:p w14:paraId="0521FE1B" w14:textId="77777777" w:rsidR="006661FE" w:rsidRDefault="006661FE" w:rsidP="00BE2214">
      <w:pPr>
        <w:pStyle w:val="1"/>
        <w:ind w:left="907"/>
        <w:jc w:val="both"/>
      </w:pPr>
    </w:p>
    <w:p w14:paraId="041E1194" w14:textId="77777777" w:rsidR="006661FE" w:rsidRDefault="006661FE" w:rsidP="00BE2214">
      <w:pPr>
        <w:pStyle w:val="1"/>
        <w:numPr>
          <w:ilvl w:val="0"/>
          <w:numId w:val="159"/>
        </w:numPr>
        <w:jc w:val="both"/>
      </w:pPr>
      <w:r>
        <w:t>Demand zone boundaries have been fixed and relate to the GSP Groups used for energy market settlement purposes.</w:t>
      </w:r>
    </w:p>
    <w:p w14:paraId="1094FDFC" w14:textId="77777777" w:rsidR="006661FE" w:rsidRDefault="006661FE" w:rsidP="00BE2214">
      <w:pPr>
        <w:pStyle w:val="1"/>
        <w:ind w:left="907"/>
        <w:jc w:val="both"/>
      </w:pPr>
    </w:p>
    <w:p w14:paraId="3EE06E42" w14:textId="77777777" w:rsidR="006661FE" w:rsidRDefault="006661FE" w:rsidP="00BE2214">
      <w:pPr>
        <w:pStyle w:val="1"/>
        <w:numPr>
          <w:ilvl w:val="0"/>
          <w:numId w:val="159"/>
        </w:numPr>
        <w:jc w:val="both"/>
      </w:pPr>
      <w:r>
        <w:t xml:space="preserve">The nodal marginal km </w:t>
      </w:r>
      <w:proofErr w:type="gramStart"/>
      <w:r>
        <w:t>are</w:t>
      </w:r>
      <w:proofErr w:type="gramEnd"/>
      <w:r>
        <w:t xml:space="preserve"> amalgamated into zones by weighting them by their relevant generation or demand capacity.  </w:t>
      </w:r>
    </w:p>
    <w:p w14:paraId="42F2BF48" w14:textId="77777777" w:rsidR="006661FE" w:rsidRDefault="006661FE" w:rsidP="00BE2214">
      <w:pPr>
        <w:pStyle w:val="1"/>
        <w:ind w:left="907"/>
        <w:jc w:val="both"/>
      </w:pPr>
    </w:p>
    <w:p w14:paraId="75A0F6CF" w14:textId="77777777" w:rsidR="00364974" w:rsidRDefault="006661FE" w:rsidP="00BE2214">
      <w:pPr>
        <w:pStyle w:val="1"/>
        <w:numPr>
          <w:ilvl w:val="0"/>
          <w:numId w:val="159"/>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3B29523E" w14:textId="77777777" w:rsidR="00364974" w:rsidRDefault="00364974" w:rsidP="00BE2214">
      <w:pPr>
        <w:pStyle w:val="ListParagraph"/>
        <w:ind w:left="907"/>
      </w:pPr>
    </w:p>
    <w:p w14:paraId="3B44F5DB" w14:textId="77777777" w:rsidR="006661FE" w:rsidRDefault="006661FE" w:rsidP="00BE2214">
      <w:pPr>
        <w:pStyle w:val="1"/>
        <w:ind w:left="907"/>
        <w:jc w:val="both"/>
      </w:pPr>
      <w:r>
        <w:t>The zonal</w:t>
      </w:r>
      <w:r w:rsidR="00364974">
        <w:t xml:space="preserve"> Peak Security</w:t>
      </w:r>
      <w:r>
        <w:t xml:space="preserve"> marginal km for generation is calculated as: </w:t>
      </w:r>
    </w:p>
    <w:p w14:paraId="5F98AA86" w14:textId="77777777" w:rsidR="006661FE" w:rsidRDefault="006661FE" w:rsidP="00BE2214">
      <w:pPr>
        <w:pStyle w:val="1"/>
        <w:ind w:left="907"/>
        <w:jc w:val="both"/>
      </w:pPr>
    </w:p>
    <w:p w14:paraId="7ED2B9F5" w14:textId="77777777" w:rsidR="006661FE" w:rsidRDefault="006661FE" w:rsidP="00BE2214">
      <w:pPr>
        <w:pStyle w:val="1"/>
        <w:ind w:left="907"/>
        <w:jc w:val="both"/>
      </w:pPr>
    </w:p>
    <w:p w14:paraId="7534DFB1" w14:textId="35A51D62" w:rsidR="006661FE" w:rsidRDefault="00575BBD" w:rsidP="00BE2214">
      <w:pPr>
        <w:pStyle w:val="1"/>
        <w:ind w:left="907"/>
        <w:jc w:val="center"/>
      </w:pPr>
      <w:r>
        <w:rPr>
          <w:noProof/>
          <w:position w:val="-50"/>
        </w:rPr>
        <w:drawing>
          <wp:inline distT="0" distB="0" distL="0" distR="0" wp14:anchorId="4CE05F45" wp14:editId="3D81BFBA">
            <wp:extent cx="1924050" cy="5524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24050" cy="552450"/>
                    </a:xfrm>
                    <a:prstGeom prst="rect">
                      <a:avLst/>
                    </a:prstGeom>
                    <a:noFill/>
                    <a:ln>
                      <a:noFill/>
                    </a:ln>
                  </pic:spPr>
                </pic:pic>
              </a:graphicData>
            </a:graphic>
          </wp:inline>
        </w:drawing>
      </w:r>
    </w:p>
    <w:p w14:paraId="08767487" w14:textId="77777777" w:rsidR="006661FE" w:rsidRDefault="006661FE" w:rsidP="00BE2214">
      <w:pPr>
        <w:pStyle w:val="1"/>
        <w:ind w:left="907"/>
        <w:jc w:val="both"/>
      </w:pPr>
    </w:p>
    <w:p w14:paraId="43610FD2" w14:textId="77777777" w:rsidR="006661FE" w:rsidRDefault="006661FE" w:rsidP="00BE2214">
      <w:pPr>
        <w:pStyle w:val="1"/>
        <w:ind w:left="907"/>
        <w:jc w:val="both"/>
      </w:pPr>
    </w:p>
    <w:p w14:paraId="7DA8CEA4" w14:textId="759B3FDE" w:rsidR="006661FE" w:rsidRDefault="00575BBD" w:rsidP="00BE2214">
      <w:pPr>
        <w:pStyle w:val="1"/>
        <w:ind w:left="907"/>
        <w:jc w:val="center"/>
      </w:pPr>
      <w:r>
        <w:rPr>
          <w:noProof/>
          <w:position w:val="-30"/>
        </w:rPr>
        <w:drawing>
          <wp:inline distT="0" distB="0" distL="0" distR="0" wp14:anchorId="56B3ABD0" wp14:editId="50BCC9EC">
            <wp:extent cx="1704975" cy="33337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04975" cy="333375"/>
                    </a:xfrm>
                    <a:prstGeom prst="rect">
                      <a:avLst/>
                    </a:prstGeom>
                    <a:noFill/>
                    <a:ln>
                      <a:noFill/>
                    </a:ln>
                  </pic:spPr>
                </pic:pic>
              </a:graphicData>
            </a:graphic>
          </wp:inline>
        </w:drawing>
      </w:r>
    </w:p>
    <w:p w14:paraId="500C643C" w14:textId="77777777" w:rsidR="006661FE" w:rsidRDefault="006661FE" w:rsidP="00BE2214">
      <w:pPr>
        <w:pStyle w:val="1"/>
        <w:ind w:left="907"/>
        <w:jc w:val="both"/>
      </w:pPr>
    </w:p>
    <w:p w14:paraId="066E38FA" w14:textId="77777777" w:rsidR="006661FE" w:rsidRDefault="006661FE" w:rsidP="00BE2214">
      <w:pPr>
        <w:pStyle w:val="1"/>
        <w:ind w:left="907"/>
        <w:jc w:val="both"/>
      </w:pPr>
      <w:proofErr w:type="gramStart"/>
      <w:r>
        <w:t>Where</w:t>
      </w:r>
      <w:proofErr w:type="gramEnd"/>
    </w:p>
    <w:p w14:paraId="4D8C86DE" w14:textId="77777777" w:rsidR="006661FE" w:rsidRDefault="006661FE" w:rsidP="00BE2214">
      <w:pPr>
        <w:pStyle w:val="1"/>
        <w:ind w:left="907"/>
        <w:jc w:val="both"/>
      </w:pPr>
      <w:r>
        <w:tab/>
        <w:t xml:space="preserve">Gi </w:t>
      </w:r>
      <w:r>
        <w:tab/>
      </w:r>
      <w:r>
        <w:tab/>
        <w:t>=</w:t>
      </w:r>
      <w:r>
        <w:tab/>
        <w:t>Generation zone</w:t>
      </w:r>
    </w:p>
    <w:p w14:paraId="231EC765" w14:textId="77777777" w:rsidR="006661FE" w:rsidRDefault="006661FE" w:rsidP="00BE2214">
      <w:pPr>
        <w:pStyle w:val="1"/>
        <w:ind w:left="907" w:firstLine="720"/>
        <w:jc w:val="both"/>
      </w:pPr>
      <w:r>
        <w:t>j</w:t>
      </w:r>
      <w:r>
        <w:tab/>
      </w:r>
      <w:r>
        <w:tab/>
        <w:t>=</w:t>
      </w:r>
      <w:r>
        <w:tab/>
        <w:t>Node</w:t>
      </w:r>
    </w:p>
    <w:p w14:paraId="6ED431E0" w14:textId="77777777" w:rsidR="006661FE" w:rsidRDefault="006661FE" w:rsidP="00BE2214">
      <w:pPr>
        <w:pStyle w:val="1"/>
        <w:ind w:left="907"/>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5D8A4374" w14:textId="77777777" w:rsidR="006661FE" w:rsidRDefault="006661FE" w:rsidP="00BE2214">
      <w:pPr>
        <w:pStyle w:val="1"/>
        <w:ind w:left="907"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1C4A9455" w14:textId="77777777" w:rsidR="006661FE" w:rsidRDefault="006661FE" w:rsidP="00BE2214">
      <w:pPr>
        <w:pStyle w:val="1"/>
        <w:ind w:left="907"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74293686" w14:textId="77777777" w:rsidR="006661FE" w:rsidRDefault="006661FE" w:rsidP="00BE2214">
      <w:pPr>
        <w:pStyle w:val="1"/>
        <w:ind w:left="907"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6C1DB4FA" w14:textId="77777777" w:rsidR="006661FE" w:rsidRDefault="003A12C5" w:rsidP="00BE2214">
      <w:pPr>
        <w:pStyle w:val="1"/>
        <w:ind w:left="907"/>
        <w:jc w:val="both"/>
      </w:pPr>
      <w:bookmarkStart w:id="136"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36"/>
    </w:p>
    <w:p w14:paraId="4AB4D63A" w14:textId="77777777" w:rsidR="006661FE" w:rsidRDefault="006661FE" w:rsidP="00BE2214">
      <w:pPr>
        <w:pStyle w:val="1"/>
        <w:ind w:left="907"/>
        <w:jc w:val="both"/>
      </w:pPr>
    </w:p>
    <w:p w14:paraId="168B4F35" w14:textId="77777777" w:rsidR="006661FE" w:rsidRDefault="006661FE" w:rsidP="00BE2214">
      <w:pPr>
        <w:pStyle w:val="1"/>
        <w:ind w:left="907"/>
        <w:jc w:val="both"/>
      </w:pPr>
    </w:p>
    <w:p w14:paraId="796A5973" w14:textId="7CF12821" w:rsidR="006661FE" w:rsidRDefault="00575BBD" w:rsidP="00BE2214">
      <w:pPr>
        <w:pStyle w:val="1"/>
        <w:ind w:left="907"/>
        <w:jc w:val="center"/>
      </w:pPr>
      <w:r>
        <w:rPr>
          <w:noProof/>
          <w:position w:val="-50"/>
        </w:rPr>
        <w:drawing>
          <wp:inline distT="0" distB="0" distL="0" distR="0" wp14:anchorId="45D32AEC" wp14:editId="47BB712A">
            <wp:extent cx="1924050" cy="5524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24050" cy="552450"/>
                    </a:xfrm>
                    <a:prstGeom prst="rect">
                      <a:avLst/>
                    </a:prstGeom>
                    <a:noFill/>
                    <a:ln>
                      <a:noFill/>
                    </a:ln>
                  </pic:spPr>
                </pic:pic>
              </a:graphicData>
            </a:graphic>
          </wp:inline>
        </w:drawing>
      </w:r>
    </w:p>
    <w:p w14:paraId="7FF68FA1" w14:textId="77777777" w:rsidR="006661FE" w:rsidRDefault="006661FE" w:rsidP="00BE2214">
      <w:pPr>
        <w:ind w:left="907"/>
        <w:rPr>
          <w:rFonts w:ascii="Arial" w:hAnsi="Arial"/>
        </w:rPr>
      </w:pPr>
    </w:p>
    <w:p w14:paraId="30F10142" w14:textId="15249607" w:rsidR="006661FE" w:rsidRDefault="00575BBD" w:rsidP="00BE2214">
      <w:pPr>
        <w:pStyle w:val="1"/>
        <w:ind w:left="907"/>
        <w:jc w:val="center"/>
      </w:pPr>
      <w:r>
        <w:rPr>
          <w:noProof/>
          <w:position w:val="-30"/>
        </w:rPr>
        <w:lastRenderedPageBreak/>
        <w:drawing>
          <wp:inline distT="0" distB="0" distL="0" distR="0" wp14:anchorId="512269D6" wp14:editId="528360C7">
            <wp:extent cx="1704975" cy="33337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04975" cy="333375"/>
                    </a:xfrm>
                    <a:prstGeom prst="rect">
                      <a:avLst/>
                    </a:prstGeom>
                    <a:noFill/>
                    <a:ln>
                      <a:noFill/>
                    </a:ln>
                  </pic:spPr>
                </pic:pic>
              </a:graphicData>
            </a:graphic>
          </wp:inline>
        </w:drawing>
      </w:r>
    </w:p>
    <w:p w14:paraId="28CA1EDD" w14:textId="77777777" w:rsidR="006661FE" w:rsidRDefault="006661FE" w:rsidP="00BE2214">
      <w:pPr>
        <w:pStyle w:val="1"/>
        <w:ind w:left="907"/>
        <w:jc w:val="both"/>
      </w:pPr>
    </w:p>
    <w:p w14:paraId="6D0ECE9D" w14:textId="77777777" w:rsidR="006661FE" w:rsidRDefault="006661FE" w:rsidP="00BE2214">
      <w:pPr>
        <w:pStyle w:val="1"/>
        <w:ind w:left="907" w:firstLine="720"/>
        <w:jc w:val="both"/>
      </w:pPr>
      <w:proofErr w:type="gramStart"/>
      <w:r>
        <w:t>Where</w:t>
      </w:r>
      <w:proofErr w:type="gramEnd"/>
    </w:p>
    <w:p w14:paraId="6C193E11" w14:textId="77777777" w:rsidR="003A12C5" w:rsidRDefault="003A12C5" w:rsidP="00BE2214">
      <w:pPr>
        <w:pStyle w:val="1"/>
        <w:ind w:left="907"/>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1F6EF4B5" w14:textId="77777777" w:rsidR="003A12C5" w:rsidRDefault="003A12C5" w:rsidP="00BE2214">
      <w:pPr>
        <w:pStyle w:val="1"/>
        <w:ind w:left="907"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7EAE9832" w14:textId="77777777" w:rsidR="003A12C5" w:rsidRDefault="003A12C5" w:rsidP="00BE2214">
      <w:pPr>
        <w:pStyle w:val="1"/>
        <w:ind w:left="907"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B11AB35" w14:textId="77777777" w:rsidR="003A12C5" w:rsidRDefault="003A12C5" w:rsidP="00BE2214">
      <w:pPr>
        <w:pStyle w:val="1"/>
        <w:ind w:left="907"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3FE1B93D" w14:textId="77777777" w:rsidR="003A12C5" w:rsidRDefault="003A12C5" w:rsidP="00BE2214">
      <w:pPr>
        <w:pStyle w:val="1"/>
        <w:ind w:left="907" w:firstLine="720"/>
        <w:jc w:val="both"/>
      </w:pPr>
    </w:p>
    <w:p w14:paraId="518C40B6" w14:textId="77777777" w:rsidR="003A12C5" w:rsidRDefault="003A12C5" w:rsidP="00BE2214">
      <w:pPr>
        <w:pStyle w:val="1"/>
        <w:ind w:left="907" w:firstLine="720"/>
        <w:jc w:val="both"/>
      </w:pPr>
    </w:p>
    <w:p w14:paraId="0C9B6102" w14:textId="77777777" w:rsidR="003A12C5" w:rsidRDefault="003A12C5" w:rsidP="00BE2214">
      <w:pPr>
        <w:pStyle w:val="1"/>
        <w:numPr>
          <w:ilvl w:val="0"/>
          <w:numId w:val="159"/>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FE549DE" w14:textId="25175799" w:rsidR="003A12C5" w:rsidRDefault="00575BBD" w:rsidP="00BE2214">
      <w:pPr>
        <w:pStyle w:val="1"/>
        <w:ind w:left="907"/>
        <w:jc w:val="both"/>
      </w:pPr>
      <w:r w:rsidRPr="00DF187B">
        <w:rPr>
          <w:noProof/>
          <w:position w:val="-50"/>
        </w:rPr>
        <w:drawing>
          <wp:inline distT="0" distB="0" distL="0" distR="0" wp14:anchorId="3043293C" wp14:editId="3183B72F">
            <wp:extent cx="2352675" cy="60007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5A4F8FB5" w14:textId="5CBBB678" w:rsidR="003A12C5" w:rsidRDefault="00575BBD" w:rsidP="00BE2214">
      <w:pPr>
        <w:pStyle w:val="1"/>
        <w:ind w:left="907" w:firstLine="720"/>
        <w:jc w:val="both"/>
      </w:pPr>
      <w:r w:rsidRPr="00DF187B">
        <w:rPr>
          <w:noProof/>
          <w:position w:val="-30"/>
        </w:rPr>
        <w:drawing>
          <wp:inline distT="0" distB="0" distL="0" distR="0" wp14:anchorId="1B91AB41" wp14:editId="3232AA4A">
            <wp:extent cx="1752600" cy="35242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3948E63A" w14:textId="77777777" w:rsidR="003A12C5" w:rsidRDefault="003A12C5" w:rsidP="00BE2214">
      <w:pPr>
        <w:pStyle w:val="1"/>
        <w:ind w:left="907" w:firstLine="720"/>
        <w:jc w:val="both"/>
      </w:pPr>
    </w:p>
    <w:p w14:paraId="3CB4FFE2" w14:textId="77777777" w:rsidR="003A12C5" w:rsidRDefault="003A12C5" w:rsidP="00BE2214">
      <w:pPr>
        <w:pStyle w:val="1"/>
        <w:ind w:left="907" w:firstLine="720"/>
        <w:jc w:val="both"/>
      </w:pPr>
    </w:p>
    <w:p w14:paraId="06C95F84" w14:textId="77777777" w:rsidR="003A12C5" w:rsidRDefault="003A12C5" w:rsidP="00BE2214">
      <w:pPr>
        <w:pStyle w:val="1"/>
        <w:ind w:left="907" w:firstLine="720"/>
        <w:jc w:val="both"/>
      </w:pPr>
      <w:r>
        <w:t>Where:</w:t>
      </w:r>
    </w:p>
    <w:p w14:paraId="7661F955" w14:textId="77777777" w:rsidR="006661FE" w:rsidRDefault="006661FE" w:rsidP="00BE2214">
      <w:pPr>
        <w:pStyle w:val="1"/>
        <w:ind w:left="907" w:firstLine="720"/>
        <w:jc w:val="both"/>
      </w:pPr>
      <w:r>
        <w:t xml:space="preserve">Di </w:t>
      </w:r>
      <w:r>
        <w:tab/>
      </w:r>
      <w:r>
        <w:tab/>
        <w:t>=</w:t>
      </w:r>
      <w:r>
        <w:tab/>
        <w:t>Demand zone</w:t>
      </w:r>
    </w:p>
    <w:p w14:paraId="27A71C6E" w14:textId="77777777" w:rsidR="003A12C5" w:rsidRDefault="006661FE" w:rsidP="00BE2214">
      <w:pPr>
        <w:pStyle w:val="1"/>
        <w:ind w:left="907" w:firstLine="720"/>
        <w:jc w:val="both"/>
      </w:pPr>
      <w:r>
        <w:t>Dem</w:t>
      </w:r>
      <w:r>
        <w:tab/>
      </w:r>
      <w:r>
        <w:tab/>
        <w:t>=</w:t>
      </w:r>
      <w:r>
        <w:tab/>
      </w:r>
      <w:r w:rsidR="006F5408">
        <w:t xml:space="preserve">Positive </w:t>
      </w:r>
      <w:r>
        <w:t xml:space="preserve">Nodal </w:t>
      </w:r>
      <w:r w:rsidR="004633BA">
        <w:t xml:space="preserve">Net </w:t>
      </w:r>
      <w:r>
        <w:t>Demand from transport model</w:t>
      </w:r>
    </w:p>
    <w:p w14:paraId="50FA66D3" w14:textId="77777777" w:rsidR="003A12C5" w:rsidRDefault="003A12C5" w:rsidP="00BE2214">
      <w:pPr>
        <w:pStyle w:val="1"/>
        <w:ind w:left="907" w:firstLine="720"/>
        <w:jc w:val="both"/>
      </w:pPr>
    </w:p>
    <w:p w14:paraId="314795B4" w14:textId="77777777" w:rsidR="003A12C5" w:rsidRDefault="003A12C5" w:rsidP="00BE2214">
      <w:pPr>
        <w:pStyle w:val="1"/>
        <w:ind w:left="907"/>
        <w:jc w:val="both"/>
      </w:pPr>
      <w:r>
        <w:t xml:space="preserve">Similarly, the zonal </w:t>
      </w:r>
      <w:proofErr w:type="gramStart"/>
      <w:r>
        <w:t>Year Round</w:t>
      </w:r>
      <w:proofErr w:type="gramEnd"/>
      <w:r>
        <w:t xml:space="preserve"> marginal km for demand zones are calculated as follows:</w:t>
      </w:r>
    </w:p>
    <w:p w14:paraId="2246E732" w14:textId="77777777" w:rsidR="003A12C5" w:rsidRDefault="003A12C5" w:rsidP="00BE2214">
      <w:pPr>
        <w:pStyle w:val="1"/>
        <w:ind w:left="907"/>
        <w:jc w:val="both"/>
      </w:pPr>
    </w:p>
    <w:p w14:paraId="1520239C" w14:textId="77777777" w:rsidR="003A12C5" w:rsidRDefault="003A12C5" w:rsidP="00BE2214">
      <w:pPr>
        <w:pStyle w:val="1"/>
        <w:ind w:left="907"/>
        <w:jc w:val="both"/>
      </w:pPr>
    </w:p>
    <w:p w14:paraId="0D02E53A" w14:textId="0A4654AC" w:rsidR="003A12C5" w:rsidRDefault="003A12C5" w:rsidP="00BE2214">
      <w:pPr>
        <w:pStyle w:val="1"/>
        <w:ind w:left="907"/>
        <w:jc w:val="both"/>
      </w:pPr>
      <w:r>
        <w:tab/>
      </w:r>
      <w:r>
        <w:tab/>
      </w:r>
      <w:r w:rsidR="00575BBD" w:rsidRPr="00DF187B">
        <w:rPr>
          <w:noProof/>
          <w:position w:val="-50"/>
        </w:rPr>
        <w:drawing>
          <wp:inline distT="0" distB="0" distL="0" distR="0" wp14:anchorId="3E63A8E4" wp14:editId="6E63EB49">
            <wp:extent cx="2276475" cy="58102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43209579" w14:textId="77777777" w:rsidR="003A12C5" w:rsidRDefault="003A12C5" w:rsidP="00BE2214">
      <w:pPr>
        <w:pStyle w:val="1"/>
        <w:ind w:left="907"/>
        <w:jc w:val="both"/>
      </w:pPr>
    </w:p>
    <w:p w14:paraId="54130DA9" w14:textId="7D787CAD" w:rsidR="003A12C5" w:rsidRDefault="00575BBD" w:rsidP="00BE2214">
      <w:pPr>
        <w:pStyle w:val="1"/>
        <w:ind w:left="907" w:firstLine="720"/>
        <w:jc w:val="both"/>
      </w:pPr>
      <w:r w:rsidRPr="00DF187B">
        <w:rPr>
          <w:noProof/>
          <w:position w:val="-30"/>
        </w:rPr>
        <w:drawing>
          <wp:inline distT="0" distB="0" distL="0" distR="0" wp14:anchorId="10530939" wp14:editId="3DEE63D3">
            <wp:extent cx="1714500" cy="35242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9FFE9E7" w14:textId="77777777" w:rsidR="006661FE" w:rsidRDefault="006661FE" w:rsidP="00BE2214">
      <w:pPr>
        <w:pStyle w:val="1"/>
        <w:ind w:left="907" w:firstLine="720"/>
        <w:jc w:val="both"/>
      </w:pPr>
      <w:r>
        <w:fldChar w:fldCharType="begin"/>
      </w:r>
      <w:r>
        <w:instrText xml:space="preserve"> XE "transport model" </w:instrText>
      </w:r>
      <w:r>
        <w:fldChar w:fldCharType="end"/>
      </w:r>
    </w:p>
    <w:p w14:paraId="69BD3721" w14:textId="77777777" w:rsidR="006661FE" w:rsidRDefault="006661FE" w:rsidP="00BE2214">
      <w:pPr>
        <w:pStyle w:val="1"/>
        <w:ind w:left="907"/>
        <w:jc w:val="both"/>
      </w:pPr>
    </w:p>
    <w:p w14:paraId="1AF8E2B4" w14:textId="77777777" w:rsidR="006661FE" w:rsidRDefault="006661FE" w:rsidP="00BE2214">
      <w:pPr>
        <w:pStyle w:val="1"/>
        <w:ind w:left="907"/>
        <w:jc w:val="both"/>
      </w:pPr>
    </w:p>
    <w:p w14:paraId="591DD494" w14:textId="09B159ED" w:rsidR="006661FE" w:rsidRDefault="003C143D" w:rsidP="00BE2214">
      <w:pPr>
        <w:pStyle w:val="1"/>
        <w:numPr>
          <w:ilvl w:val="0"/>
          <w:numId w:val="159"/>
        </w:numPr>
        <w:jc w:val="both"/>
      </w:pPr>
      <w:bookmarkStart w:id="137" w:name="_Ref501341485"/>
      <w:r>
        <w:t>The number of generation zones will be fixed to 27 zones and the assignment of existing relevant nodes to these 27 generation zones will be fixed to those that are effective as of 31</w:t>
      </w:r>
      <w:r w:rsidRPr="00EC4263">
        <w:rPr>
          <w:vertAlign w:val="superscript"/>
        </w:rPr>
        <w:t>st</w:t>
      </w:r>
      <w:r>
        <w:t xml:space="preserve"> March 2021 based on methodology in effect during the 2020/21. Relevant nodes </w:t>
      </w:r>
      <w:proofErr w:type="gramStart"/>
      <w:r>
        <w:t>are considered to be</w:t>
      </w:r>
      <w:proofErr w:type="gramEnd"/>
      <w:r>
        <w:t xml:space="preserve"> those with generation connected to them. </w:t>
      </w:r>
      <w:r w:rsidR="00AD4509" w:rsidRPr="00AD4509">
        <w:rPr>
          <w:b/>
          <w:bCs/>
        </w:rPr>
        <w:t>Financial Year</w:t>
      </w:r>
      <w:r>
        <w:t xml:space="preserve">. </w:t>
      </w:r>
      <w:r w:rsidR="00DF7571">
        <w:t xml:space="preserve">Any newly created relevant nodes will be assigned to one of the 27 generation zones. </w:t>
      </w:r>
      <w:bookmarkEnd w:id="137"/>
    </w:p>
    <w:p w14:paraId="68710CA7" w14:textId="77777777" w:rsidR="006661FE" w:rsidRDefault="006661FE" w:rsidP="00BE2214">
      <w:pPr>
        <w:pStyle w:val="1"/>
        <w:ind w:left="907"/>
        <w:jc w:val="both"/>
      </w:pPr>
    </w:p>
    <w:p w14:paraId="03A6E30C" w14:textId="77777777" w:rsidR="006661FE" w:rsidRDefault="006661FE" w:rsidP="00BE2214">
      <w:pPr>
        <w:pStyle w:val="1"/>
        <w:ind w:left="907"/>
        <w:jc w:val="both"/>
      </w:pPr>
    </w:p>
    <w:p w14:paraId="05F5EC69" w14:textId="77777777" w:rsidR="006661FE" w:rsidRDefault="006661FE" w:rsidP="00BE2214">
      <w:pPr>
        <w:pStyle w:val="1"/>
        <w:ind w:left="907"/>
        <w:jc w:val="both"/>
      </w:pPr>
    </w:p>
    <w:p w14:paraId="7EF49C8B" w14:textId="77777777" w:rsidR="006661FE" w:rsidRDefault="006661FE" w:rsidP="00BE2214">
      <w:pPr>
        <w:pStyle w:val="1"/>
        <w:ind w:left="907"/>
        <w:jc w:val="both"/>
      </w:pPr>
    </w:p>
    <w:p w14:paraId="09266B0C" w14:textId="25CB2879" w:rsidR="006661FE" w:rsidRDefault="00DF7571" w:rsidP="00BE2214">
      <w:pPr>
        <w:pStyle w:val="1"/>
        <w:numPr>
          <w:ilvl w:val="0"/>
          <w:numId w:val="159"/>
        </w:numPr>
        <w:jc w:val="both"/>
      </w:pPr>
      <w:r>
        <w:t>Not Used</w:t>
      </w:r>
    </w:p>
    <w:p w14:paraId="21E56A3A" w14:textId="77777777" w:rsidR="006661FE" w:rsidRDefault="006661FE" w:rsidP="00BE2214">
      <w:pPr>
        <w:pStyle w:val="1"/>
        <w:ind w:left="907"/>
        <w:jc w:val="both"/>
      </w:pPr>
    </w:p>
    <w:p w14:paraId="7928F5C1" w14:textId="4B6CC030" w:rsidR="006661FE" w:rsidRDefault="00DF7571" w:rsidP="00BE2214">
      <w:pPr>
        <w:pStyle w:val="1"/>
        <w:numPr>
          <w:ilvl w:val="0"/>
          <w:numId w:val="159"/>
        </w:numPr>
        <w:jc w:val="both"/>
      </w:pPr>
      <w:r>
        <w:t>Not Used</w:t>
      </w:r>
    </w:p>
    <w:p w14:paraId="3368E047" w14:textId="77777777" w:rsidR="006661FE" w:rsidRDefault="006661FE" w:rsidP="00BE2214">
      <w:pPr>
        <w:pStyle w:val="1"/>
        <w:ind w:left="907"/>
        <w:jc w:val="both"/>
      </w:pPr>
    </w:p>
    <w:p w14:paraId="5970E4AD" w14:textId="08EB5D5F" w:rsidR="006661FE" w:rsidRDefault="00DF7571" w:rsidP="00BE2214">
      <w:pPr>
        <w:pStyle w:val="1"/>
        <w:numPr>
          <w:ilvl w:val="0"/>
          <w:numId w:val="159"/>
        </w:numPr>
        <w:jc w:val="both"/>
      </w:pPr>
      <w:r>
        <w:t>Not Used</w:t>
      </w:r>
    </w:p>
    <w:p w14:paraId="5B01955E" w14:textId="77777777" w:rsidR="003A12C5" w:rsidRDefault="003A12C5" w:rsidP="00BE2214">
      <w:pPr>
        <w:pStyle w:val="1"/>
        <w:ind w:left="907"/>
        <w:jc w:val="both"/>
      </w:pPr>
    </w:p>
    <w:p w14:paraId="66CC0CCA" w14:textId="77777777" w:rsidR="003A12C5" w:rsidRPr="003A12C5" w:rsidRDefault="003A12C5" w:rsidP="00BE2214">
      <w:pPr>
        <w:pStyle w:val="1"/>
        <w:ind w:left="907"/>
        <w:jc w:val="both"/>
        <w:rPr>
          <w:b/>
        </w:rPr>
      </w:pPr>
      <w:r w:rsidRPr="000B6C0D">
        <w:rPr>
          <w:b/>
        </w:rPr>
        <w:t>Accounting for Sharing of Transmission by Generators</w:t>
      </w:r>
    </w:p>
    <w:p w14:paraId="3D1392D3" w14:textId="77777777" w:rsidR="003A12C5" w:rsidRPr="00BE09DE" w:rsidRDefault="003A12C5" w:rsidP="00BE2214">
      <w:pPr>
        <w:pStyle w:val="1"/>
        <w:ind w:left="907"/>
        <w:jc w:val="both"/>
      </w:pPr>
    </w:p>
    <w:p w14:paraId="32F482A4" w14:textId="77777777" w:rsidR="003A12C5" w:rsidRPr="000B6C0D" w:rsidRDefault="003A12C5" w:rsidP="00BE2214">
      <w:pPr>
        <w:pStyle w:val="1"/>
        <w:numPr>
          <w:ilvl w:val="0"/>
          <w:numId w:val="159"/>
        </w:numPr>
        <w:jc w:val="both"/>
      </w:pPr>
      <w:r w:rsidRPr="000B6C0D">
        <w:lastRenderedPageBreak/>
        <w:t xml:space="preserve">A proportion of the marginal km costs for generation are shared incremental km reflecting the ability of differing generation technologies to share transmission investment.  This is reflected in charges through the splitting of Year Round marginal km costs for </w:t>
      </w:r>
      <w:proofErr w:type="gramStart"/>
      <w:r w:rsidRPr="000B6C0D">
        <w:t>generation  into</w:t>
      </w:r>
      <w:proofErr w:type="gramEnd"/>
      <w:r w:rsidRPr="000B6C0D">
        <w:t xml:space="preserve"> Year Round Shared marginal km costs and Year Round Not-Shared marginal km which are then used in the calculation of the wider £/kW generation tariff. </w:t>
      </w:r>
    </w:p>
    <w:p w14:paraId="6944AD2F" w14:textId="77777777" w:rsidR="003A12C5" w:rsidRPr="000B6C0D" w:rsidRDefault="003A12C5" w:rsidP="00BE2214">
      <w:pPr>
        <w:pStyle w:val="1"/>
        <w:tabs>
          <w:tab w:val="num" w:pos="1080"/>
        </w:tabs>
        <w:ind w:left="907"/>
        <w:jc w:val="both"/>
      </w:pPr>
    </w:p>
    <w:p w14:paraId="0AB4DB97" w14:textId="77777777" w:rsidR="003A12C5" w:rsidRPr="000B6C0D" w:rsidRDefault="003A12C5" w:rsidP="00BE2214">
      <w:pPr>
        <w:pStyle w:val="1"/>
        <w:numPr>
          <w:ilvl w:val="0"/>
          <w:numId w:val="159"/>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5758D877" w14:textId="77777777" w:rsidR="003A12C5" w:rsidRPr="000B6C0D" w:rsidRDefault="003A12C5" w:rsidP="00BE2214">
      <w:pPr>
        <w:pStyle w:val="1"/>
        <w:ind w:left="907"/>
        <w:jc w:val="both"/>
      </w:pPr>
    </w:p>
    <w:p w14:paraId="0675384F" w14:textId="77777777" w:rsidR="003A12C5" w:rsidRPr="000B6C0D" w:rsidRDefault="003A12C5" w:rsidP="00BE2214">
      <w:pPr>
        <w:pStyle w:val="1"/>
        <w:numPr>
          <w:ilvl w:val="0"/>
          <w:numId w:val="159"/>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59FDD177" w14:textId="77777777" w:rsidR="003A12C5" w:rsidRPr="000B6C0D" w:rsidRDefault="003A12C5" w:rsidP="00BE2214">
      <w:pPr>
        <w:pStyle w:val="1"/>
        <w:tabs>
          <w:tab w:val="left" w:pos="2040"/>
        </w:tabs>
        <w:ind w:left="907"/>
        <w:jc w:val="both"/>
      </w:pPr>
    </w:p>
    <w:p w14:paraId="7959A6DB" w14:textId="47770FF7" w:rsidR="003A12C5" w:rsidRPr="00BE09DE" w:rsidRDefault="00575BBD" w:rsidP="00BE2214">
      <w:pPr>
        <w:pStyle w:val="1"/>
        <w:tabs>
          <w:tab w:val="left" w:pos="2040"/>
        </w:tabs>
        <w:ind w:left="907"/>
        <w:jc w:val="center"/>
      </w:pPr>
      <w:r w:rsidRPr="00BE09DE">
        <w:rPr>
          <w:noProof/>
          <w:position w:val="-12"/>
        </w:rPr>
        <w:drawing>
          <wp:inline distT="0" distB="0" distL="0" distR="0" wp14:anchorId="5C9593BE" wp14:editId="0281C534">
            <wp:extent cx="1562100" cy="2286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62100" cy="228600"/>
                    </a:xfrm>
                    <a:prstGeom prst="rect">
                      <a:avLst/>
                    </a:prstGeom>
                    <a:noFill/>
                    <a:ln>
                      <a:noFill/>
                    </a:ln>
                  </pic:spPr>
                </pic:pic>
              </a:graphicData>
            </a:graphic>
          </wp:inline>
        </w:drawing>
      </w:r>
    </w:p>
    <w:p w14:paraId="7F631D96" w14:textId="77777777" w:rsidR="003A12C5" w:rsidRPr="000B6C0D" w:rsidRDefault="003A12C5" w:rsidP="00BE2214">
      <w:pPr>
        <w:pStyle w:val="1"/>
        <w:tabs>
          <w:tab w:val="left" w:pos="2040"/>
        </w:tabs>
        <w:ind w:left="907"/>
      </w:pPr>
      <w:proofErr w:type="gramStart"/>
      <w:r w:rsidRPr="000B6C0D">
        <w:t>Where;</w:t>
      </w:r>
      <w:proofErr w:type="gramEnd"/>
    </w:p>
    <w:p w14:paraId="1872F16A" w14:textId="77777777" w:rsidR="003A12C5" w:rsidRPr="000B6C0D" w:rsidRDefault="003A12C5" w:rsidP="00BE2214">
      <w:pPr>
        <w:pStyle w:val="1"/>
        <w:tabs>
          <w:tab w:val="left" w:pos="2040"/>
        </w:tabs>
        <w:ind w:left="907"/>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0CA434F8" w14:textId="77777777" w:rsidR="003A12C5" w:rsidRPr="000B6C0D" w:rsidRDefault="003A12C5" w:rsidP="00BE2214">
      <w:pPr>
        <w:pStyle w:val="1"/>
        <w:tabs>
          <w:tab w:val="left" w:pos="2040"/>
        </w:tabs>
        <w:ind w:left="907"/>
      </w:pPr>
      <w:proofErr w:type="spellStart"/>
      <w:r w:rsidRPr="000B6C0D">
        <w:t>ZIkm</w:t>
      </w:r>
      <w:proofErr w:type="spellEnd"/>
      <w:r w:rsidRPr="000B6C0D">
        <w:t xml:space="preserve"> = generation charging zone incremental km.</w:t>
      </w:r>
    </w:p>
    <w:p w14:paraId="1290D02F" w14:textId="77777777" w:rsidR="003A12C5" w:rsidRPr="000B6C0D" w:rsidRDefault="003A12C5" w:rsidP="00BE2214">
      <w:pPr>
        <w:pStyle w:val="1"/>
        <w:ind w:left="907"/>
        <w:jc w:val="both"/>
      </w:pPr>
    </w:p>
    <w:p w14:paraId="588F567E" w14:textId="77777777" w:rsidR="003A12C5" w:rsidRPr="000B6C0D" w:rsidRDefault="003A12C5" w:rsidP="00BE2214">
      <w:pPr>
        <w:pStyle w:val="1"/>
        <w:ind w:left="907"/>
        <w:jc w:val="both"/>
      </w:pPr>
    </w:p>
    <w:p w14:paraId="0DF5FB30" w14:textId="77777777" w:rsidR="003A12C5" w:rsidRPr="000B6C0D" w:rsidRDefault="003A12C5" w:rsidP="00BE2214">
      <w:pPr>
        <w:pStyle w:val="1"/>
        <w:numPr>
          <w:ilvl w:val="0"/>
          <w:numId w:val="159"/>
        </w:numPr>
        <w:jc w:val="both"/>
      </w:pPr>
      <w:r w:rsidRPr="000B6C0D">
        <w:t xml:space="preserve">The table below shows the categorisation of Low Carbon and Carbon generation. This table will be updated by </w:t>
      </w:r>
      <w:r w:rsidR="00C41DDA">
        <w:t xml:space="preserve">The Company </w:t>
      </w:r>
      <w:r w:rsidRPr="000B6C0D">
        <w:t xml:space="preserve">in the Statement of Use of System Charges as new generation technologies are developed. </w:t>
      </w:r>
    </w:p>
    <w:p w14:paraId="30B22AFE" w14:textId="77777777" w:rsidR="003A12C5" w:rsidRPr="000B6C0D" w:rsidRDefault="003A12C5" w:rsidP="00BE2214">
      <w:pPr>
        <w:pStyle w:val="1"/>
        <w:ind w:left="907"/>
        <w:jc w:val="both"/>
      </w:pPr>
    </w:p>
    <w:p w14:paraId="3E2821D9" w14:textId="77777777" w:rsidR="003A12C5" w:rsidRPr="000B6C0D" w:rsidRDefault="003A12C5" w:rsidP="00BE2214">
      <w:pPr>
        <w:pStyle w:val="1"/>
        <w:ind w:left="90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3"/>
        <w:gridCol w:w="4051"/>
      </w:tblGrid>
      <w:tr w:rsidR="003A12C5" w:rsidRPr="000B6C0D" w14:paraId="637CD463" w14:textId="77777777" w:rsidTr="000C6F2B">
        <w:tc>
          <w:tcPr>
            <w:tcW w:w="0" w:type="auto"/>
          </w:tcPr>
          <w:p w14:paraId="24A757ED" w14:textId="77777777" w:rsidR="003A12C5" w:rsidRPr="000B6C0D" w:rsidRDefault="003A12C5" w:rsidP="00BE2214">
            <w:pPr>
              <w:pStyle w:val="1"/>
              <w:ind w:left="907"/>
              <w:jc w:val="both"/>
              <w:rPr>
                <w:b/>
              </w:rPr>
            </w:pPr>
            <w:r w:rsidRPr="000B6C0D">
              <w:rPr>
                <w:b/>
              </w:rPr>
              <w:t>Carbon</w:t>
            </w:r>
          </w:p>
        </w:tc>
        <w:tc>
          <w:tcPr>
            <w:tcW w:w="0" w:type="auto"/>
          </w:tcPr>
          <w:p w14:paraId="42E4ED9F" w14:textId="77777777" w:rsidR="003A12C5" w:rsidRPr="000B6C0D" w:rsidRDefault="003A12C5" w:rsidP="00BE2214">
            <w:pPr>
              <w:pStyle w:val="1"/>
              <w:ind w:left="907"/>
              <w:jc w:val="both"/>
              <w:rPr>
                <w:b/>
              </w:rPr>
            </w:pPr>
            <w:r w:rsidRPr="000B6C0D">
              <w:rPr>
                <w:b/>
              </w:rPr>
              <w:t>Low Carbon</w:t>
            </w:r>
          </w:p>
        </w:tc>
      </w:tr>
      <w:tr w:rsidR="003A12C5" w:rsidRPr="000B6C0D" w14:paraId="0A8D11EC" w14:textId="77777777" w:rsidTr="000C6F2B">
        <w:tc>
          <w:tcPr>
            <w:tcW w:w="0" w:type="auto"/>
          </w:tcPr>
          <w:p w14:paraId="46ECBBD2" w14:textId="77777777" w:rsidR="003A12C5" w:rsidRPr="000B6C0D" w:rsidRDefault="003A12C5" w:rsidP="00BE2214">
            <w:pPr>
              <w:pStyle w:val="1"/>
              <w:ind w:left="907"/>
              <w:jc w:val="both"/>
            </w:pPr>
            <w:r w:rsidRPr="000B6C0D">
              <w:t xml:space="preserve">Coal </w:t>
            </w:r>
          </w:p>
        </w:tc>
        <w:tc>
          <w:tcPr>
            <w:tcW w:w="0" w:type="auto"/>
          </w:tcPr>
          <w:p w14:paraId="02EE49AD" w14:textId="77777777" w:rsidR="003A12C5" w:rsidRPr="000B6C0D" w:rsidRDefault="003A12C5" w:rsidP="00BE2214">
            <w:pPr>
              <w:pStyle w:val="1"/>
              <w:ind w:left="907"/>
              <w:jc w:val="both"/>
            </w:pPr>
            <w:r w:rsidRPr="000B6C0D">
              <w:t>Wind</w:t>
            </w:r>
          </w:p>
        </w:tc>
      </w:tr>
      <w:tr w:rsidR="003A12C5" w:rsidRPr="000B6C0D" w14:paraId="24BDC5FE" w14:textId="77777777" w:rsidTr="000C6F2B">
        <w:tc>
          <w:tcPr>
            <w:tcW w:w="0" w:type="auto"/>
          </w:tcPr>
          <w:p w14:paraId="60F53452" w14:textId="77777777" w:rsidR="003A12C5" w:rsidRPr="000B6C0D" w:rsidRDefault="003A12C5" w:rsidP="00BE2214">
            <w:pPr>
              <w:pStyle w:val="1"/>
              <w:ind w:left="907"/>
              <w:jc w:val="both"/>
            </w:pPr>
            <w:r w:rsidRPr="000B6C0D">
              <w:t>Gas</w:t>
            </w:r>
          </w:p>
        </w:tc>
        <w:tc>
          <w:tcPr>
            <w:tcW w:w="0" w:type="auto"/>
          </w:tcPr>
          <w:p w14:paraId="39E5175B" w14:textId="77777777" w:rsidR="003A12C5" w:rsidRPr="000B6C0D" w:rsidRDefault="003A12C5" w:rsidP="00BE2214">
            <w:pPr>
              <w:pStyle w:val="1"/>
              <w:ind w:left="907"/>
              <w:jc w:val="both"/>
            </w:pPr>
            <w:r w:rsidRPr="000B6C0D">
              <w:t>Hydro (excl. Pumped Storage)</w:t>
            </w:r>
          </w:p>
        </w:tc>
      </w:tr>
      <w:tr w:rsidR="003A12C5" w:rsidRPr="000B6C0D" w14:paraId="04E142A3" w14:textId="77777777" w:rsidTr="000C6F2B">
        <w:tc>
          <w:tcPr>
            <w:tcW w:w="0" w:type="auto"/>
          </w:tcPr>
          <w:p w14:paraId="1F616323" w14:textId="77777777" w:rsidR="003A12C5" w:rsidRPr="000B6C0D" w:rsidRDefault="003A12C5" w:rsidP="00BE2214">
            <w:pPr>
              <w:pStyle w:val="1"/>
              <w:ind w:left="907"/>
              <w:jc w:val="both"/>
            </w:pPr>
            <w:r w:rsidRPr="000B6C0D">
              <w:t>Biomass</w:t>
            </w:r>
          </w:p>
        </w:tc>
        <w:tc>
          <w:tcPr>
            <w:tcW w:w="0" w:type="auto"/>
          </w:tcPr>
          <w:p w14:paraId="76250297" w14:textId="77777777" w:rsidR="003A12C5" w:rsidRPr="000B6C0D" w:rsidRDefault="003A12C5" w:rsidP="00BE2214">
            <w:pPr>
              <w:pStyle w:val="1"/>
              <w:ind w:left="907"/>
              <w:jc w:val="both"/>
            </w:pPr>
            <w:r w:rsidRPr="000B6C0D">
              <w:t>Nuclear</w:t>
            </w:r>
          </w:p>
        </w:tc>
      </w:tr>
      <w:tr w:rsidR="003A12C5" w:rsidRPr="000B6C0D" w14:paraId="7A2D02AE" w14:textId="77777777" w:rsidTr="000C6F2B">
        <w:tc>
          <w:tcPr>
            <w:tcW w:w="0" w:type="auto"/>
          </w:tcPr>
          <w:p w14:paraId="50C60A5B" w14:textId="77777777" w:rsidR="003A12C5" w:rsidRPr="000B6C0D" w:rsidRDefault="003A12C5" w:rsidP="00BE2214">
            <w:pPr>
              <w:pStyle w:val="1"/>
              <w:ind w:left="907"/>
              <w:jc w:val="both"/>
            </w:pPr>
            <w:r w:rsidRPr="000B6C0D">
              <w:t>Oil</w:t>
            </w:r>
          </w:p>
        </w:tc>
        <w:tc>
          <w:tcPr>
            <w:tcW w:w="0" w:type="auto"/>
          </w:tcPr>
          <w:p w14:paraId="5888262A" w14:textId="77777777" w:rsidR="003A12C5" w:rsidRPr="000B6C0D" w:rsidRDefault="003A12C5" w:rsidP="00BE2214">
            <w:pPr>
              <w:pStyle w:val="1"/>
              <w:ind w:left="907"/>
              <w:jc w:val="both"/>
            </w:pPr>
            <w:r w:rsidRPr="000B6C0D">
              <w:t>Marine</w:t>
            </w:r>
          </w:p>
        </w:tc>
      </w:tr>
      <w:tr w:rsidR="003A12C5" w:rsidRPr="000B6C0D" w14:paraId="0E9B6D02" w14:textId="77777777" w:rsidTr="000C6F2B">
        <w:tc>
          <w:tcPr>
            <w:tcW w:w="0" w:type="auto"/>
          </w:tcPr>
          <w:p w14:paraId="2BCCBCDB" w14:textId="77777777" w:rsidR="003A12C5" w:rsidRPr="000B6C0D" w:rsidRDefault="003A12C5" w:rsidP="00BE2214">
            <w:pPr>
              <w:pStyle w:val="1"/>
              <w:ind w:left="907"/>
              <w:jc w:val="both"/>
            </w:pPr>
            <w:r w:rsidRPr="000B6C0D">
              <w:t>Pumped Storage</w:t>
            </w:r>
          </w:p>
        </w:tc>
        <w:tc>
          <w:tcPr>
            <w:tcW w:w="0" w:type="auto"/>
          </w:tcPr>
          <w:p w14:paraId="6875E9E9" w14:textId="77777777" w:rsidR="003A12C5" w:rsidRPr="000B6C0D" w:rsidRDefault="003A12C5" w:rsidP="00BE2214">
            <w:pPr>
              <w:pStyle w:val="1"/>
              <w:ind w:left="907"/>
              <w:jc w:val="both"/>
            </w:pPr>
            <w:r w:rsidRPr="000B6C0D">
              <w:t>Tidal</w:t>
            </w:r>
          </w:p>
        </w:tc>
      </w:tr>
      <w:tr w:rsidR="003A12C5" w:rsidRPr="000B6C0D" w14:paraId="65D5E48D" w14:textId="77777777" w:rsidTr="000C6F2B">
        <w:tc>
          <w:tcPr>
            <w:tcW w:w="0" w:type="auto"/>
          </w:tcPr>
          <w:p w14:paraId="7BB1A5A3" w14:textId="77777777" w:rsidR="003A12C5" w:rsidRPr="000B6C0D" w:rsidRDefault="003A12C5" w:rsidP="00BE2214">
            <w:pPr>
              <w:pStyle w:val="1"/>
              <w:ind w:left="907"/>
              <w:jc w:val="both"/>
            </w:pPr>
            <w:r w:rsidRPr="000B6C0D">
              <w:t>Interconnectors</w:t>
            </w:r>
          </w:p>
        </w:tc>
        <w:tc>
          <w:tcPr>
            <w:tcW w:w="0" w:type="auto"/>
          </w:tcPr>
          <w:p w14:paraId="692C5C18" w14:textId="77777777" w:rsidR="003A12C5" w:rsidRPr="003A12C5" w:rsidRDefault="003A12C5" w:rsidP="00BE2214">
            <w:pPr>
              <w:pStyle w:val="1"/>
              <w:ind w:left="907"/>
              <w:jc w:val="both"/>
            </w:pPr>
          </w:p>
        </w:tc>
      </w:tr>
    </w:tbl>
    <w:p w14:paraId="59ADDB46" w14:textId="77777777" w:rsidR="003A12C5" w:rsidRPr="000B6C0D" w:rsidRDefault="003A12C5" w:rsidP="00BE2214">
      <w:pPr>
        <w:pStyle w:val="1"/>
        <w:ind w:left="907"/>
        <w:jc w:val="both"/>
      </w:pPr>
    </w:p>
    <w:p w14:paraId="7DC1F567" w14:textId="77777777" w:rsidR="003A12C5" w:rsidRPr="000B6C0D" w:rsidRDefault="003A12C5" w:rsidP="00BE2214">
      <w:pPr>
        <w:pStyle w:val="1"/>
        <w:ind w:left="907"/>
        <w:jc w:val="both"/>
      </w:pPr>
      <w:r w:rsidRPr="000B6C0D">
        <w:t>Determination of Connectivity</w:t>
      </w:r>
    </w:p>
    <w:p w14:paraId="14F05C9E" w14:textId="77777777" w:rsidR="003A12C5" w:rsidRPr="000B6C0D" w:rsidRDefault="003A12C5" w:rsidP="00BE2214">
      <w:pPr>
        <w:pStyle w:val="1"/>
        <w:ind w:left="907"/>
        <w:jc w:val="both"/>
      </w:pPr>
    </w:p>
    <w:p w14:paraId="641DD7F6" w14:textId="77777777" w:rsidR="003A12C5" w:rsidRPr="000B6C0D" w:rsidRDefault="003A12C5" w:rsidP="00BE2214">
      <w:pPr>
        <w:pStyle w:val="1"/>
        <w:numPr>
          <w:ilvl w:val="0"/>
          <w:numId w:val="159"/>
        </w:numPr>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67F2EBE8" w14:textId="77777777" w:rsidR="003A12C5" w:rsidRPr="000B6C0D" w:rsidRDefault="003A12C5" w:rsidP="00BE2214">
      <w:pPr>
        <w:pStyle w:val="1"/>
        <w:ind w:left="907"/>
        <w:jc w:val="both"/>
      </w:pPr>
    </w:p>
    <w:p w14:paraId="6D510091" w14:textId="77777777" w:rsidR="003A12C5" w:rsidRPr="000B6C0D" w:rsidRDefault="003A12C5" w:rsidP="00BE2214">
      <w:pPr>
        <w:pStyle w:val="1"/>
        <w:numPr>
          <w:ilvl w:val="0"/>
          <w:numId w:val="51"/>
        </w:numPr>
        <w:tabs>
          <w:tab w:val="num" w:pos="1440"/>
        </w:tabs>
        <w:ind w:left="907"/>
        <w:jc w:val="both"/>
      </w:pPr>
      <w:r w:rsidRPr="000B6C0D">
        <w:t>Parallel paths – the longest path will be taken.  An illustrative example is shown below with x, y and z representing the incremental km between zones.</w:t>
      </w:r>
    </w:p>
    <w:p w14:paraId="578F99FC" w14:textId="77777777" w:rsidR="003A12C5" w:rsidRPr="000B6C0D" w:rsidRDefault="003A12C5" w:rsidP="00BE2214">
      <w:pPr>
        <w:pStyle w:val="1"/>
        <w:ind w:left="907"/>
        <w:jc w:val="both"/>
      </w:pPr>
    </w:p>
    <w:p w14:paraId="3B13342F" w14:textId="0492EB4B" w:rsidR="003A12C5" w:rsidRPr="000B6C0D" w:rsidRDefault="00575BBD" w:rsidP="00BE2214">
      <w:pPr>
        <w:pStyle w:val="1"/>
        <w:ind w:left="907"/>
        <w:jc w:val="both"/>
      </w:pPr>
      <w:r w:rsidRPr="003A12C5">
        <w:rPr>
          <w:noProof/>
          <w:lang w:eastAsia="en-GB"/>
        </w:rPr>
        <w:lastRenderedPageBreak/>
        <w:drawing>
          <wp:inline distT="0" distB="0" distL="0" distR="0" wp14:anchorId="7151B72A" wp14:editId="53EEA092">
            <wp:extent cx="3419475" cy="2133600"/>
            <wp:effectExtent l="0" t="0" r="0" b="0"/>
            <wp:docPr id="27"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19475" cy="2133600"/>
                    </a:xfrm>
                    <a:prstGeom prst="rect">
                      <a:avLst/>
                    </a:prstGeom>
                    <a:noFill/>
                    <a:ln>
                      <a:noFill/>
                    </a:ln>
                  </pic:spPr>
                </pic:pic>
              </a:graphicData>
            </a:graphic>
          </wp:inline>
        </w:drawing>
      </w:r>
      <w:r w:rsidRPr="00BE09DE">
        <w:rPr>
          <w:noProof/>
          <w:lang w:eastAsia="en-GB"/>
        </w:rPr>
        <w:drawing>
          <wp:inline distT="0" distB="0" distL="0" distR="0" wp14:anchorId="66ECA99C" wp14:editId="57CF396C">
            <wp:extent cx="1419225" cy="2124075"/>
            <wp:effectExtent l="0" t="0" r="0" b="0"/>
            <wp:docPr id="2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19225" cy="2124075"/>
                    </a:xfrm>
                    <a:prstGeom prst="rect">
                      <a:avLst/>
                    </a:prstGeom>
                    <a:noFill/>
                    <a:ln>
                      <a:noFill/>
                    </a:ln>
                  </pic:spPr>
                </pic:pic>
              </a:graphicData>
            </a:graphic>
          </wp:inline>
        </w:drawing>
      </w:r>
    </w:p>
    <w:p w14:paraId="6AC5CE88" w14:textId="77777777" w:rsidR="003A12C5" w:rsidRPr="000B6C0D" w:rsidRDefault="003A12C5" w:rsidP="00BE2214">
      <w:pPr>
        <w:pStyle w:val="1"/>
        <w:ind w:left="907"/>
        <w:jc w:val="both"/>
      </w:pPr>
    </w:p>
    <w:p w14:paraId="419120FB" w14:textId="53936908" w:rsidR="003A12C5" w:rsidRPr="000B6C0D" w:rsidRDefault="003A12C5" w:rsidP="00BE2214">
      <w:pPr>
        <w:pStyle w:val="1"/>
        <w:numPr>
          <w:ilvl w:val="0"/>
          <w:numId w:val="51"/>
        </w:numPr>
        <w:tabs>
          <w:tab w:val="num" w:pos="1440"/>
        </w:tabs>
        <w:ind w:left="907"/>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77AB1479" w14:textId="77777777" w:rsidR="003A12C5" w:rsidRPr="000B6C0D" w:rsidRDefault="003A12C5" w:rsidP="00BE2214">
      <w:pPr>
        <w:pStyle w:val="1"/>
        <w:ind w:left="907"/>
        <w:jc w:val="both"/>
      </w:pPr>
    </w:p>
    <w:p w14:paraId="793D573F" w14:textId="5B07F60A" w:rsidR="003A12C5" w:rsidRPr="000B6C0D" w:rsidRDefault="00575BBD" w:rsidP="00BE2214">
      <w:pPr>
        <w:pStyle w:val="1"/>
        <w:tabs>
          <w:tab w:val="num" w:pos="1440"/>
        </w:tabs>
        <w:ind w:left="907"/>
        <w:jc w:val="both"/>
      </w:pPr>
      <w:r w:rsidRPr="003A12C5">
        <w:rPr>
          <w:noProof/>
          <w:lang w:eastAsia="en-GB"/>
        </w:rPr>
        <w:drawing>
          <wp:inline distT="0" distB="0" distL="0" distR="0" wp14:anchorId="2033C07B" wp14:editId="218088AC">
            <wp:extent cx="5867400" cy="1885950"/>
            <wp:effectExtent l="0" t="0" r="0" b="0"/>
            <wp:docPr id="29"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67400" cy="1885950"/>
                    </a:xfrm>
                    <a:prstGeom prst="rect">
                      <a:avLst/>
                    </a:prstGeom>
                    <a:noFill/>
                    <a:ln>
                      <a:noFill/>
                    </a:ln>
                  </pic:spPr>
                </pic:pic>
              </a:graphicData>
            </a:graphic>
          </wp:inline>
        </w:drawing>
      </w:r>
    </w:p>
    <w:p w14:paraId="4148FE4D" w14:textId="77777777" w:rsidR="003A12C5" w:rsidRPr="000B6C0D" w:rsidRDefault="003A12C5" w:rsidP="00BE2214">
      <w:pPr>
        <w:pStyle w:val="1"/>
        <w:ind w:left="907"/>
        <w:jc w:val="both"/>
      </w:pPr>
    </w:p>
    <w:p w14:paraId="2850B7E6" w14:textId="77777777" w:rsidR="003A12C5" w:rsidRPr="000B6C0D" w:rsidRDefault="003A12C5" w:rsidP="00BE2214">
      <w:pPr>
        <w:pStyle w:val="1"/>
        <w:numPr>
          <w:ilvl w:val="0"/>
          <w:numId w:val="159"/>
        </w:numPr>
        <w:jc w:val="both"/>
      </w:pPr>
      <w:r w:rsidRPr="000B6C0D">
        <w:t>An illustrative Connectivity diagram is shown below:</w:t>
      </w:r>
    </w:p>
    <w:p w14:paraId="3BABC9EC" w14:textId="77777777" w:rsidR="003A12C5" w:rsidRPr="000B6C0D" w:rsidRDefault="003A12C5" w:rsidP="00BE2214">
      <w:pPr>
        <w:pStyle w:val="1"/>
        <w:ind w:left="907"/>
        <w:jc w:val="both"/>
      </w:pPr>
    </w:p>
    <w:p w14:paraId="486E34A1" w14:textId="6BB76F06" w:rsidR="003A12C5" w:rsidRPr="000B6C0D" w:rsidRDefault="00575BBD" w:rsidP="00BE2214">
      <w:pPr>
        <w:pStyle w:val="1"/>
        <w:ind w:left="907"/>
        <w:jc w:val="both"/>
      </w:pPr>
      <w:r w:rsidRPr="003A12C5">
        <w:rPr>
          <w:noProof/>
          <w:lang w:eastAsia="en-GB"/>
        </w:rPr>
        <w:lastRenderedPageBreak/>
        <w:drawing>
          <wp:inline distT="0" distB="0" distL="0" distR="0" wp14:anchorId="7C6BFD5B" wp14:editId="4310847C">
            <wp:extent cx="3733800" cy="3609975"/>
            <wp:effectExtent l="0" t="0" r="0" b="0"/>
            <wp:docPr id="30"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33800" cy="3609975"/>
                    </a:xfrm>
                    <a:prstGeom prst="rect">
                      <a:avLst/>
                    </a:prstGeom>
                    <a:noFill/>
                    <a:ln>
                      <a:noFill/>
                    </a:ln>
                  </pic:spPr>
                </pic:pic>
              </a:graphicData>
            </a:graphic>
          </wp:inline>
        </w:drawing>
      </w:r>
    </w:p>
    <w:p w14:paraId="46E5F2C8" w14:textId="77777777" w:rsidR="003A12C5" w:rsidRPr="000B6C0D" w:rsidRDefault="003A12C5" w:rsidP="00BE2214">
      <w:pPr>
        <w:pStyle w:val="1"/>
        <w:ind w:left="907"/>
        <w:jc w:val="both"/>
      </w:pPr>
    </w:p>
    <w:p w14:paraId="7E9FCAE1" w14:textId="77777777" w:rsidR="003A12C5" w:rsidRPr="000B6C0D" w:rsidRDefault="003A12C5" w:rsidP="00BE2214">
      <w:pPr>
        <w:pStyle w:val="1"/>
        <w:ind w:left="907"/>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53370CFA" w14:textId="77777777" w:rsidR="003A12C5" w:rsidRPr="000B6C0D" w:rsidRDefault="003A12C5" w:rsidP="00BE2214">
      <w:pPr>
        <w:pStyle w:val="1"/>
        <w:ind w:left="907"/>
        <w:jc w:val="both"/>
      </w:pPr>
    </w:p>
    <w:p w14:paraId="01F9BAC0" w14:textId="77777777" w:rsidR="003A12C5" w:rsidRPr="000B6C0D" w:rsidRDefault="003A12C5" w:rsidP="00BE2214">
      <w:pPr>
        <w:pStyle w:val="1"/>
        <w:ind w:left="907"/>
        <w:jc w:val="both"/>
      </w:pPr>
    </w:p>
    <w:p w14:paraId="647E08C0" w14:textId="59313F75" w:rsidR="003A12C5" w:rsidRPr="000B6C0D" w:rsidRDefault="003A12C5" w:rsidP="00BE2214">
      <w:pPr>
        <w:pStyle w:val="1"/>
        <w:numPr>
          <w:ilvl w:val="0"/>
          <w:numId w:val="159"/>
        </w:numPr>
        <w:tabs>
          <w:tab w:val="left" w:pos="2040"/>
        </w:tabs>
        <w:jc w:val="both"/>
      </w:pPr>
      <w:r w:rsidRPr="000B6C0D">
        <w:t>The Company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5222A603" w14:textId="77777777" w:rsidR="003A12C5" w:rsidRPr="003A12C5" w:rsidRDefault="003A12C5" w:rsidP="00BE2214">
      <w:pPr>
        <w:pStyle w:val="1"/>
        <w:ind w:left="907"/>
        <w:jc w:val="both"/>
      </w:pPr>
    </w:p>
    <w:p w14:paraId="1647A007" w14:textId="77777777" w:rsidR="003A12C5" w:rsidRPr="000B6C0D" w:rsidRDefault="003A12C5" w:rsidP="00BE2214">
      <w:pPr>
        <w:pStyle w:val="1"/>
        <w:ind w:left="907"/>
        <w:jc w:val="both"/>
      </w:pPr>
      <w:r w:rsidRPr="000B6C0D">
        <w:t>Calculation of Boundary Sharing Factors</w:t>
      </w:r>
    </w:p>
    <w:p w14:paraId="54D2E556" w14:textId="77777777" w:rsidR="003A12C5" w:rsidRPr="000B6C0D" w:rsidRDefault="003A12C5" w:rsidP="00BE2214">
      <w:pPr>
        <w:pStyle w:val="1"/>
        <w:ind w:left="907"/>
        <w:jc w:val="both"/>
      </w:pPr>
    </w:p>
    <w:p w14:paraId="39B5084F" w14:textId="77777777" w:rsidR="003A12C5" w:rsidRPr="000B6C0D" w:rsidRDefault="003A12C5" w:rsidP="00BE2214">
      <w:pPr>
        <w:pStyle w:val="1"/>
        <w:numPr>
          <w:ilvl w:val="0"/>
          <w:numId w:val="159"/>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710C8009" w14:textId="77777777" w:rsidR="003A12C5" w:rsidRPr="000B6C0D" w:rsidRDefault="003A12C5" w:rsidP="00BE2214">
      <w:pPr>
        <w:pStyle w:val="1"/>
        <w:ind w:left="907"/>
        <w:jc w:val="both"/>
      </w:pPr>
    </w:p>
    <w:p w14:paraId="0798C219" w14:textId="1732168A" w:rsidR="003A12C5" w:rsidRPr="000B6C0D" w:rsidRDefault="003A12C5" w:rsidP="00BE2214">
      <w:pPr>
        <w:pStyle w:val="1"/>
        <w:ind w:left="907"/>
        <w:jc w:val="both"/>
      </w:pPr>
      <w:r w:rsidRPr="000B6C0D">
        <w:t xml:space="preserve">If </w:t>
      </w:r>
      <w:r w:rsidR="00575BBD" w:rsidRPr="000B6C0D">
        <w:rPr>
          <w:noProof/>
          <w:position w:val="-30"/>
        </w:rPr>
        <w:drawing>
          <wp:inline distT="0" distB="0" distL="0" distR="0" wp14:anchorId="55E3819F" wp14:editId="41208243">
            <wp:extent cx="800100" cy="42862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A5AF10F" w14:textId="77777777" w:rsidR="003A12C5" w:rsidRPr="000B6C0D" w:rsidRDefault="003A12C5" w:rsidP="00BE2214">
      <w:pPr>
        <w:pStyle w:val="1"/>
        <w:ind w:left="907"/>
        <w:jc w:val="both"/>
      </w:pPr>
    </w:p>
    <w:p w14:paraId="5DDE73DC" w14:textId="77777777" w:rsidR="003A12C5" w:rsidRPr="000B6C0D" w:rsidRDefault="003A12C5" w:rsidP="00BE2214">
      <w:pPr>
        <w:pStyle w:val="1"/>
        <w:ind w:left="907"/>
        <w:jc w:val="both"/>
      </w:pPr>
      <w:r w:rsidRPr="000B6C0D">
        <w:t>Where:</w:t>
      </w:r>
    </w:p>
    <w:p w14:paraId="3A0FAD97" w14:textId="77777777" w:rsidR="003A12C5" w:rsidRPr="000B6C0D" w:rsidRDefault="003A12C5" w:rsidP="00BE2214">
      <w:pPr>
        <w:pStyle w:val="1"/>
        <w:ind w:left="907" w:firstLine="23"/>
        <w:jc w:val="both"/>
      </w:pPr>
      <w:r w:rsidRPr="000B6C0D">
        <w:t>LC = Cumulative Low Carbon generation TEC behind the relevant transmission boundary</w:t>
      </w:r>
    </w:p>
    <w:p w14:paraId="06835E90" w14:textId="77777777" w:rsidR="003A12C5" w:rsidRPr="000B6C0D" w:rsidRDefault="003A12C5" w:rsidP="00BE2214">
      <w:pPr>
        <w:pStyle w:val="1"/>
        <w:ind w:left="907" w:firstLine="23"/>
        <w:jc w:val="both"/>
      </w:pPr>
      <w:r w:rsidRPr="000B6C0D">
        <w:t>C = Cumulative Carbon generation TEC behind the relevant transmission boundary</w:t>
      </w:r>
    </w:p>
    <w:p w14:paraId="78CF7295" w14:textId="77777777" w:rsidR="003A12C5" w:rsidRPr="000B6C0D" w:rsidRDefault="003A12C5" w:rsidP="00BE2214">
      <w:pPr>
        <w:pStyle w:val="1"/>
        <w:ind w:left="907"/>
        <w:jc w:val="both"/>
      </w:pPr>
    </w:p>
    <w:p w14:paraId="496BA7C7" w14:textId="77777777" w:rsidR="003A12C5" w:rsidRPr="000B6C0D" w:rsidRDefault="003A12C5" w:rsidP="00BE2214">
      <w:pPr>
        <w:pStyle w:val="1"/>
        <w:ind w:left="907"/>
        <w:jc w:val="both"/>
      </w:pPr>
    </w:p>
    <w:p w14:paraId="42105BA1" w14:textId="3BC07839" w:rsidR="003A12C5" w:rsidRPr="000B6C0D" w:rsidRDefault="003A12C5" w:rsidP="00BE2214">
      <w:pPr>
        <w:pStyle w:val="1"/>
        <w:ind w:left="907"/>
        <w:jc w:val="both"/>
        <w:rPr>
          <w:u w:val="single"/>
        </w:rPr>
      </w:pPr>
      <w:r w:rsidRPr="000B6C0D">
        <w:t xml:space="preserve">If </w:t>
      </w:r>
      <w:r w:rsidR="00575BBD" w:rsidRPr="000B6C0D">
        <w:rPr>
          <w:noProof/>
          <w:position w:val="-30"/>
        </w:rPr>
        <w:drawing>
          <wp:inline distT="0" distB="0" distL="0" distR="0" wp14:anchorId="13F08A74" wp14:editId="03F3D1B3">
            <wp:extent cx="800100" cy="42862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r w:rsidRPr="000B6C0D">
        <w:rPr>
          <w:u w:val="single"/>
        </w:rPr>
        <w:t xml:space="preserve">  then the BSF is calculated using the following formula: -</w:t>
      </w:r>
    </w:p>
    <w:p w14:paraId="0897FD44" w14:textId="77777777" w:rsidR="003A12C5" w:rsidRPr="000B6C0D" w:rsidRDefault="003A12C5" w:rsidP="00BE2214">
      <w:pPr>
        <w:pStyle w:val="1"/>
        <w:ind w:left="907"/>
        <w:jc w:val="both"/>
        <w:rPr>
          <w:u w:val="single"/>
        </w:rPr>
      </w:pPr>
    </w:p>
    <w:p w14:paraId="49DBE202" w14:textId="30873C40" w:rsidR="003A12C5" w:rsidRPr="000B6C0D" w:rsidRDefault="00575BBD" w:rsidP="00BE2214">
      <w:pPr>
        <w:pStyle w:val="1"/>
        <w:ind w:left="907" w:firstLine="23"/>
        <w:jc w:val="both"/>
      </w:pPr>
      <w:r w:rsidRPr="000B6C0D">
        <w:rPr>
          <w:noProof/>
          <w:position w:val="-34"/>
        </w:rPr>
        <w:lastRenderedPageBreak/>
        <w:drawing>
          <wp:inline distT="0" distB="0" distL="0" distR="0" wp14:anchorId="0DFC47E1" wp14:editId="3B61C31E">
            <wp:extent cx="1781175" cy="50482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81175" cy="504825"/>
                    </a:xfrm>
                    <a:prstGeom prst="rect">
                      <a:avLst/>
                    </a:prstGeom>
                    <a:noFill/>
                    <a:ln>
                      <a:noFill/>
                    </a:ln>
                  </pic:spPr>
                </pic:pic>
              </a:graphicData>
            </a:graphic>
          </wp:inline>
        </w:drawing>
      </w:r>
    </w:p>
    <w:p w14:paraId="137A4B6F" w14:textId="77777777" w:rsidR="003A12C5" w:rsidRPr="000B6C0D" w:rsidRDefault="003A12C5" w:rsidP="00BE2214">
      <w:pPr>
        <w:pStyle w:val="1"/>
        <w:ind w:left="907" w:firstLine="23"/>
        <w:jc w:val="both"/>
      </w:pPr>
      <w:r w:rsidRPr="000B6C0D">
        <w:t>Where:</w:t>
      </w:r>
    </w:p>
    <w:p w14:paraId="55AC9998" w14:textId="77777777" w:rsidR="003A12C5" w:rsidRPr="000B6C0D" w:rsidRDefault="003A12C5" w:rsidP="00BE2214">
      <w:pPr>
        <w:pStyle w:val="1"/>
        <w:ind w:left="907" w:firstLine="23"/>
        <w:jc w:val="both"/>
      </w:pPr>
      <w:r w:rsidRPr="000B6C0D">
        <w:t>BSF = boundary sharing factor.</w:t>
      </w:r>
    </w:p>
    <w:p w14:paraId="598D45DE" w14:textId="77777777" w:rsidR="003A12C5" w:rsidRPr="000B6C0D" w:rsidRDefault="003A12C5" w:rsidP="00BE2214">
      <w:pPr>
        <w:pStyle w:val="1"/>
        <w:ind w:left="907"/>
        <w:jc w:val="both"/>
      </w:pPr>
    </w:p>
    <w:p w14:paraId="1BBE33D6" w14:textId="77777777" w:rsidR="003A12C5" w:rsidRPr="000B6C0D" w:rsidRDefault="003A12C5" w:rsidP="00BE2214">
      <w:pPr>
        <w:pStyle w:val="1"/>
        <w:numPr>
          <w:ilvl w:val="0"/>
          <w:numId w:val="159"/>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6AD75894" w14:textId="77777777" w:rsidR="003A12C5" w:rsidRPr="000B6C0D" w:rsidRDefault="003A12C5" w:rsidP="00BE2214">
      <w:pPr>
        <w:pStyle w:val="1"/>
        <w:ind w:left="907"/>
        <w:jc w:val="both"/>
      </w:pPr>
    </w:p>
    <w:p w14:paraId="626E1CAD" w14:textId="685C6B4C" w:rsidR="003A12C5" w:rsidRPr="003A12C5" w:rsidRDefault="00575BBD" w:rsidP="00BE2214">
      <w:pPr>
        <w:pStyle w:val="1"/>
        <w:tabs>
          <w:tab w:val="left" w:pos="2040"/>
        </w:tabs>
        <w:ind w:left="907"/>
        <w:jc w:val="center"/>
      </w:pPr>
      <w:r w:rsidRPr="00F75086">
        <w:rPr>
          <w:noProof/>
          <w:position w:val="-12"/>
        </w:rPr>
        <w:drawing>
          <wp:inline distT="0" distB="0" distL="0" distR="0" wp14:anchorId="225E3E02" wp14:editId="4E387E91">
            <wp:extent cx="1714500" cy="2286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714500" cy="228600"/>
                    </a:xfrm>
                    <a:prstGeom prst="rect">
                      <a:avLst/>
                    </a:prstGeom>
                    <a:noFill/>
                    <a:ln>
                      <a:noFill/>
                    </a:ln>
                  </pic:spPr>
                </pic:pic>
              </a:graphicData>
            </a:graphic>
          </wp:inline>
        </w:drawing>
      </w:r>
    </w:p>
    <w:p w14:paraId="354EFCE1" w14:textId="77777777" w:rsidR="003A12C5" w:rsidRPr="000B6C0D" w:rsidRDefault="003A12C5" w:rsidP="00BE2214">
      <w:pPr>
        <w:pStyle w:val="1"/>
        <w:tabs>
          <w:tab w:val="left" w:pos="2040"/>
        </w:tabs>
        <w:ind w:left="907"/>
      </w:pPr>
      <w:proofErr w:type="gramStart"/>
      <w:r w:rsidRPr="000B6C0D">
        <w:t>Where;</w:t>
      </w:r>
      <w:proofErr w:type="gramEnd"/>
    </w:p>
    <w:p w14:paraId="32480A06" w14:textId="77777777" w:rsidR="003A12C5" w:rsidRPr="000B6C0D" w:rsidRDefault="003A12C5" w:rsidP="00BE2214">
      <w:pPr>
        <w:pStyle w:val="1"/>
        <w:tabs>
          <w:tab w:val="left" w:pos="2040"/>
        </w:tabs>
        <w:ind w:left="907"/>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10B54A32" w14:textId="77777777" w:rsidR="003A12C5" w:rsidRPr="000B6C0D" w:rsidRDefault="003A12C5" w:rsidP="00BE2214">
      <w:pPr>
        <w:pStyle w:val="1"/>
        <w:tabs>
          <w:tab w:val="left" w:pos="2040"/>
        </w:tabs>
        <w:ind w:left="907"/>
      </w:pPr>
      <w:proofErr w:type="spellStart"/>
      <w:r w:rsidRPr="000B6C0D">
        <w:t>BSF</w:t>
      </w:r>
      <w:r w:rsidRPr="000B6C0D">
        <w:rPr>
          <w:vertAlign w:val="subscript"/>
        </w:rPr>
        <w:t>ab</w:t>
      </w:r>
      <w:proofErr w:type="spellEnd"/>
      <w:r w:rsidRPr="000B6C0D">
        <w:t xml:space="preserve"> = generation charging zone boundary sharing factor.</w:t>
      </w:r>
    </w:p>
    <w:p w14:paraId="15EC149E" w14:textId="77777777" w:rsidR="003A12C5" w:rsidRPr="000B6C0D" w:rsidRDefault="003A12C5" w:rsidP="00BE2214">
      <w:pPr>
        <w:pStyle w:val="1"/>
        <w:ind w:left="907"/>
        <w:jc w:val="both"/>
      </w:pPr>
    </w:p>
    <w:p w14:paraId="1CDFAA92" w14:textId="77777777" w:rsidR="003A12C5" w:rsidRPr="000B6C0D" w:rsidRDefault="003A12C5" w:rsidP="00BE2214">
      <w:pPr>
        <w:pStyle w:val="1"/>
        <w:numPr>
          <w:ilvl w:val="0"/>
          <w:numId w:val="159"/>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4B9F6D38" w14:textId="77777777" w:rsidR="003A12C5" w:rsidRPr="000B6C0D" w:rsidRDefault="003A12C5" w:rsidP="00BE2214">
      <w:pPr>
        <w:pStyle w:val="1"/>
        <w:ind w:left="907"/>
        <w:jc w:val="both"/>
      </w:pPr>
    </w:p>
    <w:p w14:paraId="3E2DD071" w14:textId="42BB8DD9" w:rsidR="003A12C5" w:rsidRPr="003A12C5" w:rsidRDefault="00575BBD" w:rsidP="00BE2214">
      <w:pPr>
        <w:pStyle w:val="1"/>
        <w:tabs>
          <w:tab w:val="left" w:pos="2040"/>
        </w:tabs>
        <w:ind w:left="907"/>
        <w:jc w:val="center"/>
      </w:pPr>
      <w:r w:rsidRPr="00F75086">
        <w:rPr>
          <w:noProof/>
          <w:position w:val="-12"/>
        </w:rPr>
        <w:drawing>
          <wp:inline distT="0" distB="0" distL="0" distR="0" wp14:anchorId="147DA035" wp14:editId="5840A30A">
            <wp:extent cx="1933575" cy="2286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33575" cy="228600"/>
                    </a:xfrm>
                    <a:prstGeom prst="rect">
                      <a:avLst/>
                    </a:prstGeom>
                    <a:noFill/>
                    <a:ln>
                      <a:noFill/>
                    </a:ln>
                  </pic:spPr>
                </pic:pic>
              </a:graphicData>
            </a:graphic>
          </wp:inline>
        </w:drawing>
      </w:r>
    </w:p>
    <w:p w14:paraId="7EA24362" w14:textId="77777777" w:rsidR="003A12C5" w:rsidRPr="000B6C0D" w:rsidRDefault="003A12C5" w:rsidP="00BE2214">
      <w:pPr>
        <w:pStyle w:val="1"/>
        <w:tabs>
          <w:tab w:val="left" w:pos="2040"/>
        </w:tabs>
        <w:ind w:left="907"/>
      </w:pPr>
      <w:proofErr w:type="gramStart"/>
      <w:r w:rsidRPr="000B6C0D">
        <w:t>Where;</w:t>
      </w:r>
      <w:proofErr w:type="gramEnd"/>
    </w:p>
    <w:p w14:paraId="31FFF99E" w14:textId="77777777" w:rsidR="003A12C5" w:rsidRPr="000B6C0D" w:rsidRDefault="003A12C5" w:rsidP="00BE2214">
      <w:pPr>
        <w:pStyle w:val="1"/>
        <w:tabs>
          <w:tab w:val="left" w:pos="2040"/>
        </w:tabs>
        <w:ind w:left="907"/>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4417F558" w14:textId="77777777" w:rsidR="003A12C5" w:rsidRPr="000B6C0D" w:rsidRDefault="003A12C5" w:rsidP="00BE2214">
      <w:pPr>
        <w:pStyle w:val="1"/>
        <w:ind w:left="907"/>
        <w:jc w:val="both"/>
      </w:pPr>
    </w:p>
    <w:p w14:paraId="662C0DBA" w14:textId="77777777" w:rsidR="003A12C5" w:rsidRPr="000B6C0D" w:rsidRDefault="003A12C5" w:rsidP="00BE2214">
      <w:pPr>
        <w:pStyle w:val="1"/>
        <w:ind w:left="907"/>
        <w:jc w:val="both"/>
      </w:pPr>
      <w:r w:rsidRPr="000B6C0D">
        <w:t xml:space="preserve"> </w:t>
      </w:r>
    </w:p>
    <w:p w14:paraId="431793D4" w14:textId="77777777" w:rsidR="003A12C5" w:rsidRPr="000B6C0D" w:rsidRDefault="003A12C5" w:rsidP="00BE2214">
      <w:pPr>
        <w:pStyle w:val="1"/>
        <w:numPr>
          <w:ilvl w:val="0"/>
          <w:numId w:val="159"/>
        </w:numPr>
        <w:jc w:val="both"/>
      </w:pPr>
      <w:r w:rsidRPr="000B6C0D">
        <w:t>The shared incremental km for a generation charging zone is the sum of the appropriate shared boundary incremental km for that generation charging zone as derived from the connectivity diagram.</w:t>
      </w:r>
    </w:p>
    <w:p w14:paraId="7A8EFE22" w14:textId="77777777" w:rsidR="003A12C5" w:rsidRPr="000B6C0D" w:rsidRDefault="003A12C5" w:rsidP="00BE2214">
      <w:pPr>
        <w:pStyle w:val="1"/>
        <w:ind w:left="907"/>
        <w:jc w:val="both"/>
      </w:pPr>
      <w:r w:rsidRPr="000B6C0D">
        <w:fldChar w:fldCharType="begin"/>
      </w:r>
      <w:r w:rsidRPr="000B6C0D">
        <w:instrText>xe "transport model"</w:instrText>
      </w:r>
      <w:r w:rsidRPr="000B6C0D">
        <w:fldChar w:fldCharType="end"/>
      </w:r>
    </w:p>
    <w:p w14:paraId="5AB8618D" w14:textId="644E838D" w:rsidR="003A12C5" w:rsidRPr="003A12C5" w:rsidRDefault="00575BBD" w:rsidP="00BE2214">
      <w:pPr>
        <w:pStyle w:val="1"/>
        <w:ind w:left="907"/>
        <w:jc w:val="center"/>
      </w:pPr>
      <w:r w:rsidRPr="00F75086">
        <w:rPr>
          <w:noProof/>
          <w:position w:val="-16"/>
        </w:rPr>
        <w:drawing>
          <wp:inline distT="0" distB="0" distL="0" distR="0" wp14:anchorId="3277BDB0" wp14:editId="216CC1AB">
            <wp:extent cx="1666875" cy="29527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66875" cy="295275"/>
                    </a:xfrm>
                    <a:prstGeom prst="rect">
                      <a:avLst/>
                    </a:prstGeom>
                    <a:noFill/>
                    <a:ln>
                      <a:noFill/>
                    </a:ln>
                  </pic:spPr>
                </pic:pic>
              </a:graphicData>
            </a:graphic>
          </wp:inline>
        </w:drawing>
      </w:r>
    </w:p>
    <w:p w14:paraId="6E833A28" w14:textId="77777777" w:rsidR="003A12C5" w:rsidRPr="000B6C0D" w:rsidRDefault="003A12C5" w:rsidP="00BE2214">
      <w:pPr>
        <w:pStyle w:val="1"/>
        <w:tabs>
          <w:tab w:val="left" w:pos="2040"/>
        </w:tabs>
        <w:ind w:left="907"/>
      </w:pPr>
      <w:r w:rsidRPr="00F75086">
        <w:tab/>
      </w:r>
      <w:proofErr w:type="gramStart"/>
      <w:r w:rsidRPr="000B6C0D">
        <w:t>Where;</w:t>
      </w:r>
      <w:proofErr w:type="gramEnd"/>
    </w:p>
    <w:p w14:paraId="3B5B0BDD" w14:textId="77777777" w:rsidR="003A12C5" w:rsidRPr="00F75086" w:rsidRDefault="003A12C5" w:rsidP="00BE2214">
      <w:pPr>
        <w:pStyle w:val="Variableexplanation"/>
        <w:tabs>
          <w:tab w:val="clear" w:pos="1134"/>
          <w:tab w:val="clear" w:pos="1418"/>
          <w:tab w:val="clear" w:pos="1701"/>
        </w:tabs>
        <w:ind w:left="907"/>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2EE2F687" w14:textId="77777777" w:rsidR="003A12C5" w:rsidRPr="000B6C0D" w:rsidRDefault="003A12C5" w:rsidP="00BE2214">
      <w:pPr>
        <w:pStyle w:val="1"/>
        <w:ind w:left="907"/>
        <w:jc w:val="both"/>
      </w:pPr>
    </w:p>
    <w:p w14:paraId="54185955" w14:textId="77777777" w:rsidR="003A12C5" w:rsidRPr="000B6C0D" w:rsidRDefault="003A12C5" w:rsidP="00BE2214">
      <w:pPr>
        <w:pStyle w:val="1"/>
        <w:numPr>
          <w:ilvl w:val="0"/>
          <w:numId w:val="159"/>
        </w:numPr>
        <w:jc w:val="both"/>
      </w:pPr>
      <w:r w:rsidRPr="000B6C0D">
        <w:t>The not-shared incremental km for a generation charging zone is the sum of the appropriate not-shared boundary incremental km for that generation charging zone as derived from the connectivity diagram.</w:t>
      </w:r>
    </w:p>
    <w:p w14:paraId="4527E5E0" w14:textId="77777777" w:rsidR="003A12C5" w:rsidRPr="000B6C0D" w:rsidRDefault="003A12C5" w:rsidP="00BE2214">
      <w:pPr>
        <w:pStyle w:val="1"/>
        <w:ind w:left="907"/>
        <w:jc w:val="both"/>
      </w:pPr>
      <w:r w:rsidRPr="000B6C0D">
        <w:fldChar w:fldCharType="begin"/>
      </w:r>
      <w:r w:rsidRPr="000B6C0D">
        <w:instrText>xe "transport model"</w:instrText>
      </w:r>
      <w:r w:rsidRPr="000B6C0D">
        <w:fldChar w:fldCharType="end"/>
      </w:r>
    </w:p>
    <w:p w14:paraId="26AA8D9B" w14:textId="65D0FEBB" w:rsidR="003A12C5" w:rsidRPr="003A12C5" w:rsidRDefault="00575BBD" w:rsidP="00BE2214">
      <w:pPr>
        <w:pStyle w:val="1"/>
        <w:ind w:left="907"/>
        <w:jc w:val="center"/>
      </w:pPr>
      <w:r w:rsidRPr="00F75086">
        <w:rPr>
          <w:noProof/>
          <w:position w:val="-16"/>
        </w:rPr>
        <w:drawing>
          <wp:inline distT="0" distB="0" distL="0" distR="0" wp14:anchorId="36B4D7C3" wp14:editId="48F478F4">
            <wp:extent cx="1714500" cy="29527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714500" cy="295275"/>
                    </a:xfrm>
                    <a:prstGeom prst="rect">
                      <a:avLst/>
                    </a:prstGeom>
                    <a:noFill/>
                    <a:ln>
                      <a:noFill/>
                    </a:ln>
                  </pic:spPr>
                </pic:pic>
              </a:graphicData>
            </a:graphic>
          </wp:inline>
        </w:drawing>
      </w:r>
    </w:p>
    <w:p w14:paraId="780734DE" w14:textId="77777777" w:rsidR="003A12C5" w:rsidRPr="000B6C0D" w:rsidRDefault="003A12C5" w:rsidP="00BE2214">
      <w:pPr>
        <w:pStyle w:val="1"/>
        <w:tabs>
          <w:tab w:val="left" w:pos="2040"/>
        </w:tabs>
        <w:ind w:left="907"/>
      </w:pPr>
      <w:r w:rsidRPr="00F75086">
        <w:tab/>
      </w:r>
      <w:proofErr w:type="gramStart"/>
      <w:r w:rsidRPr="000B6C0D">
        <w:t>Where;</w:t>
      </w:r>
      <w:proofErr w:type="gramEnd"/>
    </w:p>
    <w:p w14:paraId="47842661" w14:textId="77777777" w:rsidR="003A12C5" w:rsidRPr="003A12C5" w:rsidRDefault="003A12C5" w:rsidP="00BE2214">
      <w:pPr>
        <w:pStyle w:val="1"/>
        <w:ind w:left="907"/>
        <w:jc w:val="both"/>
      </w:pPr>
    </w:p>
    <w:p w14:paraId="33C12949" w14:textId="77777777" w:rsidR="003A12C5" w:rsidRDefault="003A12C5" w:rsidP="00BE2214">
      <w:pPr>
        <w:pStyle w:val="1"/>
        <w:ind w:left="907"/>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1459AB64" w14:textId="77777777" w:rsidR="006661FE" w:rsidRDefault="006661FE" w:rsidP="00BE2214">
      <w:pPr>
        <w:pStyle w:val="1"/>
        <w:ind w:left="907"/>
        <w:jc w:val="both"/>
      </w:pPr>
    </w:p>
    <w:p w14:paraId="4F10D4F3" w14:textId="77777777" w:rsidR="006661FE" w:rsidRDefault="006661FE" w:rsidP="00BE2214">
      <w:pPr>
        <w:pStyle w:val="Heading2"/>
        <w:ind w:left="907"/>
      </w:pPr>
      <w:bookmarkStart w:id="138" w:name="_Toc32201078"/>
      <w:bookmarkStart w:id="139" w:name="_Toc49661111"/>
      <w:bookmarkStart w:id="140" w:name="_Toc274049683"/>
      <w:r>
        <w:t>Deriving the Final</w:t>
      </w:r>
      <w:r w:rsidRPr="00E75EE9">
        <w:rPr>
          <w:color w:val="auto"/>
        </w:rPr>
        <w:t xml:space="preserve"> </w:t>
      </w:r>
      <w:r w:rsidRPr="00E75EE9">
        <w:t>Local £/kW Tariff and the Wider</w:t>
      </w:r>
      <w:r>
        <w:t xml:space="preserve"> £/kW Tariff</w:t>
      </w:r>
      <w:bookmarkEnd w:id="138"/>
      <w:bookmarkEnd w:id="139"/>
      <w:bookmarkEnd w:id="140"/>
    </w:p>
    <w:p w14:paraId="53C63BE7" w14:textId="77777777" w:rsidR="006661FE" w:rsidRDefault="006661FE" w:rsidP="00BE2214">
      <w:pPr>
        <w:ind w:left="907"/>
        <w:jc w:val="both"/>
        <w:rPr>
          <w:rFonts w:ascii="Arial" w:hAnsi="Arial"/>
        </w:rPr>
      </w:pPr>
    </w:p>
    <w:p w14:paraId="76F4EDA6" w14:textId="77777777" w:rsidR="006661FE" w:rsidRDefault="006661FE" w:rsidP="00BE2214">
      <w:pPr>
        <w:pStyle w:val="1"/>
        <w:numPr>
          <w:ilvl w:val="0"/>
          <w:numId w:val="159"/>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2D4DE640" w14:textId="77777777" w:rsidR="006661FE" w:rsidRDefault="006661FE" w:rsidP="00BE2214">
      <w:pPr>
        <w:pStyle w:val="Heading3"/>
        <w:ind w:left="907" w:firstLine="709"/>
        <w:jc w:val="both"/>
      </w:pPr>
      <w:bookmarkStart w:id="141" w:name="_Toc49661112"/>
    </w:p>
    <w:p w14:paraId="2087034A" w14:textId="77EF6CE2" w:rsidR="006661FE" w:rsidRPr="00543982" w:rsidRDefault="006661FE" w:rsidP="00BE2214">
      <w:pPr>
        <w:pStyle w:val="Heading3"/>
        <w:ind w:left="907" w:firstLine="709"/>
        <w:jc w:val="both"/>
        <w:rPr>
          <w:rFonts w:ascii="Arial (W1)" w:hAnsi="Arial (W1)"/>
          <w:szCs w:val="20"/>
        </w:rPr>
      </w:pPr>
      <w:bookmarkStart w:id="142" w:name="_Toc274049684"/>
      <w:r w:rsidRPr="00543982">
        <w:rPr>
          <w:rFonts w:ascii="Arial" w:hAnsi="Arial" w:cs="Arial"/>
          <w:b/>
        </w:rPr>
        <w:t>The Expansion Constant</w:t>
      </w:r>
      <w:bookmarkEnd w:id="141"/>
      <w:bookmarkEnd w:id="142"/>
      <w:r w:rsidRPr="00543982">
        <w:rPr>
          <w:rFonts w:ascii="Arial (W1)" w:hAnsi="Arial (W1)"/>
          <w:szCs w:val="20"/>
        </w:rPr>
        <w:fldChar w:fldCharType="begin"/>
      </w:r>
      <w:r w:rsidRPr="00543982">
        <w:rPr>
          <w:rFonts w:ascii="Arial (W1)" w:hAnsi="Arial (W1)"/>
          <w:szCs w:val="20"/>
        </w:rPr>
        <w:instrText xml:space="preserve"> XE "Expansion Constant" </w:instrText>
      </w:r>
      <w:r w:rsidRPr="00543982">
        <w:rPr>
          <w:rFonts w:ascii="Arial (W1)" w:hAnsi="Arial (W1)"/>
          <w:szCs w:val="20"/>
        </w:rPr>
        <w:fldChar w:fldCharType="end"/>
      </w:r>
    </w:p>
    <w:p w14:paraId="7695DFC8" w14:textId="489D2D12" w:rsidR="006661FE" w:rsidRPr="0099632B" w:rsidRDefault="006661FE" w:rsidP="20E7E93E">
      <w:pPr>
        <w:pStyle w:val="1"/>
        <w:numPr>
          <w:ilvl w:val="0"/>
          <w:numId w:val="159"/>
        </w:numPr>
        <w:jc w:val="both"/>
        <w:rPr>
          <w:rFonts w:cs="Arial"/>
        </w:rPr>
      </w:pPr>
      <w:r w:rsidRPr="20E7E93E">
        <w:rPr>
          <w:rFonts w:cs="Arial"/>
        </w:rPr>
        <w:lastRenderedPageBreak/>
        <w:t>The expansion constant</w:t>
      </w:r>
      <w:ins w:id="143" w:author="Mott(ESO), Paul" w:date="2023-03-15T20:31:00Z">
        <w:r w:rsidR="00F30384" w:rsidRPr="20E7E93E">
          <w:rPr>
            <w:rFonts w:cs="Arial"/>
          </w:rPr>
          <w:t xml:space="preserve"> </w:t>
        </w:r>
        <w:bookmarkStart w:id="144" w:name="_Hlk129804736"/>
        <w:r w:rsidR="00F30384" w:rsidRPr="20E7E93E">
          <w:rPr>
            <w:rFonts w:cs="Arial"/>
          </w:rPr>
          <w:t xml:space="preserve">is calculated for </w:t>
        </w:r>
        <w:proofErr w:type="gramStart"/>
        <w:r w:rsidR="00F30384" w:rsidRPr="20E7E93E">
          <w:rPr>
            <w:rFonts w:cs="Arial"/>
          </w:rPr>
          <w:t>a number of</w:t>
        </w:r>
        <w:proofErr w:type="gramEnd"/>
        <w:r w:rsidR="00F30384" w:rsidRPr="20E7E93E">
          <w:rPr>
            <w:rFonts w:cs="Arial"/>
          </w:rPr>
          <w:t xml:space="preserve"> asset classes.  It is </w:t>
        </w:r>
      </w:ins>
      <w:del w:id="145" w:author="Mott(ESO), Paul" w:date="2023-03-15T20:31:00Z">
        <w:r w:rsidRPr="20E7E93E" w:rsidDel="006661FE">
          <w:rPr>
            <w:rFonts w:cs="Arial"/>
          </w:rPr>
          <w:delText xml:space="preserve">, </w:delText>
        </w:r>
      </w:del>
      <w:bookmarkEnd w:id="144"/>
      <w:r w:rsidRPr="20E7E93E">
        <w:rPr>
          <w:rFonts w:cs="Arial"/>
        </w:rPr>
        <w:t>expressed in £/MW</w:t>
      </w:r>
      <w:ins w:id="146" w:author="Mott(ESO), Paul" w:date="2023-03-15T19:26:00Z">
        <w:r w:rsidR="00011FBD" w:rsidRPr="20E7E93E">
          <w:rPr>
            <w:rFonts w:cs="Arial"/>
          </w:rPr>
          <w:t>/</w:t>
        </w:r>
      </w:ins>
      <w:r w:rsidRPr="20E7E93E">
        <w:rPr>
          <w:rFonts w:cs="Arial"/>
        </w:rPr>
        <w:t>km</w:t>
      </w:r>
      <w:r w:rsidRPr="20E7E93E">
        <w:rPr>
          <w:rFonts w:cs="Arial"/>
        </w:rPr>
        <w:fldChar w:fldCharType="begin"/>
      </w:r>
      <w:r w:rsidRPr="20E7E93E">
        <w:rPr>
          <w:rFonts w:cs="Arial"/>
        </w:rPr>
        <w:instrText xml:space="preserve"> XE "MWkm" </w:instrText>
      </w:r>
      <w:r w:rsidRPr="20E7E93E">
        <w:rPr>
          <w:rFonts w:cs="Arial"/>
        </w:rPr>
        <w:fldChar w:fldCharType="end"/>
      </w:r>
      <w:r w:rsidRPr="20E7E93E">
        <w:rPr>
          <w:rFonts w:cs="Arial"/>
        </w:rPr>
        <w:t xml:space="preserve">, </w:t>
      </w:r>
      <w:ins w:id="147" w:author="Mott(ESO), Paul" w:date="2023-03-15T20:31:00Z">
        <w:r w:rsidR="00F30384" w:rsidRPr="20E7E93E">
          <w:rPr>
            <w:rFonts w:cs="Arial"/>
          </w:rPr>
          <w:t xml:space="preserve">and </w:t>
        </w:r>
      </w:ins>
      <w:r w:rsidRPr="20E7E93E">
        <w:rPr>
          <w:rFonts w:cs="Arial"/>
        </w:rPr>
        <w:t xml:space="preserve">represents the </w:t>
      </w:r>
      <w:proofErr w:type="spellStart"/>
      <w:r w:rsidRPr="20E7E93E">
        <w:rPr>
          <w:rFonts w:cs="Arial"/>
        </w:rPr>
        <w:t>annuitised</w:t>
      </w:r>
      <w:proofErr w:type="spellEnd"/>
      <w:r w:rsidRPr="20E7E93E">
        <w:rPr>
          <w:rFonts w:cs="Arial"/>
        </w:rPr>
        <w:t xml:space="preserve"> value of the transmission infrastructure capital investment required to transport 1 MW over 1 km.</w:t>
      </w:r>
      <w:del w:id="148" w:author="Author">
        <w:r w:rsidRPr="20E7E93E" w:rsidDel="006661FE">
          <w:rPr>
            <w:rFonts w:cs="Arial"/>
          </w:rPr>
          <w:delText xml:space="preserve"> </w:delText>
        </w:r>
      </w:del>
      <w:r w:rsidRPr="20E7E93E">
        <w:rPr>
          <w:rFonts w:cs="Arial"/>
        </w:rPr>
        <w:t xml:space="preserve"> Its magnitude is derived from the projected cost</w:t>
      </w:r>
      <w:ins w:id="149" w:author="Author">
        <w:r w:rsidR="004E3922" w:rsidRPr="20E7E93E">
          <w:rPr>
            <w:rFonts w:cs="Arial"/>
          </w:rPr>
          <w:t>, expressed as £/MW/km,</w:t>
        </w:r>
      </w:ins>
      <w:del w:id="150" w:author="Author">
        <w:r w:rsidRPr="20E7E93E" w:rsidDel="004E3922">
          <w:rPr>
            <w:rFonts w:cs="Arial"/>
          </w:rPr>
          <w:delText xml:space="preserve"> </w:delText>
        </w:r>
        <w:r w:rsidRPr="20E7E93E" w:rsidDel="001142EC">
          <w:rPr>
            <w:rFonts w:cs="Arial"/>
          </w:rPr>
          <w:delText xml:space="preserve"> </w:delText>
        </w:r>
      </w:del>
      <w:r w:rsidRPr="20E7E93E">
        <w:rPr>
          <w:rFonts w:cs="Arial"/>
        </w:rPr>
        <w:t xml:space="preserve"> of </w:t>
      </w:r>
      <w:bookmarkStart w:id="151" w:name="_Hlk129804802"/>
      <w:ins w:id="152" w:author="Mott(ESO), Paul" w:date="2023-03-15T20:32:00Z">
        <w:r w:rsidR="00F30384" w:rsidRPr="20E7E93E">
          <w:rPr>
            <w:rFonts w:cs="Arial"/>
          </w:rPr>
          <w:t>new or reinforced circuit capacity</w:t>
        </w:r>
      </w:ins>
      <w:bookmarkEnd w:id="151"/>
      <w:del w:id="153" w:author="Mott(ESO), Paul" w:date="2023-03-15T20:32:00Z">
        <w:r w:rsidRPr="20E7E93E" w:rsidDel="006661FE">
          <w:rPr>
            <w:rFonts w:cs="Arial"/>
          </w:rPr>
          <w:delText>400kV overhead line</w:delText>
        </w:r>
      </w:del>
      <w:r w:rsidRPr="20E7E93E">
        <w:rPr>
          <w:rFonts w:cs="Arial"/>
        </w:rPr>
        <w:t>, including an estimate of the cost of capital, to provide for future system expansion</w:t>
      </w:r>
      <w:bookmarkStart w:id="154" w:name="_Hlk129804814"/>
      <w:r w:rsidRPr="20E7E93E">
        <w:rPr>
          <w:rFonts w:cs="Arial"/>
        </w:rPr>
        <w:t xml:space="preserve">. </w:t>
      </w:r>
      <w:ins w:id="155" w:author="Author">
        <w:r w:rsidR="00EA6B72" w:rsidRPr="20E7E93E">
          <w:rPr>
            <w:rFonts w:cs="Arial"/>
          </w:rPr>
          <w:t xml:space="preserve">This cost may be derived from the cost of </w:t>
        </w:r>
        <w:r w:rsidR="00C2487D" w:rsidRPr="20E7E93E">
          <w:rPr>
            <w:rFonts w:cs="Arial"/>
          </w:rPr>
          <w:t xml:space="preserve">a new line, </w:t>
        </w:r>
        <w:r w:rsidR="006659EC" w:rsidRPr="20E7E93E">
          <w:rPr>
            <w:rFonts w:cs="Arial"/>
          </w:rPr>
          <w:t xml:space="preserve">or from reinforcements, where a reinforcement is an </w:t>
        </w:r>
        <w:r w:rsidR="00CA71F8" w:rsidRPr="20E7E93E">
          <w:rPr>
            <w:rFonts w:cs="Arial"/>
          </w:rPr>
          <w:t>investment that add</w:t>
        </w:r>
        <w:r w:rsidR="00D0673D" w:rsidRPr="20E7E93E">
          <w:rPr>
            <w:rFonts w:cs="Arial"/>
          </w:rPr>
          <w:t>s</w:t>
        </w:r>
        <w:r w:rsidR="00CA71F8" w:rsidRPr="20E7E93E">
          <w:rPr>
            <w:rFonts w:cs="Arial"/>
          </w:rPr>
          <w:t xml:space="preserve"> to the capacity</w:t>
        </w:r>
        <w:r w:rsidR="00C2487D" w:rsidRPr="20E7E93E">
          <w:rPr>
            <w:rFonts w:cs="Arial"/>
          </w:rPr>
          <w:t xml:space="preserve"> </w:t>
        </w:r>
      </w:ins>
      <w:ins w:id="156" w:author="Mott(ESO), Paul" w:date="2023-03-14T23:36:00Z">
        <w:r w:rsidR="0052420C" w:rsidRPr="20E7E93E">
          <w:rPr>
            <w:rFonts w:cs="Arial"/>
          </w:rPr>
          <w:t xml:space="preserve">or life </w:t>
        </w:r>
      </w:ins>
      <w:ins w:id="157" w:author="Author">
        <w:r w:rsidR="00CA71F8" w:rsidRPr="20E7E93E">
          <w:rPr>
            <w:rFonts w:cs="Arial"/>
          </w:rPr>
          <w:t xml:space="preserve">of </w:t>
        </w:r>
      </w:ins>
      <w:del w:id="158" w:author="Author">
        <w:r w:rsidRPr="20E7E93E" w:rsidDel="00C2487D">
          <w:rPr>
            <w:rFonts w:cs="Arial"/>
          </w:rPr>
          <w:delText xml:space="preserve">to </w:delText>
        </w:r>
      </w:del>
      <w:ins w:id="159" w:author="Author">
        <w:r w:rsidR="00C2487D" w:rsidRPr="20E7E93E">
          <w:rPr>
            <w:rFonts w:cs="Arial"/>
          </w:rPr>
          <w:t>an existing line</w:t>
        </w:r>
        <w:r w:rsidR="00CA71F8" w:rsidRPr="20E7E93E">
          <w:rPr>
            <w:rFonts w:cs="Arial"/>
          </w:rPr>
          <w:t xml:space="preserve">, taking account of the years </w:t>
        </w:r>
        <w:proofErr w:type="gramStart"/>
        <w:r w:rsidR="00CA71F8" w:rsidRPr="20E7E93E">
          <w:rPr>
            <w:rFonts w:cs="Arial"/>
          </w:rPr>
          <w:t>for which</w:t>
        </w:r>
        <w:proofErr w:type="gramEnd"/>
        <w:r w:rsidR="00CA71F8" w:rsidRPr="20E7E93E">
          <w:rPr>
            <w:rFonts w:cs="Arial"/>
          </w:rPr>
          <w:t xml:space="preserve"> the new capacity will apply, the capacity added, and the length</w:t>
        </w:r>
        <w:r w:rsidR="00C2487D" w:rsidRPr="20E7E93E">
          <w:rPr>
            <w:rFonts w:cs="Arial"/>
          </w:rPr>
          <w:t xml:space="preserve">.  </w:t>
        </w:r>
      </w:ins>
      <w:ins w:id="160" w:author="Mott(ESO), Paul" w:date="2023-03-15T18:09:00Z">
        <w:r w:rsidR="00175A9A" w:rsidRPr="20E7E93E">
          <w:rPr>
            <w:rFonts w:cs="Arial"/>
            <w:b/>
            <w:bCs/>
          </w:rPr>
          <w:t xml:space="preserve">  </w:t>
        </w:r>
        <w:bookmarkStart w:id="161" w:name="_Hlk129807323"/>
        <w:r w:rsidR="00175A9A">
          <w:t xml:space="preserve">Reinforcements to existing circuits that add neither life nor capacity, will be ignored.  </w:t>
        </w:r>
      </w:ins>
      <w:ins w:id="162" w:author="Mott(ESO), Paul" w:date="2023-03-15T20:26:00Z">
        <w:r w:rsidR="00F30384">
          <w:t>For reinforcem</w:t>
        </w:r>
      </w:ins>
      <w:ins w:id="163" w:author="Mott(ESO), Paul" w:date="2023-03-15T20:27:00Z">
        <w:r w:rsidR="00F30384">
          <w:t xml:space="preserve">ents, account is taken of the remaining asset life prior to the investment, and of the new remaining asset life after the investment.  </w:t>
        </w:r>
        <w:bookmarkStart w:id="164" w:name="_Hlk129808966"/>
        <w:r w:rsidR="00F30384" w:rsidRPr="20E7E93E">
          <w:rPr>
            <w:rFonts w:cs="Arial"/>
          </w:rPr>
          <w:t xml:space="preserve">For any investment for which the </w:t>
        </w:r>
      </w:ins>
      <w:ins w:id="165" w:author="Mott(ESO), Paul" w:date="2023-04-18T19:41:00Z">
        <w:r w:rsidR="00952DCB" w:rsidRPr="20E7E93E">
          <w:rPr>
            <w:rFonts w:cs="Arial"/>
            <w:b/>
            <w:bCs/>
          </w:rPr>
          <w:t>Onshore Transmission</w:t>
        </w:r>
        <w:r w:rsidR="00952DCB" w:rsidRPr="20E7E93E">
          <w:rPr>
            <w:rFonts w:cs="Arial"/>
          </w:rPr>
          <w:t xml:space="preserve"> </w:t>
        </w:r>
        <w:r w:rsidR="00952DCB" w:rsidRPr="20E7E93E">
          <w:rPr>
            <w:b/>
            <w:bCs/>
          </w:rPr>
          <w:t>Licen</w:t>
        </w:r>
      </w:ins>
      <w:ins w:id="166" w:author="Aristodemou, Alex - UK Legal" w:date="2023-04-21T07:46:00Z">
        <w:r w:rsidR="2A3995DD" w:rsidRPr="20E7E93E">
          <w:rPr>
            <w:b/>
            <w:bCs/>
          </w:rPr>
          <w:t>s</w:t>
        </w:r>
      </w:ins>
      <w:ins w:id="167" w:author="Mott(ESO), Paul" w:date="2023-04-18T19:41:00Z">
        <w:del w:id="168" w:author="Aristodemou, Alex - UK Legal" w:date="2023-04-21T07:46:00Z">
          <w:r w:rsidRPr="20E7E93E" w:rsidDel="00952DCB">
            <w:rPr>
              <w:b/>
              <w:bCs/>
            </w:rPr>
            <w:delText>c</w:delText>
          </w:r>
        </w:del>
        <w:r w:rsidR="00952DCB" w:rsidRPr="20E7E93E">
          <w:rPr>
            <w:b/>
            <w:bCs/>
          </w:rPr>
          <w:t xml:space="preserve">ee </w:t>
        </w:r>
        <w:r w:rsidR="00952DCB">
          <w:t>i</w:t>
        </w:r>
      </w:ins>
      <w:ins w:id="169" w:author="Mott(ESO), Paul" w:date="2023-03-15T20:28:00Z">
        <w:r w:rsidR="00F30384" w:rsidRPr="20E7E93E">
          <w:rPr>
            <w:rFonts w:cs="Arial"/>
          </w:rPr>
          <w:t xml:space="preserve">s </w:t>
        </w:r>
      </w:ins>
      <w:ins w:id="170" w:author="Mott(ESO), Paul" w:date="2023-03-15T20:27:00Z">
        <w:r w:rsidR="00F30384" w:rsidRPr="20E7E93E">
          <w:rPr>
            <w:rFonts w:cs="Arial"/>
          </w:rPr>
          <w:t xml:space="preserve">unable to give </w:t>
        </w:r>
      </w:ins>
      <w:ins w:id="171" w:author="Mott(ESO), Paul" w:date="2023-03-15T20:28:00Z">
        <w:r w:rsidR="00F30384" w:rsidRPr="20E7E93E">
          <w:rPr>
            <w:rFonts w:cs="Arial"/>
            <w:b/>
            <w:bCs/>
          </w:rPr>
          <w:t xml:space="preserve">The Company </w:t>
        </w:r>
      </w:ins>
      <w:ins w:id="172" w:author="Mott(ESO), Paul" w:date="2023-03-15T20:27:00Z">
        <w:r w:rsidR="00F30384" w:rsidRPr="20E7E93E">
          <w:rPr>
            <w:rFonts w:cs="Arial"/>
          </w:rPr>
          <w:t>t</w:t>
        </w:r>
      </w:ins>
      <w:ins w:id="173" w:author="Mott(ESO), Paul" w:date="2023-03-15T20:28:00Z">
        <w:r w:rsidR="00F30384" w:rsidRPr="20E7E93E">
          <w:rPr>
            <w:rFonts w:cs="Arial"/>
          </w:rPr>
          <w:t>he remaining life before the investment</w:t>
        </w:r>
      </w:ins>
      <w:ins w:id="174" w:author="Mott(ESO), Paul" w:date="2023-04-20T21:08:00Z">
        <w:r w:rsidR="00E20110" w:rsidRPr="20E7E93E">
          <w:rPr>
            <w:rFonts w:cs="Arial"/>
          </w:rPr>
          <w:t xml:space="preserve"> was made</w:t>
        </w:r>
      </w:ins>
      <w:ins w:id="175" w:author="Mott(ESO), Paul" w:date="2023-03-15T20:28:00Z">
        <w:r w:rsidR="00F30384" w:rsidRPr="20E7E93E">
          <w:rPr>
            <w:rFonts w:cs="Arial"/>
          </w:rPr>
          <w:t>, a default assumption of 0 years of remaining life will be appl</w:t>
        </w:r>
      </w:ins>
      <w:ins w:id="176" w:author="Mott(ESO), Paul" w:date="2023-03-15T20:29:00Z">
        <w:r w:rsidR="00F30384" w:rsidRPr="20E7E93E">
          <w:rPr>
            <w:rFonts w:cs="Arial"/>
          </w:rPr>
          <w:t xml:space="preserve">ied.  For any investment for which the </w:t>
        </w:r>
      </w:ins>
      <w:ins w:id="177" w:author="Mott(ESO), Paul" w:date="2023-04-18T19:42:00Z">
        <w:r w:rsidR="00B92ED2" w:rsidRPr="20E7E93E">
          <w:rPr>
            <w:rFonts w:cs="Arial"/>
            <w:b/>
            <w:bCs/>
          </w:rPr>
          <w:t>Onshore Transmission</w:t>
        </w:r>
        <w:r w:rsidR="00B92ED2" w:rsidRPr="20E7E93E">
          <w:rPr>
            <w:rFonts w:cs="Arial"/>
          </w:rPr>
          <w:t xml:space="preserve"> </w:t>
        </w:r>
        <w:r w:rsidR="00B92ED2" w:rsidRPr="20E7E93E">
          <w:rPr>
            <w:b/>
            <w:bCs/>
          </w:rPr>
          <w:t>Licen</w:t>
        </w:r>
        <w:del w:id="178" w:author="Aristodemou, Alex - UK Legal" w:date="2023-04-21T07:46:00Z">
          <w:r w:rsidRPr="20E7E93E" w:rsidDel="00B92ED2">
            <w:rPr>
              <w:b/>
              <w:bCs/>
            </w:rPr>
            <w:delText>c</w:delText>
          </w:r>
        </w:del>
      </w:ins>
      <w:ins w:id="179" w:author="Aristodemou, Alex - UK Legal" w:date="2023-04-21T07:46:00Z">
        <w:r w:rsidR="03585197" w:rsidRPr="20E7E93E">
          <w:rPr>
            <w:b/>
            <w:bCs/>
          </w:rPr>
          <w:t>s</w:t>
        </w:r>
      </w:ins>
      <w:ins w:id="180" w:author="Mott(ESO), Paul" w:date="2023-04-18T19:42:00Z">
        <w:r w:rsidR="00B92ED2" w:rsidRPr="20E7E93E">
          <w:rPr>
            <w:b/>
            <w:bCs/>
          </w:rPr>
          <w:t xml:space="preserve">ee </w:t>
        </w:r>
      </w:ins>
      <w:ins w:id="181" w:author="Mott(ESO), Paul" w:date="2023-03-15T20:29:00Z">
        <w:r w:rsidR="00F30384" w:rsidRPr="20E7E93E">
          <w:rPr>
            <w:rFonts w:cs="Arial"/>
          </w:rPr>
          <w:t xml:space="preserve">is unable to give </w:t>
        </w:r>
        <w:r w:rsidR="00F30384" w:rsidRPr="20E7E93E">
          <w:rPr>
            <w:rFonts w:cs="Arial"/>
            <w:b/>
            <w:bCs/>
          </w:rPr>
          <w:t xml:space="preserve">The Company </w:t>
        </w:r>
        <w:r w:rsidR="00F30384" w:rsidRPr="20E7E93E">
          <w:rPr>
            <w:rFonts w:cs="Arial"/>
          </w:rPr>
          <w:t>the remaining life after the investment was made, a default assumption of 45 years of remaining life will be applied</w:t>
        </w:r>
        <w:bookmarkEnd w:id="154"/>
        <w:bookmarkEnd w:id="164"/>
        <w:r w:rsidR="00F30384" w:rsidRPr="20E7E93E">
          <w:rPr>
            <w:rFonts w:cs="Arial"/>
          </w:rPr>
          <w:t xml:space="preserve">.  </w:t>
        </w:r>
      </w:ins>
      <w:bookmarkEnd w:id="161"/>
    </w:p>
    <w:p w14:paraId="6EB6FACF" w14:textId="77777777" w:rsidR="006661FE" w:rsidRPr="0099632B" w:rsidRDefault="006661FE" w:rsidP="00F421A7">
      <w:pPr>
        <w:pStyle w:val="1"/>
        <w:ind w:left="907"/>
        <w:jc w:val="both"/>
        <w:rPr>
          <w:rFonts w:cs="Arial"/>
          <w:szCs w:val="22"/>
        </w:rPr>
      </w:pPr>
    </w:p>
    <w:p w14:paraId="7CC0BA7A" w14:textId="77777777" w:rsidR="006661FE" w:rsidRPr="00824A12" w:rsidRDefault="006661FE" w:rsidP="00F421A7">
      <w:pPr>
        <w:pStyle w:val="1"/>
        <w:numPr>
          <w:ilvl w:val="0"/>
          <w:numId w:val="159"/>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95</w:t>
      </w:r>
      <w:r w:rsidRPr="00824A12">
        <w:rPr>
          <w:rFonts w:cs="Arial"/>
          <w:szCs w:val="22"/>
        </w:rPr>
        <w:t xml:space="preserve"> – </w:t>
      </w:r>
      <w:r w:rsidRPr="009B0384">
        <w:rPr>
          <w:rFonts w:cs="Arial"/>
          <w:szCs w:val="22"/>
        </w:rPr>
        <w:t>14.15</w:t>
      </w:r>
      <w:r w:rsidR="00A159A2" w:rsidRPr="00A159A2">
        <w:rPr>
          <w:rFonts w:cs="Arial"/>
          <w:szCs w:val="22"/>
        </w:rPr>
        <w:t>.11</w:t>
      </w:r>
      <w:r w:rsidR="00A159A2">
        <w:rPr>
          <w:rFonts w:cs="Arial"/>
          <w:szCs w:val="22"/>
        </w:rPr>
        <w:t>7</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A159A2">
        <w:rPr>
          <w:rFonts w:cs="Arial"/>
          <w:szCs w:val="22"/>
        </w:rPr>
        <w:t>3</w:t>
      </w:r>
      <w:r w:rsidRPr="009B0384">
        <w:rPr>
          <w:rFonts w:cs="Arial"/>
          <w:szCs w:val="22"/>
        </w:rPr>
        <w:t>.</w:t>
      </w:r>
    </w:p>
    <w:p w14:paraId="08BECE17" w14:textId="77777777" w:rsidR="006661FE" w:rsidRPr="00BF295A" w:rsidRDefault="006661FE" w:rsidP="00F421A7">
      <w:pPr>
        <w:pStyle w:val="1"/>
        <w:ind w:left="907"/>
        <w:jc w:val="both"/>
        <w:rPr>
          <w:rFonts w:cs="Arial"/>
          <w:szCs w:val="22"/>
        </w:rPr>
      </w:pPr>
    </w:p>
    <w:p w14:paraId="1AF4EDE6" w14:textId="4B8980BA" w:rsidR="006661FE" w:rsidRPr="0099632B" w:rsidDel="00723F75" w:rsidRDefault="006661FE" w:rsidP="00723F75">
      <w:pPr>
        <w:pStyle w:val="1"/>
        <w:numPr>
          <w:ilvl w:val="0"/>
          <w:numId w:val="159"/>
        </w:numPr>
        <w:ind w:left="907"/>
        <w:jc w:val="both"/>
        <w:rPr>
          <w:del w:id="182" w:author="Mott(ESO), Paul" w:date="2023-06-14T18:43:00Z"/>
          <w:rFonts w:cs="Arial"/>
          <w:szCs w:val="22"/>
        </w:rPr>
      </w:pPr>
      <w:r w:rsidRPr="00723F75">
        <w:rPr>
          <w:rFonts w:cs="Arial"/>
          <w:szCs w:val="22"/>
        </w:rPr>
        <w:t xml:space="preserve">The transmission infrastructure capital costs used in the calculation of the expansion constant </w:t>
      </w:r>
      <w:del w:id="183" w:author="Mott(ESO), Paul" w:date="2023-06-14T18:44:00Z">
        <w:r w:rsidRPr="00723F75" w:rsidDel="00216DE0">
          <w:rPr>
            <w:rFonts w:cs="Arial"/>
            <w:szCs w:val="22"/>
          </w:rPr>
          <w:delText xml:space="preserve">are provided via an externally audited process. They also </w:delText>
        </w:r>
      </w:del>
      <w:r w:rsidRPr="00723F75">
        <w:rPr>
          <w:rFonts w:cs="Arial"/>
          <w:szCs w:val="22"/>
        </w:rPr>
        <w:t xml:space="preserve">include information provided from all onshore Transmission Owners (TOs). </w:t>
      </w:r>
      <w:ins w:id="184" w:author="Mott(ESO), Paul" w:date="2023-06-14T18:42:00Z">
        <w:r w:rsidR="007D2419" w:rsidRPr="00446489">
          <w:rPr>
            <w:rFonts w:cs="Arial"/>
            <w:szCs w:val="22"/>
            <w:highlight w:val="lightGray"/>
          </w:rPr>
          <w:t>The onshore Transmission Owners also provide circuit length data from the Transmission Price Contro</w:t>
        </w:r>
        <w:r w:rsidR="007D2419" w:rsidRPr="00D83465">
          <w:rPr>
            <w:rFonts w:cs="Arial"/>
            <w:szCs w:val="22"/>
            <w:highlight w:val="yellow"/>
          </w:rPr>
          <w:t>l</w:t>
        </w:r>
        <w:r w:rsidR="007D2419" w:rsidRPr="00723F75">
          <w:rPr>
            <w:rFonts w:cs="Arial"/>
            <w:szCs w:val="22"/>
          </w:rPr>
          <w:t xml:space="preserve">.  </w:t>
        </w:r>
      </w:ins>
      <w:del w:id="185" w:author="Mott(ESO), Paul" w:date="2023-06-14T18:43:00Z">
        <w:r w:rsidRPr="0099632B" w:rsidDel="00723F75">
          <w:rPr>
            <w:rFonts w:cs="Arial"/>
            <w:szCs w:val="22"/>
          </w:rPr>
          <w:delText xml:space="preserve">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delText>
        </w:r>
        <w:r w:rsidDel="00723F75">
          <w:rPr>
            <w:rFonts w:cs="Arial"/>
            <w:szCs w:val="22"/>
          </w:rPr>
          <w:delText>The Company</w:delText>
        </w:r>
        <w:r w:rsidRPr="0099632B" w:rsidDel="00723F75">
          <w:rPr>
            <w:rFonts w:cs="Arial"/>
            <w:szCs w:val="22"/>
          </w:rPr>
          <w:delText>’s best view; however it is considered as commercially sensitive and is therefore treated as confidential. The calculation of the expansion constant also relies on a significant amount of transmission asset information, much of which is provided in the Seven Year Statement.</w:delText>
        </w:r>
      </w:del>
    </w:p>
    <w:p w14:paraId="4157441B" w14:textId="77777777" w:rsidR="006661FE" w:rsidRPr="00723F75" w:rsidRDefault="006661FE" w:rsidP="00D83465">
      <w:pPr>
        <w:pStyle w:val="1"/>
        <w:ind w:left="907"/>
        <w:jc w:val="both"/>
        <w:rPr>
          <w:rFonts w:cs="Arial"/>
          <w:szCs w:val="22"/>
        </w:rPr>
      </w:pPr>
    </w:p>
    <w:p w14:paraId="4BDC9873" w14:textId="4E41044A" w:rsidR="006661FE" w:rsidRDefault="006661FE" w:rsidP="00F421A7">
      <w:pPr>
        <w:pStyle w:val="1"/>
        <w:numPr>
          <w:ilvl w:val="0"/>
          <w:numId w:val="159"/>
        </w:numPr>
        <w:jc w:val="both"/>
        <w:rPr>
          <w:ins w:id="186" w:author="Mott(ESO), Paul" w:date="2023-06-14T22:05:00Z"/>
          <w:rFonts w:cs="Arial"/>
          <w:szCs w:val="22"/>
        </w:rPr>
      </w:pPr>
      <w:r w:rsidRPr="0099632B">
        <w:rPr>
          <w:rFonts w:cs="Arial"/>
          <w:szCs w:val="22"/>
        </w:rPr>
        <w:t xml:space="preserve">For each circuit type </w:t>
      </w:r>
      <w:ins w:id="187" w:author="Mott(ESO), Paul" w:date="2023-03-14T23:34:00Z">
        <w:r w:rsidR="00BB6CDD">
          <w:rPr>
            <w:rFonts w:cs="Arial"/>
            <w:szCs w:val="22"/>
          </w:rPr>
          <w:t xml:space="preserve">(line or cable) </w:t>
        </w:r>
      </w:ins>
      <w:r w:rsidRPr="0099632B">
        <w:rPr>
          <w:rFonts w:cs="Arial"/>
          <w:szCs w:val="22"/>
        </w:rPr>
        <w:t xml:space="preserve">and voltage </w:t>
      </w:r>
      <w:ins w:id="188" w:author="Mott(ESO), Paul" w:date="2023-03-14T23:34:00Z">
        <w:r w:rsidR="00BB6CDD">
          <w:rPr>
            <w:rFonts w:cs="Arial"/>
            <w:szCs w:val="22"/>
          </w:rPr>
          <w:t xml:space="preserve">(each “asset type”) </w:t>
        </w:r>
      </w:ins>
      <w:r>
        <w:rPr>
          <w:rFonts w:cs="Arial"/>
          <w:szCs w:val="22"/>
        </w:rPr>
        <w:t xml:space="preserve">used onshore, </w:t>
      </w:r>
      <w:r w:rsidRPr="0099632B">
        <w:rPr>
          <w:rFonts w:cs="Arial"/>
          <w:szCs w:val="22"/>
        </w:rPr>
        <w:t xml:space="preserve">an individual calculation is carried out </w:t>
      </w:r>
      <w:ins w:id="189" w:author="Mott(ESO), Paul" w:date="2023-06-14T18:51:00Z">
        <w:r w:rsidR="00F94D22" w:rsidRPr="00512091">
          <w:rPr>
            <w:rFonts w:cs="Arial"/>
            <w:szCs w:val="22"/>
            <w:highlight w:val="lightGray"/>
          </w:rPr>
          <w:t>as described in 14.15.63</w:t>
        </w:r>
        <w:r w:rsidR="00A65338" w:rsidRPr="00512091">
          <w:rPr>
            <w:rFonts w:cs="Arial"/>
            <w:szCs w:val="22"/>
            <w:highlight w:val="lightGray"/>
          </w:rPr>
          <w:t xml:space="preserve"> to</w:t>
        </w:r>
      </w:ins>
      <w:ins w:id="190" w:author="Mott(ESO), Paul" w:date="2023-06-14T18:52:00Z">
        <w:r w:rsidR="00A65338" w:rsidRPr="00512091">
          <w:rPr>
            <w:rFonts w:cs="Arial"/>
            <w:szCs w:val="22"/>
            <w:highlight w:val="lightGray"/>
          </w:rPr>
          <w:t xml:space="preserve"> 14.15.</w:t>
        </w:r>
      </w:ins>
      <w:ins w:id="191" w:author="Mott(ESO), Paul" w:date="2023-06-14T19:06:00Z">
        <w:r w:rsidR="002426C7">
          <w:rPr>
            <w:rFonts w:cs="Arial"/>
            <w:szCs w:val="22"/>
          </w:rPr>
          <w:t>73</w:t>
        </w:r>
      </w:ins>
      <w:ins w:id="192" w:author="Mott(ESO), Paul" w:date="2023-06-14T18:52:00Z">
        <w:r w:rsidR="00A65338">
          <w:rPr>
            <w:rFonts w:cs="Arial"/>
            <w:szCs w:val="22"/>
          </w:rPr>
          <w:t xml:space="preserve"> </w:t>
        </w:r>
      </w:ins>
      <w:r w:rsidRPr="0099632B">
        <w:rPr>
          <w:rFonts w:cs="Arial"/>
          <w:szCs w:val="22"/>
        </w:rPr>
        <w:t>to establish a £/MW</w:t>
      </w:r>
      <w:ins w:id="193" w:author="Author">
        <w:r w:rsidR="006B5270">
          <w:rPr>
            <w:rFonts w:cs="Arial"/>
            <w:szCs w:val="22"/>
          </w:rPr>
          <w:t>/</w:t>
        </w:r>
      </w:ins>
      <w:r w:rsidRPr="0099632B">
        <w:rPr>
          <w:rFonts w:cs="Arial"/>
          <w:szCs w:val="22"/>
        </w:rPr>
        <w:t xml:space="preserve">km figure, </w:t>
      </w:r>
      <w:del w:id="194" w:author="Mott(ESO), Paul" w:date="2023-04-18T19:42:00Z">
        <w:r w:rsidRPr="0099632B" w:rsidDel="007748A1">
          <w:rPr>
            <w:rFonts w:cs="Arial"/>
            <w:szCs w:val="22"/>
          </w:rPr>
          <w:delText xml:space="preserve">normalised against the 400KV overhead line (OHL) figure, </w:delText>
        </w:r>
      </w:del>
      <w:r w:rsidRPr="0099632B">
        <w:rPr>
          <w:rFonts w:cs="Arial"/>
          <w:szCs w:val="22"/>
        </w:rPr>
        <w:t xml:space="preserve">these </w:t>
      </w:r>
      <w:r w:rsidRPr="00824A12">
        <w:rPr>
          <w:rFonts w:cs="Arial"/>
          <w:szCs w:val="22"/>
        </w:rPr>
        <w:t xml:space="preserve">provide the basis of the </w:t>
      </w:r>
      <w:r w:rsidRPr="00BF295A">
        <w:rPr>
          <w:rFonts w:cs="Arial"/>
          <w:szCs w:val="22"/>
        </w:rPr>
        <w:t xml:space="preserve">onshore circuit expansion </w:t>
      </w:r>
      <w:del w:id="195" w:author="Mott(ESO), Paul" w:date="2023-03-14T23:32:00Z">
        <w:r w:rsidRPr="00BF295A" w:rsidDel="00C95B53">
          <w:rPr>
            <w:rFonts w:cs="Arial"/>
            <w:szCs w:val="22"/>
          </w:rPr>
          <w:delText xml:space="preserve">factors </w:delText>
        </w:r>
      </w:del>
      <w:ins w:id="196" w:author="Mott(ESO), Paul" w:date="2023-03-14T23:32:00Z">
        <w:r w:rsidR="00C95B53">
          <w:rPr>
            <w:rFonts w:cs="Arial"/>
            <w:szCs w:val="22"/>
          </w:rPr>
          <w:t>constants</w:t>
        </w:r>
        <w:r w:rsidR="00C95B53" w:rsidRPr="00BF295A">
          <w:rPr>
            <w:rFonts w:cs="Arial"/>
            <w:szCs w:val="22"/>
          </w:rPr>
          <w:t xml:space="preserve"> </w:t>
        </w:r>
      </w:ins>
      <w:ins w:id="197" w:author="Mott(ESO), Paul" w:date="2023-03-14T23:34:00Z">
        <w:r w:rsidR="00BB6CDD">
          <w:rPr>
            <w:rFonts w:cs="Arial"/>
            <w:szCs w:val="22"/>
          </w:rPr>
          <w:t xml:space="preserve">for each asset type </w:t>
        </w:r>
      </w:ins>
      <w:r w:rsidRPr="00BF295A">
        <w:rPr>
          <w:rFonts w:cs="Arial"/>
          <w:szCs w:val="22"/>
        </w:rPr>
        <w:t xml:space="preserve">discussed in </w:t>
      </w:r>
      <w:r w:rsidRPr="009B0384">
        <w:rPr>
          <w:rFonts w:cs="Arial"/>
          <w:szCs w:val="22"/>
        </w:rPr>
        <w:t>14.15.</w:t>
      </w:r>
      <w:r w:rsidR="00824A12" w:rsidRPr="009B0384">
        <w:rPr>
          <w:rFonts w:cs="Arial"/>
          <w:szCs w:val="22"/>
        </w:rPr>
        <w:t>7</w:t>
      </w:r>
      <w:ins w:id="198" w:author="Author">
        <w:r w:rsidR="00C67840">
          <w:rPr>
            <w:rFonts w:cs="Arial"/>
            <w:szCs w:val="22"/>
          </w:rPr>
          <w:t>4</w:t>
        </w:r>
      </w:ins>
      <w:del w:id="199" w:author="Author">
        <w:r w:rsidR="00824A12" w:rsidRPr="009B0384" w:rsidDel="00C67840">
          <w:rPr>
            <w:rFonts w:cs="Arial"/>
            <w:szCs w:val="22"/>
          </w:rPr>
          <w:delText>0</w:delText>
        </w:r>
      </w:del>
      <w:r w:rsidRPr="009B0384">
        <w:rPr>
          <w:rFonts w:cs="Arial"/>
          <w:szCs w:val="22"/>
        </w:rPr>
        <w:t xml:space="preserve"> –</w:t>
      </w:r>
      <w:r w:rsidR="006765D4" w:rsidRPr="009B0384">
        <w:rPr>
          <w:rFonts w:cs="Arial"/>
          <w:szCs w:val="22"/>
        </w:rPr>
        <w:t xml:space="preserve"> 14.15.</w:t>
      </w:r>
      <w:ins w:id="200" w:author="Author">
        <w:r w:rsidR="00C67840">
          <w:rPr>
            <w:rFonts w:cs="Arial"/>
            <w:szCs w:val="22"/>
          </w:rPr>
          <w:t>8</w:t>
        </w:r>
      </w:ins>
      <w:ins w:id="201" w:author="Mott(ESO), Paul" w:date="2023-04-18T19:43:00Z">
        <w:r w:rsidR="00EE1DCA">
          <w:rPr>
            <w:rFonts w:cs="Arial"/>
            <w:szCs w:val="22"/>
          </w:rPr>
          <w:t>7</w:t>
        </w:r>
      </w:ins>
      <w:ins w:id="202" w:author="Author">
        <w:del w:id="203" w:author="Mott(ESO), Paul" w:date="2023-04-18T19:43:00Z">
          <w:r w:rsidR="00C67840" w:rsidDel="00EE1DCA">
            <w:rPr>
              <w:rFonts w:cs="Arial"/>
              <w:szCs w:val="22"/>
            </w:rPr>
            <w:delText>3</w:delText>
          </w:r>
        </w:del>
      </w:ins>
      <w:del w:id="204" w:author="Author">
        <w:r w:rsidR="00CB05E6" w:rsidDel="00C67840">
          <w:rPr>
            <w:rFonts w:cs="Arial"/>
            <w:szCs w:val="22"/>
          </w:rPr>
          <w:delText>77</w:delText>
        </w:r>
      </w:del>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r w:rsidRPr="00BF295A">
        <w:rPr>
          <w:rFonts w:cs="Arial"/>
          <w:szCs w:val="22"/>
        </w:rPr>
        <w:t>MVA</w:t>
      </w:r>
      <w:ins w:id="205" w:author="Author">
        <w:r w:rsidR="006A2C6C">
          <w:rPr>
            <w:rFonts w:cs="Arial"/>
            <w:szCs w:val="22"/>
          </w:rPr>
          <w:t>/</w:t>
        </w:r>
      </w:ins>
      <w:r w:rsidRPr="00BF295A">
        <w:rPr>
          <w:rFonts w:cs="Arial"/>
          <w:szCs w:val="22"/>
        </w:rPr>
        <w:t>km to £/MW</w:t>
      </w:r>
      <w:ins w:id="206" w:author="Author">
        <w:r w:rsidR="006A2C6C">
          <w:rPr>
            <w:rFonts w:cs="Arial"/>
            <w:szCs w:val="22"/>
          </w:rPr>
          <w:t>/</w:t>
        </w:r>
      </w:ins>
      <w:r w:rsidRPr="00BF295A">
        <w:rPr>
          <w:rFonts w:cs="Arial"/>
          <w:szCs w:val="22"/>
        </w:rPr>
        <w:t xml:space="preserve">km. This reflects </w:t>
      </w:r>
      <w:del w:id="207" w:author="Author">
        <w:r w:rsidRPr="00BF295A" w:rsidDel="00233F8F">
          <w:rPr>
            <w:rFonts w:cs="Arial"/>
            <w:szCs w:val="22"/>
          </w:rPr>
          <w:delText xml:space="preserve">that </w:delText>
        </w:r>
      </w:del>
      <w:r w:rsidRPr="00BF295A">
        <w:rPr>
          <w:rFonts w:cs="Arial"/>
          <w:szCs w:val="22"/>
        </w:rPr>
        <w:t xml:space="preserve">the fact </w:t>
      </w:r>
      <w:ins w:id="208" w:author="Author">
        <w:r w:rsidR="00233F8F">
          <w:rPr>
            <w:rFonts w:cs="Arial"/>
            <w:szCs w:val="22"/>
          </w:rPr>
          <w:t xml:space="preserve">that </w:t>
        </w:r>
      </w:ins>
      <w:r w:rsidRPr="00BF295A">
        <w:rPr>
          <w:rFonts w:cs="Arial"/>
          <w:szCs w:val="22"/>
        </w:rPr>
        <w:t>tariffs and charges are based on real power.</w:t>
      </w:r>
    </w:p>
    <w:p w14:paraId="315E2AD3" w14:textId="77777777" w:rsidR="00F67F59" w:rsidRDefault="00F67F59" w:rsidP="00AD18B0">
      <w:pPr>
        <w:pStyle w:val="ListParagraph"/>
        <w:rPr>
          <w:ins w:id="209" w:author="Mott(ESO), Paul" w:date="2023-06-14T22:05:00Z"/>
          <w:rFonts w:cs="Arial"/>
          <w:szCs w:val="22"/>
        </w:rPr>
      </w:pPr>
    </w:p>
    <w:p w14:paraId="4D206BD0" w14:textId="127C7A11" w:rsidR="00F67F59" w:rsidRPr="000E268E" w:rsidDel="00FF7CFA" w:rsidRDefault="00F67F59" w:rsidP="00FF7CFA">
      <w:pPr>
        <w:pStyle w:val="1"/>
        <w:numPr>
          <w:ilvl w:val="0"/>
          <w:numId w:val="159"/>
        </w:numPr>
        <w:jc w:val="both"/>
        <w:rPr>
          <w:ins w:id="210" w:author="Mott(ESO), Paul" w:date="2023-06-14T22:05:00Z"/>
          <w:del w:id="211" w:author="Mott(ESO), Paul" w:date="2023-06-14T22:25:00Z"/>
          <w:rFonts w:cs="Arial"/>
          <w:szCs w:val="22"/>
          <w:highlight w:val="lightGray"/>
        </w:rPr>
      </w:pPr>
      <w:ins w:id="212" w:author="Mott(ESO), Paul" w:date="2023-06-14T22:05:00Z">
        <w:del w:id="213" w:author="Mott(ESO), Paul" w:date="2023-06-14T22:25:00Z">
          <w:r w:rsidRPr="000E268E" w:rsidDel="00FF7CFA">
            <w:rPr>
              <w:rFonts w:cs="Arial"/>
              <w:szCs w:val="22"/>
              <w:highlight w:val="lightGray"/>
            </w:rPr>
            <w:delText xml:space="preserve">For </w:delText>
          </w:r>
        </w:del>
      </w:ins>
      <w:ins w:id="214" w:author="Mott(ESO), Paul" w:date="2023-06-14T22:25:00Z">
        <w:r w:rsidR="00FF7CFA" w:rsidRPr="000E268E">
          <w:rPr>
            <w:rFonts w:cs="Arial"/>
            <w:szCs w:val="22"/>
            <w:highlight w:val="lightGray"/>
          </w:rPr>
          <w:t xml:space="preserve">Projects are divided into </w:t>
        </w:r>
      </w:ins>
      <w:ins w:id="215" w:author="Mott(ESO), Paul" w:date="2023-06-14T22:05:00Z">
        <w:del w:id="216" w:author="Mott(ESO), Paul" w:date="2023-06-14T22:25:00Z">
          <w:r w:rsidRPr="000E268E" w:rsidDel="00FF7CFA">
            <w:rPr>
              <w:rFonts w:cs="Arial"/>
              <w:szCs w:val="22"/>
              <w:highlight w:val="lightGray"/>
            </w:rPr>
            <w:delText>e</w:delText>
          </w:r>
        </w:del>
        <w:r w:rsidRPr="000E268E">
          <w:rPr>
            <w:rFonts w:cs="Arial"/>
            <w:szCs w:val="22"/>
            <w:highlight w:val="lightGray"/>
          </w:rPr>
          <w:t xml:space="preserve">ach voltage (400kV, 275kV and 132 kV) </w:t>
        </w:r>
        <w:del w:id="217" w:author="Mott(ESO), Paul" w:date="2023-06-14T22:25:00Z">
          <w:r w:rsidRPr="000E268E" w:rsidDel="00FF7CFA">
            <w:rPr>
              <w:rFonts w:cs="Arial"/>
              <w:szCs w:val="22"/>
              <w:highlight w:val="lightGray"/>
            </w:rPr>
            <w:delText>the</w:delText>
          </w:r>
        </w:del>
      </w:ins>
      <w:ins w:id="218" w:author="Mott(ESO), Paul" w:date="2023-06-14T22:25:00Z">
        <w:r w:rsidR="00FF7CFA" w:rsidRPr="000E268E">
          <w:rPr>
            <w:rFonts w:cs="Arial"/>
            <w:szCs w:val="22"/>
            <w:highlight w:val="lightGray"/>
          </w:rPr>
          <w:t xml:space="preserve">and further divided into overhead lines or underground cables, to create </w:t>
        </w:r>
        <w:proofErr w:type="spellStart"/>
        <w:r w:rsidR="00FF7CFA" w:rsidRPr="000E268E">
          <w:rPr>
            <w:rFonts w:cs="Arial"/>
            <w:szCs w:val="22"/>
            <w:highlight w:val="lightGray"/>
          </w:rPr>
          <w:t>six</w:t>
        </w:r>
      </w:ins>
      <w:ins w:id="219" w:author="Mott(ESO), Paul" w:date="2023-06-14T22:05:00Z">
        <w:del w:id="220" w:author="Mott(ESO), Paul" w:date="2023-06-14T22:25:00Z">
          <w:r w:rsidRPr="000E268E" w:rsidDel="00FF7CFA">
            <w:rPr>
              <w:rFonts w:cs="Arial"/>
              <w:szCs w:val="22"/>
              <w:highlight w:val="lightGray"/>
            </w:rPr>
            <w:delText xml:space="preserve"> </w:delText>
          </w:r>
        </w:del>
        <w:r w:rsidRPr="000E268E">
          <w:rPr>
            <w:rFonts w:cs="Arial"/>
            <w:szCs w:val="22"/>
            <w:highlight w:val="lightGray"/>
          </w:rPr>
          <w:t>asset</w:t>
        </w:r>
        <w:proofErr w:type="spellEnd"/>
        <w:r w:rsidRPr="000E268E">
          <w:rPr>
            <w:rFonts w:cs="Arial"/>
            <w:szCs w:val="22"/>
            <w:highlight w:val="lightGray"/>
          </w:rPr>
          <w:t xml:space="preserve"> classes </w:t>
        </w:r>
        <w:del w:id="221" w:author="Mott(ESO), Paul" w:date="2023-06-14T22:25:00Z">
          <w:r w:rsidRPr="000E268E" w:rsidDel="00FF7CFA">
            <w:rPr>
              <w:rFonts w:cs="Arial"/>
              <w:szCs w:val="22"/>
              <w:highlight w:val="lightGray"/>
            </w:rPr>
            <w:delText>are:</w:delText>
          </w:r>
        </w:del>
      </w:ins>
    </w:p>
    <w:p w14:paraId="6FD4EC7E" w14:textId="6660466E" w:rsidR="00F67F59" w:rsidRPr="000E268E" w:rsidDel="00FF7CFA" w:rsidRDefault="00F67F59" w:rsidP="00EE7A40">
      <w:pPr>
        <w:pStyle w:val="1"/>
        <w:numPr>
          <w:ilvl w:val="0"/>
          <w:numId w:val="159"/>
        </w:numPr>
        <w:jc w:val="both"/>
        <w:rPr>
          <w:ins w:id="222" w:author="Mott(ESO), Paul" w:date="2023-06-14T22:05:00Z"/>
          <w:del w:id="223" w:author="Mott(ESO), Paul" w:date="2023-06-14T22:25:00Z"/>
          <w:rFonts w:cs="Arial"/>
          <w:szCs w:val="22"/>
          <w:highlight w:val="lightGray"/>
        </w:rPr>
      </w:pPr>
      <w:ins w:id="224" w:author="Mott(ESO), Paul" w:date="2023-06-14T22:05:00Z">
        <w:del w:id="225" w:author="Mott(ESO), Paul" w:date="2023-06-14T22:25:00Z">
          <w:r w:rsidRPr="000E268E" w:rsidDel="00FF7CFA">
            <w:rPr>
              <w:rFonts w:cs="Arial"/>
              <w:szCs w:val="22"/>
              <w:highlight w:val="lightGray"/>
            </w:rPr>
            <w:delText>Overhead line</w:delText>
          </w:r>
        </w:del>
      </w:ins>
    </w:p>
    <w:p w14:paraId="5681871F" w14:textId="5362A082" w:rsidR="00F67F59" w:rsidRPr="000E268E" w:rsidDel="00FF7CFA" w:rsidRDefault="00F67F59" w:rsidP="00EE7A40">
      <w:pPr>
        <w:pStyle w:val="1"/>
        <w:numPr>
          <w:ilvl w:val="0"/>
          <w:numId w:val="159"/>
        </w:numPr>
        <w:jc w:val="both"/>
        <w:rPr>
          <w:ins w:id="226" w:author="Mott(ESO), Paul" w:date="2023-06-14T22:05:00Z"/>
          <w:del w:id="227" w:author="Mott(ESO), Paul" w:date="2023-06-14T22:25:00Z"/>
          <w:rFonts w:cs="Arial"/>
          <w:szCs w:val="22"/>
          <w:highlight w:val="lightGray"/>
        </w:rPr>
      </w:pPr>
      <w:ins w:id="228" w:author="Mott(ESO), Paul" w:date="2023-06-14T22:05:00Z">
        <w:del w:id="229" w:author="Mott(ESO), Paul" w:date="2023-06-14T22:25:00Z">
          <w:r w:rsidRPr="000E268E" w:rsidDel="00FF7CFA">
            <w:rPr>
              <w:rFonts w:cs="Arial"/>
              <w:szCs w:val="22"/>
              <w:highlight w:val="lightGray"/>
            </w:rPr>
            <w:delText>Underground cable</w:delText>
          </w:r>
        </w:del>
      </w:ins>
    </w:p>
    <w:p w14:paraId="014E3BF1" w14:textId="77777777" w:rsidR="00F67F59" w:rsidRPr="000E268E" w:rsidRDefault="00F67F59" w:rsidP="00EE7A40">
      <w:pPr>
        <w:pStyle w:val="1"/>
        <w:ind w:left="482"/>
        <w:jc w:val="both"/>
        <w:rPr>
          <w:ins w:id="230" w:author="Mott(ESO), Paul" w:date="2023-06-14T21:31:00Z"/>
          <w:rFonts w:cs="Arial"/>
          <w:szCs w:val="22"/>
          <w:highlight w:val="lightGray"/>
        </w:rPr>
      </w:pPr>
    </w:p>
    <w:p w14:paraId="2C0CCCE6" w14:textId="219B4938" w:rsidR="00E01915" w:rsidRPr="000E268E" w:rsidRDefault="231527E1" w:rsidP="66DA5204">
      <w:pPr>
        <w:pStyle w:val="1"/>
        <w:numPr>
          <w:ilvl w:val="0"/>
          <w:numId w:val="159"/>
        </w:numPr>
        <w:jc w:val="both"/>
        <w:rPr>
          <w:ins w:id="231" w:author="Mott(ESO), Paul" w:date="2023-06-14T21:32:00Z"/>
          <w:rFonts w:cs="Arial"/>
          <w:highlight w:val="lightGray"/>
        </w:rPr>
      </w:pPr>
      <w:ins w:id="232" w:author="Mott(ESO), Paul" w:date="2023-06-14T18:46:00Z">
        <w:r w:rsidRPr="000E268E">
          <w:rPr>
            <w:rFonts w:cs="Arial"/>
            <w:highlight w:val="lightGray"/>
          </w:rPr>
          <w:t>For each asset class, a representative basket of works, or proportion, is calculated based on lengths</w:t>
        </w:r>
        <w:r w:rsidRPr="000E268E">
          <w:rPr>
            <w:rFonts w:cs="Arial"/>
            <w:b/>
            <w:bCs/>
            <w:highlight w:val="lightGray"/>
          </w:rPr>
          <w:t xml:space="preserve"> </w:t>
        </w:r>
        <w:r w:rsidRPr="000E268E">
          <w:rPr>
            <w:rFonts w:cs="Arial"/>
            <w:highlight w:val="lightGray"/>
          </w:rPr>
          <w:t>in km of projected future works</w:t>
        </w:r>
      </w:ins>
      <w:ins w:id="233" w:author="Mott(ESO), Paul" w:date="2023-06-14T22:07:00Z">
        <w:r w:rsidR="50000A52" w:rsidRPr="000E268E">
          <w:rPr>
            <w:rFonts w:cs="Arial"/>
            <w:highlight w:val="lightGray"/>
          </w:rPr>
          <w:t xml:space="preserve">, gathered as </w:t>
        </w:r>
      </w:ins>
      <w:ins w:id="234" w:author="Mott(ESO), Paul" w:date="2023-06-14T22:08:00Z">
        <w:r w:rsidR="50000A52" w:rsidRPr="000E268E">
          <w:rPr>
            <w:rFonts w:cs="Arial"/>
            <w:highlight w:val="lightGray"/>
          </w:rPr>
          <w:t xml:space="preserve">described in 14.15.64 from </w:t>
        </w:r>
      </w:ins>
      <w:ins w:id="235" w:author="Mott(ESO), Paul" w:date="2023-06-14T18:46:00Z">
        <w:r w:rsidRPr="000E268E">
          <w:rPr>
            <w:rFonts w:cs="Arial"/>
            <w:highlight w:val="lightGray"/>
          </w:rPr>
          <w:t>all onshore Transmission Owners</w:t>
        </w:r>
      </w:ins>
      <w:ins w:id="236" w:author="Mott(ESO), Paul" w:date="2023-06-14T22:08:00Z">
        <w:r w:rsidR="50000A52" w:rsidRPr="000E268E">
          <w:rPr>
            <w:rFonts w:cs="Arial"/>
            <w:b/>
            <w:bCs/>
            <w:highlight w:val="lightGray"/>
          </w:rPr>
          <w:t xml:space="preserve">.  </w:t>
        </w:r>
        <w:r w:rsidR="50000A52" w:rsidRPr="000E268E">
          <w:rPr>
            <w:rFonts w:cs="Arial"/>
            <w:highlight w:val="lightGray"/>
          </w:rPr>
          <w:t>A</w:t>
        </w:r>
      </w:ins>
      <w:ins w:id="237" w:author="Mott(ESO), Paul" w:date="2023-06-14T22:06:00Z">
        <w:r w:rsidR="2C6D732F" w:rsidRPr="000E268E">
          <w:rPr>
            <w:rFonts w:cs="Arial"/>
            <w:highlight w:val="lightGray"/>
          </w:rPr>
          <w:t xml:space="preserve"> percentage </w:t>
        </w:r>
      </w:ins>
      <w:ins w:id="238" w:author="Mott(ESO), Paul" w:date="2023-06-14T22:08:00Z">
        <w:r w:rsidR="50000A52" w:rsidRPr="000E268E">
          <w:rPr>
            <w:rFonts w:cs="Arial"/>
            <w:highlight w:val="lightGray"/>
          </w:rPr>
          <w:t xml:space="preserve">is calculated </w:t>
        </w:r>
        <w:r w:rsidR="5E6B56EC" w:rsidRPr="000E268E">
          <w:rPr>
            <w:rFonts w:cs="Arial"/>
            <w:highlight w:val="lightGray"/>
          </w:rPr>
          <w:t xml:space="preserve">per asset class of how much of this future build is </w:t>
        </w:r>
      </w:ins>
      <w:ins w:id="239" w:author="Mott(ESO), Paul" w:date="2023-06-14T22:09:00Z">
        <w:r w:rsidR="5E6B56EC" w:rsidRPr="000E268E">
          <w:rPr>
            <w:rFonts w:cs="Arial"/>
            <w:highlight w:val="lightGray"/>
          </w:rPr>
          <w:t xml:space="preserve">comprised </w:t>
        </w:r>
      </w:ins>
      <w:ins w:id="240" w:author="Mott(ESO), Paul" w:date="2023-06-14T22:06:00Z">
        <w:r w:rsidR="50000A52" w:rsidRPr="000E268E">
          <w:rPr>
            <w:rFonts w:cs="Arial"/>
            <w:highlight w:val="lightGray"/>
          </w:rPr>
          <w:t xml:space="preserve">of </w:t>
        </w:r>
      </w:ins>
      <w:ins w:id="241" w:author="Mott(ESO), Paul" w:date="2023-06-14T18:46:00Z">
        <w:r w:rsidRPr="000E268E">
          <w:rPr>
            <w:rFonts w:cs="Arial"/>
            <w:highlight w:val="lightGray"/>
          </w:rPr>
          <w:t xml:space="preserve">new circuit build, versus </w:t>
        </w:r>
      </w:ins>
      <w:ins w:id="242" w:author="Mott(ESO), Paul" w:date="2023-06-14T22:09:00Z">
        <w:r w:rsidR="5E6B56EC" w:rsidRPr="000E268E">
          <w:rPr>
            <w:rFonts w:cs="Arial"/>
            <w:highlight w:val="lightGray"/>
          </w:rPr>
          <w:t xml:space="preserve">how much is comprised </w:t>
        </w:r>
      </w:ins>
      <w:ins w:id="243" w:author="Mott(ESO), Paul" w:date="2023-06-14T22:06:00Z">
        <w:r w:rsidR="50000A52" w:rsidRPr="000E268E">
          <w:rPr>
            <w:rFonts w:cs="Arial"/>
            <w:highlight w:val="lightGray"/>
          </w:rPr>
          <w:t xml:space="preserve">of </w:t>
        </w:r>
      </w:ins>
      <w:ins w:id="244" w:author="Mott(ESO), Paul" w:date="2023-06-14T18:46:00Z">
        <w:r w:rsidRPr="000E268E">
          <w:rPr>
            <w:rFonts w:cs="Arial"/>
            <w:highlight w:val="lightGray"/>
          </w:rPr>
          <w:t xml:space="preserve">reinforcements of existing circuits to add capacity or circuit life. This provides a length weighting between the two types of works, that is </w:t>
        </w:r>
      </w:ins>
      <w:ins w:id="245" w:author="Mott(ESO), Paul" w:date="2023-06-14T22:07:00Z">
        <w:r w:rsidR="50000A52" w:rsidRPr="000E268E">
          <w:rPr>
            <w:rFonts w:cs="Arial"/>
            <w:highlight w:val="lightGray"/>
          </w:rPr>
          <w:t>applie</w:t>
        </w:r>
      </w:ins>
      <w:ins w:id="246" w:author="Mott(ESO), Paul" w:date="2023-06-14T22:09:00Z">
        <w:r w:rsidR="45DF859D" w:rsidRPr="000E268E">
          <w:rPr>
            <w:rFonts w:cs="Arial"/>
            <w:highlight w:val="lightGray"/>
          </w:rPr>
          <w:t>d</w:t>
        </w:r>
      </w:ins>
      <w:ins w:id="247" w:author="Mott(ESO), Paul" w:date="2023-06-14T22:07:00Z">
        <w:r w:rsidR="50000A52" w:rsidRPr="000E268E">
          <w:rPr>
            <w:rFonts w:cs="Arial"/>
            <w:highlight w:val="lightGray"/>
          </w:rPr>
          <w:t xml:space="preserve"> to the </w:t>
        </w:r>
      </w:ins>
      <w:ins w:id="248" w:author="Mott(ESO), Paul" w:date="2023-06-14T18:46:00Z">
        <w:r w:rsidRPr="000E268E">
          <w:rPr>
            <w:rFonts w:cs="Arial"/>
            <w:highlight w:val="lightGray"/>
          </w:rPr>
          <w:t xml:space="preserve">cost data </w:t>
        </w:r>
      </w:ins>
      <w:ins w:id="249" w:author="Mott(ESO), Paul" w:date="2023-06-14T22:09:00Z">
        <w:r w:rsidR="45DF859D" w:rsidRPr="000E268E">
          <w:rPr>
            <w:rFonts w:cs="Arial"/>
            <w:highlight w:val="lightGray"/>
          </w:rPr>
          <w:t xml:space="preserve">for that asset class </w:t>
        </w:r>
      </w:ins>
      <w:ins w:id="250" w:author="Mott(ESO), Paul" w:date="2023-06-14T18:46:00Z">
        <w:r w:rsidRPr="000E268E">
          <w:rPr>
            <w:rFonts w:cs="Arial"/>
            <w:highlight w:val="lightGray"/>
          </w:rPr>
          <w:t xml:space="preserve">collected from the </w:t>
        </w:r>
      </w:ins>
      <w:ins w:id="251" w:author="Mott(ESO), Paul" w:date="2023-06-14T22:06:00Z">
        <w:r w:rsidR="2C6D732F" w:rsidRPr="000E268E">
          <w:rPr>
            <w:rFonts w:cs="Arial"/>
            <w:highlight w:val="lightGray"/>
          </w:rPr>
          <w:t xml:space="preserve">onshore </w:t>
        </w:r>
      </w:ins>
      <w:ins w:id="252" w:author="Mott(ESO), Paul" w:date="2023-06-14T18:46:00Z">
        <w:r w:rsidRPr="000E268E">
          <w:rPr>
            <w:rFonts w:cs="Arial"/>
            <w:highlight w:val="lightGray"/>
          </w:rPr>
          <w:t>Transmission Owners</w:t>
        </w:r>
        <w:r w:rsidRPr="000E268E">
          <w:rPr>
            <w:rFonts w:cs="Arial"/>
            <w:b/>
            <w:bCs/>
            <w:highlight w:val="lightGray"/>
          </w:rPr>
          <w:t xml:space="preserve"> </w:t>
        </w:r>
        <w:r w:rsidRPr="000E268E">
          <w:rPr>
            <w:rFonts w:cs="Arial"/>
            <w:highlight w:val="lightGray"/>
          </w:rPr>
          <w:t>wherever it includes both some new circuit build projects and some reinforcement projects</w:t>
        </w:r>
      </w:ins>
      <w:ins w:id="253" w:author="Mott(ESO), Paul" w:date="2023-06-14T21:31:00Z">
        <w:r w:rsidR="4C399298" w:rsidRPr="000E268E">
          <w:rPr>
            <w:rFonts w:cs="Arial"/>
            <w:highlight w:val="lightGray"/>
          </w:rPr>
          <w:t xml:space="preserve">. </w:t>
        </w:r>
      </w:ins>
      <w:ins w:id="254" w:author="Mott(ESO), Paul" w:date="2023-06-14T22:07:00Z">
        <w:r w:rsidR="50000A52" w:rsidRPr="000E268E">
          <w:rPr>
            <w:rFonts w:cs="Arial"/>
            <w:highlight w:val="lightGray"/>
          </w:rPr>
          <w:t xml:space="preserve">  The outcome of this weighted calculation gives a single weighted average expansion cost for each asset class</w:t>
        </w:r>
      </w:ins>
    </w:p>
    <w:p w14:paraId="1C7BCEB0" w14:textId="77777777" w:rsidR="0046738A" w:rsidRDefault="0046738A" w:rsidP="00817538">
      <w:pPr>
        <w:pStyle w:val="1"/>
        <w:ind w:left="482"/>
        <w:jc w:val="both"/>
        <w:rPr>
          <w:ins w:id="255" w:author="Mott(ESO), Paul" w:date="2023-06-14T21:32:00Z"/>
          <w:rFonts w:cs="Arial"/>
          <w:szCs w:val="22"/>
          <w:highlight w:val="yellow"/>
        </w:rPr>
      </w:pPr>
    </w:p>
    <w:p w14:paraId="561C9421" w14:textId="45E72D25" w:rsidR="0046738A" w:rsidRPr="000E268E" w:rsidRDefault="0046738A" w:rsidP="0046738A">
      <w:pPr>
        <w:pStyle w:val="1"/>
        <w:numPr>
          <w:ilvl w:val="0"/>
          <w:numId w:val="159"/>
        </w:numPr>
        <w:jc w:val="both"/>
        <w:rPr>
          <w:ins w:id="256" w:author="Mott(ESO), Paul" w:date="2023-06-14T21:32:00Z"/>
          <w:rFonts w:cs="Arial"/>
          <w:szCs w:val="22"/>
        </w:rPr>
      </w:pPr>
      <w:bookmarkStart w:id="257" w:name="_Hlk126834069"/>
      <w:ins w:id="258" w:author="Mott(ESO), Paul" w:date="2023-06-14T21:32:00Z">
        <w:r w:rsidRPr="00512091">
          <w:rPr>
            <w:rFonts w:cs="Arial"/>
            <w:szCs w:val="22"/>
          </w:rPr>
          <w:t xml:space="preserve">The </w:t>
        </w:r>
      </w:ins>
      <w:ins w:id="259" w:author="Mott(ESO), Paul" w:date="2023-06-14T22:28:00Z">
        <w:r w:rsidR="00170A7D" w:rsidRPr="00512091">
          <w:rPr>
            <w:rFonts w:cs="Arial"/>
            <w:szCs w:val="22"/>
          </w:rPr>
          <w:t xml:space="preserve">km length </w:t>
        </w:r>
      </w:ins>
      <w:ins w:id="260" w:author="Mott(ESO), Paul" w:date="2023-06-14T21:32:00Z">
        <w:r w:rsidRPr="00512091">
          <w:rPr>
            <w:rFonts w:cs="Arial"/>
            <w:szCs w:val="22"/>
          </w:rPr>
          <w:t xml:space="preserve">data used to calculate the representative basket of works referred to in 14.15.63 for each asset class is based on </w:t>
        </w:r>
        <w:r w:rsidR="00BA7652" w:rsidRPr="00512091">
          <w:rPr>
            <w:rFonts w:cs="Arial"/>
            <w:szCs w:val="22"/>
          </w:rPr>
          <w:t xml:space="preserve">each </w:t>
        </w:r>
      </w:ins>
      <w:r w:rsidR="00297F36" w:rsidRPr="00512091">
        <w:rPr>
          <w:b/>
          <w:bCs/>
        </w:rPr>
        <w:t xml:space="preserve">Onshore Transmission Licensee’s </w:t>
      </w:r>
      <w:ins w:id="261" w:author="Mott(ESO), Paul" w:date="2023-06-14T21:32:00Z">
        <w:r w:rsidRPr="00512091">
          <w:rPr>
            <w:rFonts w:cs="Arial"/>
            <w:szCs w:val="22"/>
          </w:rPr>
          <w:t>price control business plan data</w:t>
        </w:r>
        <w:r w:rsidRPr="00512091">
          <w:rPr>
            <w:rFonts w:cs="Arial"/>
            <w:b/>
            <w:bCs/>
            <w:szCs w:val="22"/>
          </w:rPr>
          <w:t xml:space="preserve">.  </w:t>
        </w:r>
        <w:r w:rsidRPr="00512091">
          <w:rPr>
            <w:rFonts w:cs="Arial"/>
            <w:szCs w:val="22"/>
          </w:rPr>
          <w:t xml:space="preserve">Each </w:t>
        </w:r>
      </w:ins>
      <w:r w:rsidR="00735991" w:rsidRPr="00512091">
        <w:rPr>
          <w:b/>
          <w:bCs/>
        </w:rPr>
        <w:t>Onshore Transmission Licensee</w:t>
      </w:r>
      <w:r w:rsidR="00297F36" w:rsidRPr="00512091">
        <w:rPr>
          <w:b/>
          <w:bCs/>
        </w:rPr>
        <w:t xml:space="preserve"> </w:t>
      </w:r>
      <w:ins w:id="262" w:author="Mott(ESO), Paul" w:date="2023-06-14T21:32:00Z">
        <w:r w:rsidRPr="00512091">
          <w:rPr>
            <w:rFonts w:cs="Arial"/>
            <w:szCs w:val="22"/>
          </w:rPr>
          <w:t xml:space="preserve">is required to provide the requested data by e-mail by the </w:t>
        </w:r>
        <w:proofErr w:type="gramStart"/>
        <w:r w:rsidRPr="00512091">
          <w:rPr>
            <w:rFonts w:cs="Arial"/>
            <w:szCs w:val="22"/>
          </w:rPr>
          <w:t>30th</w:t>
        </w:r>
        <w:proofErr w:type="gramEnd"/>
        <w:r w:rsidRPr="00512091">
          <w:rPr>
            <w:rFonts w:cs="Arial"/>
            <w:szCs w:val="22"/>
          </w:rPr>
          <w:t xml:space="preserve"> September.  In the first year after the start of a new price control, this data will comprise the route km’s expected to be installed in the business plan for the new price control, </w:t>
        </w:r>
      </w:ins>
      <w:r w:rsidR="000641D7" w:rsidRPr="000641D7">
        <w:rPr>
          <w:rFonts w:cs="Arial"/>
          <w:szCs w:val="22"/>
          <w:highlight w:val="yellow"/>
        </w:rPr>
        <w:t>after</w:t>
      </w:r>
      <w:ins w:id="263" w:author="Mott(ESO), Paul" w:date="2023-06-14T21:32:00Z">
        <w:r w:rsidRPr="000641D7">
          <w:rPr>
            <w:rFonts w:cs="Arial"/>
            <w:szCs w:val="22"/>
            <w:highlight w:val="yellow"/>
          </w:rPr>
          <w:t xml:space="preserve"> each </w:t>
        </w:r>
      </w:ins>
      <w:r w:rsidR="000641D7" w:rsidRPr="000641D7">
        <w:rPr>
          <w:rFonts w:cs="Arial"/>
          <w:szCs w:val="22"/>
          <w:highlight w:val="yellow"/>
        </w:rPr>
        <w:t>following</w:t>
      </w:r>
      <w:r w:rsidR="000641D7">
        <w:rPr>
          <w:rFonts w:cs="Arial"/>
          <w:szCs w:val="22"/>
        </w:rPr>
        <w:t xml:space="preserve"> </w:t>
      </w:r>
      <w:ins w:id="264" w:author="Mott(ESO), Paul" w:date="2023-06-14T21:32:00Z">
        <w:r w:rsidRPr="00512091">
          <w:rPr>
            <w:rFonts w:cs="Arial"/>
            <w:szCs w:val="22"/>
          </w:rPr>
          <w:t xml:space="preserve">year, the data will </w:t>
        </w:r>
      </w:ins>
      <w:r w:rsidR="00F83AF2" w:rsidRPr="00F83AF2">
        <w:rPr>
          <w:rFonts w:cs="Arial"/>
          <w:szCs w:val="22"/>
          <w:highlight w:val="yellow"/>
        </w:rPr>
        <w:t>include</w:t>
      </w:r>
      <w:ins w:id="265" w:author="Mott(ESO), Paul" w:date="2023-06-14T21:32:00Z">
        <w:r w:rsidRPr="00512091">
          <w:rPr>
            <w:rFonts w:cs="Arial"/>
            <w:szCs w:val="22"/>
          </w:rPr>
          <w:t xml:space="preserve"> </w:t>
        </w:r>
      </w:ins>
      <w:r w:rsidR="00F83AF2" w:rsidRPr="000641D7">
        <w:rPr>
          <w:rFonts w:cs="Arial"/>
          <w:szCs w:val="22"/>
          <w:highlight w:val="yellow"/>
        </w:rPr>
        <w:t xml:space="preserve">any </w:t>
      </w:r>
      <w:r w:rsidR="000641D7" w:rsidRPr="000641D7">
        <w:rPr>
          <w:rFonts w:cs="Arial"/>
          <w:szCs w:val="22"/>
          <w:highlight w:val="yellow"/>
        </w:rPr>
        <w:t>length data available</w:t>
      </w:r>
      <w:ins w:id="266" w:author="Mott(ESO), Paul" w:date="2023-06-14T22:12:00Z">
        <w:r w:rsidR="00B61A53" w:rsidRPr="00512091">
          <w:rPr>
            <w:rFonts w:cs="Arial"/>
            <w:szCs w:val="22"/>
          </w:rPr>
          <w:t xml:space="preserve"> from </w:t>
        </w:r>
      </w:ins>
      <w:ins w:id="267" w:author="Mott(ESO), Paul" w:date="2023-06-14T21:32:00Z">
        <w:r w:rsidRPr="00512091">
          <w:rPr>
            <w:rFonts w:cs="Arial"/>
            <w:szCs w:val="22"/>
          </w:rPr>
          <w:t xml:space="preserve">the </w:t>
        </w:r>
      </w:ins>
      <w:ins w:id="268" w:author="Paul Mott" w:date="2023-06-28T00:55:00Z">
        <w:r w:rsidR="00952795" w:rsidRPr="00952795">
          <w:rPr>
            <w:rFonts w:cs="Arial"/>
            <w:szCs w:val="22"/>
            <w:highlight w:val="yellow"/>
            <w:rPrChange w:id="269" w:author="Paul Mott" w:date="2023-06-28T00:55:00Z">
              <w:rPr>
                <w:rFonts w:cs="Arial"/>
                <w:szCs w:val="22"/>
              </w:rPr>
            </w:rPrChange>
          </w:rPr>
          <w:t>most recent available</w:t>
        </w:r>
        <w:r w:rsidR="00952795">
          <w:rPr>
            <w:rFonts w:cs="Arial"/>
            <w:szCs w:val="22"/>
          </w:rPr>
          <w:t xml:space="preserve"> </w:t>
        </w:r>
      </w:ins>
      <w:ins w:id="270" w:author="Mott(ESO), Paul" w:date="2023-06-14T21:32:00Z">
        <w:r w:rsidRPr="00512091">
          <w:rPr>
            <w:rFonts w:cs="Arial"/>
            <w:szCs w:val="22"/>
          </w:rPr>
          <w:t>annual adjustment to that</w:t>
        </w:r>
        <w:r w:rsidRPr="00512091">
          <w:rPr>
            <w:rFonts w:cs="Arial"/>
            <w:b/>
            <w:bCs/>
            <w:szCs w:val="22"/>
          </w:rPr>
          <w:t xml:space="preserve"> </w:t>
        </w:r>
      </w:ins>
      <w:r w:rsidR="00297F36" w:rsidRPr="00512091">
        <w:rPr>
          <w:b/>
          <w:bCs/>
        </w:rPr>
        <w:t xml:space="preserve">Onshore Transmission Licensee’s </w:t>
      </w:r>
      <w:ins w:id="271" w:author="Mott(ESO), Paul" w:date="2023-06-14T21:32:00Z">
        <w:r w:rsidRPr="00512091">
          <w:rPr>
            <w:rFonts w:cs="Arial"/>
            <w:szCs w:val="22"/>
          </w:rPr>
          <w:t xml:space="preserve">business plan.  NGESO will give 60 days’ notice of this information requirement, except if this is not feasible in the year when this text is first implemented in the </w:t>
        </w:r>
        <w:r w:rsidRPr="00512091">
          <w:rPr>
            <w:rFonts w:cs="Arial"/>
            <w:b/>
            <w:bCs/>
            <w:szCs w:val="22"/>
          </w:rPr>
          <w:t>CUSC</w:t>
        </w:r>
        <w:r w:rsidRPr="00512091">
          <w:rPr>
            <w:rFonts w:cs="Arial"/>
            <w:szCs w:val="22"/>
          </w:rPr>
          <w:t xml:space="preserve">.   This provides an estimate of the proportions of km lengths of works of each type, new circuits vs reinforcements, per asset class, that are expected to be carried out on the transmission network in future. </w:t>
        </w:r>
      </w:ins>
      <w:ins w:id="272" w:author="Mott(ESO), Paul" w:date="2023-06-14T21:33:00Z">
        <w:r w:rsidR="00E723EC" w:rsidRPr="00512091">
          <w:rPr>
            <w:rFonts w:cs="Arial"/>
            <w:szCs w:val="22"/>
          </w:rPr>
          <w:t>The weighti</w:t>
        </w:r>
      </w:ins>
      <w:ins w:id="273" w:author="Mott(ESO), Paul" w:date="2023-06-14T22:13:00Z">
        <w:r w:rsidR="00B61A53" w:rsidRPr="00512091">
          <w:rPr>
            <w:rFonts w:cs="Arial"/>
            <w:szCs w:val="22"/>
          </w:rPr>
          <w:t>n</w:t>
        </w:r>
      </w:ins>
      <w:ins w:id="274" w:author="Mott(ESO), Paul" w:date="2023-06-14T21:33:00Z">
        <w:r w:rsidR="00E723EC" w:rsidRPr="00512091">
          <w:rPr>
            <w:rFonts w:cs="Arial"/>
            <w:szCs w:val="22"/>
          </w:rPr>
          <w:t>gs</w:t>
        </w:r>
      </w:ins>
      <w:ins w:id="275" w:author="Mott(ESO), Paul" w:date="2023-06-14T21:32:00Z">
        <w:r w:rsidRPr="00512091">
          <w:rPr>
            <w:rFonts w:cs="Arial"/>
            <w:szCs w:val="22"/>
          </w:rPr>
          <w:t xml:space="preserve">, </w:t>
        </w:r>
        <w:r w:rsidRPr="000E268E">
          <w:rPr>
            <w:rFonts w:cs="Arial"/>
            <w:szCs w:val="22"/>
          </w:rPr>
          <w:t xml:space="preserve">which are calculated per asset class, will be updated as new data is provided by the </w:t>
        </w:r>
      </w:ins>
      <w:r w:rsidR="00297F36" w:rsidRPr="000E268E">
        <w:rPr>
          <w:b/>
          <w:bCs/>
        </w:rPr>
        <w:t>Onshore Transmission Licensees</w:t>
      </w:r>
      <w:ins w:id="276" w:author="Mott(ESO), Paul" w:date="2023-06-14T21:32:00Z">
        <w:r w:rsidRPr="000E268E">
          <w:rPr>
            <w:rFonts w:cs="Arial"/>
            <w:szCs w:val="22"/>
          </w:rPr>
          <w:t xml:space="preserve">.  </w:t>
        </w:r>
      </w:ins>
    </w:p>
    <w:bookmarkEnd w:id="257"/>
    <w:p w14:paraId="1A7031FF" w14:textId="77777777" w:rsidR="00B91DBB" w:rsidRPr="000E268E" w:rsidRDefault="00B91DBB" w:rsidP="007E56E9">
      <w:pPr>
        <w:rPr>
          <w:ins w:id="277" w:author="Mott(ESO), Paul" w:date="2023-06-14T18:51:00Z"/>
          <w:rFonts w:cs="Arial"/>
          <w:szCs w:val="22"/>
        </w:rPr>
      </w:pPr>
    </w:p>
    <w:p w14:paraId="28E21B6E" w14:textId="1E8C09F3" w:rsidR="00762635" w:rsidRPr="000E268E" w:rsidRDefault="00B91DBB" w:rsidP="00762635">
      <w:pPr>
        <w:pStyle w:val="ListParagraph"/>
        <w:numPr>
          <w:ilvl w:val="0"/>
          <w:numId w:val="159"/>
        </w:numPr>
        <w:rPr>
          <w:rFonts w:ascii="Arial (W1)" w:hAnsi="Arial (W1)" w:cs="Arial"/>
          <w:sz w:val="22"/>
          <w:szCs w:val="22"/>
          <w:lang w:eastAsia="en-US"/>
        </w:rPr>
      </w:pPr>
      <w:ins w:id="278" w:author="Mott(ESO), Paul" w:date="2023-06-14T18:51:00Z">
        <w:r w:rsidRPr="000E268E">
          <w:rPr>
            <w:rFonts w:cs="Arial"/>
            <w:szCs w:val="22"/>
          </w:rPr>
          <w:t xml:space="preserve">Where there is no data provided </w:t>
        </w:r>
      </w:ins>
      <w:ins w:id="279" w:author="Mott(ESO), Paul" w:date="2023-06-14T19:13:00Z">
        <w:r w:rsidR="00CC487C" w:rsidRPr="000E268E">
          <w:rPr>
            <w:rFonts w:cs="Arial"/>
            <w:szCs w:val="22"/>
          </w:rPr>
          <w:t xml:space="preserve">by the </w:t>
        </w:r>
      </w:ins>
      <w:r w:rsidR="00297F36" w:rsidRPr="000E268E">
        <w:rPr>
          <w:b/>
          <w:bCs/>
        </w:rPr>
        <w:t xml:space="preserve">Onshore Transmission Licensees </w:t>
      </w:r>
      <w:ins w:id="280" w:author="Mott(ESO), Paul" w:date="2023-06-14T19:13:00Z">
        <w:r w:rsidR="00CC487C" w:rsidRPr="000E268E">
          <w:rPr>
            <w:rFonts w:cs="Arial"/>
            <w:szCs w:val="22"/>
          </w:rPr>
          <w:t>under 14.15.6</w:t>
        </w:r>
      </w:ins>
      <w:r w:rsidR="00762635" w:rsidRPr="000E268E">
        <w:rPr>
          <w:rFonts w:cs="Arial"/>
          <w:szCs w:val="22"/>
        </w:rPr>
        <w:t>3</w:t>
      </w:r>
      <w:ins w:id="281" w:author="Mott(ESO), Paul" w:date="2023-06-14T19:13:00Z">
        <w:r w:rsidR="00CC487C" w:rsidRPr="000E268E">
          <w:rPr>
            <w:rFonts w:cs="Arial"/>
            <w:szCs w:val="22"/>
          </w:rPr>
          <w:t xml:space="preserve"> </w:t>
        </w:r>
      </w:ins>
      <w:ins w:id="282" w:author="Mott(ESO), Paul" w:date="2023-06-14T18:51:00Z">
        <w:r w:rsidRPr="000E268E">
          <w:rPr>
            <w:rFonts w:cs="Arial"/>
            <w:szCs w:val="22"/>
          </w:rPr>
          <w:t xml:space="preserve">for a given asset class, the weighting applied </w:t>
        </w:r>
      </w:ins>
      <w:ins w:id="283" w:author="Mott(ESO), Paul" w:date="2023-06-14T19:20:00Z">
        <w:r w:rsidR="000D0D03" w:rsidRPr="000E268E">
          <w:rPr>
            <w:rFonts w:cs="Arial"/>
            <w:szCs w:val="22"/>
          </w:rPr>
          <w:t>to</w:t>
        </w:r>
      </w:ins>
      <w:ins w:id="284" w:author="Mott(ESO), Paul" w:date="2023-06-14T19:14:00Z">
        <w:r w:rsidR="00DE0EC4" w:rsidRPr="000E268E">
          <w:rPr>
            <w:rFonts w:cs="Arial"/>
            <w:szCs w:val="22"/>
          </w:rPr>
          <w:t xml:space="preserve"> cost data collected from the </w:t>
        </w:r>
      </w:ins>
      <w:r w:rsidR="00297F36" w:rsidRPr="000E268E">
        <w:rPr>
          <w:b/>
          <w:bCs/>
        </w:rPr>
        <w:t xml:space="preserve">Onshore Transmission Licensees </w:t>
      </w:r>
      <w:ins w:id="285" w:author="Mott(ESO), Paul" w:date="2023-06-14T19:14:00Z">
        <w:r w:rsidR="00AC2890" w:rsidRPr="000E268E">
          <w:rPr>
            <w:rFonts w:cs="Arial"/>
            <w:szCs w:val="22"/>
          </w:rPr>
          <w:t xml:space="preserve">for that asset class, </w:t>
        </w:r>
      </w:ins>
      <w:ins w:id="286" w:author="Mott(ESO), Paul" w:date="2023-06-14T19:13:00Z">
        <w:r w:rsidR="00CC487C" w:rsidRPr="000E268E">
          <w:rPr>
            <w:rFonts w:cs="Arial"/>
            <w:szCs w:val="22"/>
          </w:rPr>
          <w:t xml:space="preserve">will </w:t>
        </w:r>
      </w:ins>
      <w:r w:rsidR="00762635" w:rsidRPr="000E268E">
        <w:rPr>
          <w:rFonts w:cs="Arial"/>
          <w:szCs w:val="22"/>
        </w:rPr>
        <w:t xml:space="preserve">be based on </w:t>
      </w:r>
      <w:r w:rsidR="00762635" w:rsidRPr="000E268E">
        <w:rPr>
          <w:rFonts w:ascii="Arial (W1)" w:hAnsi="Arial (W1)" w:cs="Arial"/>
          <w:sz w:val="22"/>
          <w:szCs w:val="22"/>
          <w:lang w:eastAsia="en-US"/>
        </w:rPr>
        <w:t xml:space="preserve">the total kms of "New" and "Reinforcement" in that asset class.  </w:t>
      </w:r>
    </w:p>
    <w:p w14:paraId="57921659" w14:textId="054313DF" w:rsidR="00B91DBB" w:rsidRPr="000E268E" w:rsidDel="002C63C9" w:rsidRDefault="00B91DBB" w:rsidP="005F3FAD">
      <w:pPr>
        <w:pStyle w:val="1"/>
        <w:numPr>
          <w:ilvl w:val="0"/>
          <w:numId w:val="159"/>
        </w:numPr>
        <w:jc w:val="both"/>
        <w:rPr>
          <w:ins w:id="287" w:author="Author"/>
          <w:del w:id="288" w:author="Mott(ESO), Paul" w:date="2023-06-14T22:10:00Z"/>
          <w:rFonts w:cs="Arial"/>
          <w:szCs w:val="22"/>
        </w:rPr>
      </w:pPr>
    </w:p>
    <w:p w14:paraId="55118F15" w14:textId="77777777" w:rsidR="000F0886" w:rsidRPr="000E268E" w:rsidRDefault="000F0886" w:rsidP="000416D6">
      <w:pPr>
        <w:pStyle w:val="ListParagraph"/>
        <w:ind w:left="907"/>
        <w:rPr>
          <w:ins w:id="289" w:author="Author"/>
          <w:rFonts w:cs="Arial"/>
          <w:szCs w:val="22"/>
        </w:rPr>
      </w:pPr>
    </w:p>
    <w:p w14:paraId="080B7799" w14:textId="77777777" w:rsidR="007351BF" w:rsidRPr="004B4DBB" w:rsidRDefault="000F0886" w:rsidP="007351BF">
      <w:pPr>
        <w:pStyle w:val="1"/>
        <w:numPr>
          <w:ilvl w:val="0"/>
          <w:numId w:val="159"/>
        </w:numPr>
        <w:jc w:val="both"/>
        <w:rPr>
          <w:rFonts w:cs="Arial"/>
        </w:rPr>
      </w:pPr>
      <w:ins w:id="290" w:author="Author">
        <w:r w:rsidRPr="000E268E">
          <w:rPr>
            <w:rFonts w:cs="Arial"/>
          </w:rPr>
          <w:t xml:space="preserve">For each asset class k, </w:t>
        </w:r>
      </w:ins>
      <w:ins w:id="291" w:author="Mott(ESO), Paul" w:date="2023-03-15T19:41:00Z">
        <w:r w:rsidR="00DC7126" w:rsidRPr="000E268E">
          <w:rPr>
            <w:rFonts w:cs="Arial"/>
          </w:rPr>
          <w:t xml:space="preserve">in the first year </w:t>
        </w:r>
      </w:ins>
      <w:del w:id="292" w:author="Mott(ESO), Paul" w:date="2023-03-15T19:41:00Z">
        <w:r w:rsidRPr="000E268E" w:rsidDel="000F0886">
          <w:rPr>
            <w:rFonts w:cs="Arial"/>
          </w:rPr>
          <w:delText xml:space="preserve">from </w:delText>
        </w:r>
      </w:del>
      <w:ins w:id="293" w:author="Mott(ESO), Paul" w:date="2023-03-15T19:41:00Z">
        <w:r w:rsidR="00DC7126" w:rsidRPr="000E268E">
          <w:rPr>
            <w:rFonts w:cs="Arial"/>
          </w:rPr>
          <w:t xml:space="preserve">of </w:t>
        </w:r>
      </w:ins>
      <w:ins w:id="294" w:author="Author">
        <w:r w:rsidRPr="000E268E">
          <w:rPr>
            <w:rFonts w:cs="Arial"/>
          </w:rPr>
          <w:t>the date of implementation of CMP3</w:t>
        </w:r>
      </w:ins>
      <w:ins w:id="295" w:author="Mott(ESO), Paul" w:date="2023-04-20T21:14:00Z">
        <w:r w:rsidR="00957418" w:rsidRPr="000E268E">
          <w:rPr>
            <w:rFonts w:cs="Arial"/>
          </w:rPr>
          <w:t>7</w:t>
        </w:r>
      </w:ins>
      <w:del w:id="296" w:author="Mott(ESO), Paul" w:date="2023-04-20T21:14:00Z">
        <w:r w:rsidRPr="000E268E" w:rsidDel="000F0886">
          <w:rPr>
            <w:rFonts w:cs="Arial"/>
          </w:rPr>
          <w:delText>1</w:delText>
        </w:r>
      </w:del>
      <w:ins w:id="297" w:author="Author">
        <w:r w:rsidRPr="000E268E">
          <w:rPr>
            <w:rFonts w:cs="Arial"/>
          </w:rPr>
          <w:t xml:space="preserve">5, 10 years’ worth of historic data on </w:t>
        </w:r>
      </w:ins>
      <w:ins w:id="298" w:author="Mott(ESO), Paul" w:date="2023-03-15T20:17:00Z">
        <w:r w:rsidR="009C2267" w:rsidRPr="000E268E">
          <w:rPr>
            <w:rFonts w:cs="Arial"/>
          </w:rPr>
          <w:t xml:space="preserve">each </w:t>
        </w:r>
      </w:ins>
      <w:ins w:id="299" w:author="Author">
        <w:r w:rsidRPr="000E268E">
          <w:rPr>
            <w:rFonts w:cs="Arial"/>
          </w:rPr>
          <w:t>new investment</w:t>
        </w:r>
      </w:ins>
      <w:del w:id="300" w:author="Mott(ESO), Paul" w:date="2023-03-15T20:16:00Z">
        <w:r w:rsidRPr="000E268E" w:rsidDel="000F0886">
          <w:rPr>
            <w:rFonts w:cs="Arial"/>
          </w:rPr>
          <w:delText>s</w:delText>
        </w:r>
      </w:del>
      <w:ins w:id="301" w:author="Author">
        <w:r w:rsidRPr="000E268E">
          <w:rPr>
            <w:rFonts w:cs="Arial"/>
          </w:rPr>
          <w:t xml:space="preserve"> from t</w:t>
        </w:r>
        <w:r w:rsidRPr="000E268E">
          <w:t xml:space="preserve">he </w:t>
        </w:r>
      </w:ins>
      <w:ins w:id="302" w:author="Mott(ESO), Paul" w:date="2023-04-18T19:44:00Z">
        <w:r w:rsidR="000C7CA3" w:rsidRPr="000E268E">
          <w:rPr>
            <w:b/>
            <w:bCs/>
          </w:rPr>
          <w:t>Onshore Transmission Licen</w:t>
        </w:r>
      </w:ins>
      <w:ins w:id="303" w:author="Aristodemou, Alex - UK Legal" w:date="2023-04-21T07:46:00Z">
        <w:r w:rsidR="24DB9A99" w:rsidRPr="000E268E">
          <w:rPr>
            <w:b/>
            <w:bCs/>
          </w:rPr>
          <w:t>s</w:t>
        </w:r>
      </w:ins>
      <w:ins w:id="304" w:author="Mott(ESO), Paul" w:date="2023-04-18T19:44:00Z">
        <w:del w:id="305" w:author="Aristodemou, Alex - UK Legal" w:date="2023-04-21T07:46:00Z">
          <w:r w:rsidRPr="000E268E" w:rsidDel="000C7CA3">
            <w:rPr>
              <w:b/>
              <w:bCs/>
            </w:rPr>
            <w:delText>c</w:delText>
          </w:r>
        </w:del>
        <w:r w:rsidR="000C7CA3" w:rsidRPr="000E268E">
          <w:rPr>
            <w:b/>
            <w:bCs/>
          </w:rPr>
          <w:t>ees</w:t>
        </w:r>
      </w:ins>
      <w:del w:id="306" w:author="Mott(ESO), Paul" w:date="2023-04-18T19:44:00Z">
        <w:r w:rsidRPr="000E268E" w:rsidDel="000F0886">
          <w:delText>Onshore Transmission Owners</w:delText>
        </w:r>
      </w:del>
      <w:ins w:id="307" w:author="Author">
        <w:r w:rsidRPr="000E268E">
          <w:rPr>
            <w:rFonts w:cs="Arial"/>
          </w:rPr>
          <w:t xml:space="preserve"> is to be used to perform the calculation</w:t>
        </w:r>
      </w:ins>
      <w:ins w:id="308" w:author="Mott(ESO), Paul" w:date="2023-06-14T22:22:00Z">
        <w:r w:rsidR="00DB1B53" w:rsidRPr="000E268E">
          <w:rPr>
            <w:rFonts w:cs="Arial"/>
          </w:rPr>
          <w:t>s</w:t>
        </w:r>
      </w:ins>
      <w:ins w:id="309" w:author="Author">
        <w:r w:rsidRPr="000E268E">
          <w:rPr>
            <w:rFonts w:cs="Arial"/>
          </w:rPr>
          <w:t xml:space="preserve"> in 14.15.6</w:t>
        </w:r>
      </w:ins>
      <w:del w:id="310" w:author="Mott(ESO), Paul" w:date="2023-03-15T19:41:00Z">
        <w:r w:rsidRPr="000E268E" w:rsidDel="000F0886">
          <w:rPr>
            <w:rFonts w:cs="Arial"/>
          </w:rPr>
          <w:delText>4.</w:delText>
        </w:r>
      </w:del>
      <w:ins w:id="311" w:author="Mott(ESO), Paul" w:date="2023-06-14T22:22:00Z">
        <w:r w:rsidR="00DB1B53" w:rsidRPr="000E268E">
          <w:rPr>
            <w:rFonts w:cs="Arial"/>
          </w:rPr>
          <w:t>8</w:t>
        </w:r>
      </w:ins>
      <w:ins w:id="312" w:author="Author">
        <w:r w:rsidRPr="000E268E">
          <w:rPr>
            <w:rFonts w:cs="Arial"/>
          </w:rPr>
          <w:t xml:space="preserve"> </w:t>
        </w:r>
      </w:ins>
      <w:ins w:id="313" w:author="Mott(ESO), Paul" w:date="2023-05-26T22:58:00Z">
        <w:r w:rsidR="00B251EE" w:rsidRPr="000E268E">
          <w:rPr>
            <w:rFonts w:cs="Arial"/>
          </w:rPr>
          <w:t xml:space="preserve">and thereby populate </w:t>
        </w:r>
        <w:proofErr w:type="spellStart"/>
        <w:r w:rsidR="00B251EE" w:rsidRPr="000E268E">
          <w:rPr>
            <w:rFonts w:cs="Arial"/>
          </w:rPr>
          <w:t>inputECnewk</w:t>
        </w:r>
        <w:proofErr w:type="spellEnd"/>
        <w:r w:rsidR="00B251EE" w:rsidRPr="000E268E">
          <w:rPr>
            <w:rFonts w:cs="Arial"/>
          </w:rPr>
          <w:t xml:space="preserve"> in 14.15.6</w:t>
        </w:r>
      </w:ins>
      <w:ins w:id="314" w:author="Mott(ESO), Paul" w:date="2023-06-14T22:14:00Z">
        <w:r w:rsidR="00F0420C" w:rsidRPr="000E268E">
          <w:rPr>
            <w:rFonts w:cs="Arial"/>
          </w:rPr>
          <w:t>9</w:t>
        </w:r>
      </w:ins>
      <w:ins w:id="315" w:author="Author">
        <w:r w:rsidRPr="000E268E">
          <w:rPr>
            <w:rFonts w:cs="Arial"/>
          </w:rPr>
          <w:t xml:space="preserve"> </w:t>
        </w:r>
      </w:ins>
      <w:r w:rsidR="007351BF">
        <w:rPr>
          <w:rFonts w:cs="Arial"/>
        </w:rPr>
        <w:t xml:space="preserve"> </w:t>
      </w:r>
      <w:r w:rsidR="007351BF" w:rsidRPr="00CA2DED">
        <w:rPr>
          <w:rFonts w:cs="Arial"/>
          <w:highlight w:val="yellow"/>
        </w:rPr>
        <w:t xml:space="preserve">These data are to </w:t>
      </w:r>
      <w:r w:rsidR="007351BF">
        <w:rPr>
          <w:rFonts w:cs="Arial"/>
          <w:highlight w:val="yellow"/>
        </w:rPr>
        <w:t xml:space="preserve">each </w:t>
      </w:r>
      <w:r w:rsidR="007351BF" w:rsidRPr="00CA2DED">
        <w:rPr>
          <w:rFonts w:cs="Arial"/>
          <w:highlight w:val="yellow"/>
        </w:rPr>
        <w:t xml:space="preserve">have </w:t>
      </w:r>
      <w:r w:rsidR="007351BF">
        <w:rPr>
          <w:rFonts w:cs="Arial"/>
          <w:highlight w:val="yellow"/>
        </w:rPr>
        <w:t xml:space="preserve">the appropriate number of years of </w:t>
      </w:r>
      <w:r w:rsidR="007351BF" w:rsidRPr="00CA2DED">
        <w:rPr>
          <w:rFonts w:cs="Arial"/>
          <w:highlight w:val="yellow"/>
        </w:rPr>
        <w:t xml:space="preserve">inflation applied to bring </w:t>
      </w:r>
      <w:r w:rsidR="007351BF">
        <w:rPr>
          <w:rFonts w:cs="Arial"/>
          <w:highlight w:val="yellow"/>
        </w:rPr>
        <w:t xml:space="preserve">each </w:t>
      </w:r>
      <w:r w:rsidR="007351BF" w:rsidRPr="00CA2DED">
        <w:rPr>
          <w:rFonts w:cs="Arial"/>
          <w:highlight w:val="yellow"/>
        </w:rPr>
        <w:t xml:space="preserve">value up to the current year at the time this calculation is carried </w:t>
      </w:r>
      <w:proofErr w:type="spellStart"/>
      <w:r w:rsidR="007351BF" w:rsidRPr="00CA2DED">
        <w:rPr>
          <w:rFonts w:cs="Arial"/>
          <w:highlight w:val="yellow"/>
        </w:rPr>
        <w:t>out.</w:t>
      </w:r>
      <w:r w:rsidR="007351BF" w:rsidRPr="00925C09">
        <w:rPr>
          <w:rFonts w:cs="Arial"/>
          <w:highlight w:val="yellow"/>
        </w:rPr>
        <w:t>The</w:t>
      </w:r>
      <w:proofErr w:type="spellEnd"/>
      <w:r w:rsidR="007351BF" w:rsidRPr="00925C09">
        <w:rPr>
          <w:rFonts w:cs="Arial"/>
          <w:highlight w:val="yellow"/>
        </w:rPr>
        <w:t xml:space="preserve"> inflation to be used is TOPI, (as defined in the Onshore Transmission Licensees’ Transmission Licences)</w:t>
      </w:r>
    </w:p>
    <w:p w14:paraId="72189BB4" w14:textId="3AF7E3B3" w:rsidR="000F0886" w:rsidRPr="000E268E" w:rsidRDefault="000F0886" w:rsidP="007351BF">
      <w:pPr>
        <w:pStyle w:val="1"/>
        <w:ind w:left="481"/>
        <w:jc w:val="both"/>
        <w:rPr>
          <w:ins w:id="316" w:author="Author"/>
          <w:rFonts w:cs="Arial"/>
        </w:rPr>
      </w:pPr>
    </w:p>
    <w:p w14:paraId="351A34BD" w14:textId="77777777" w:rsidR="000F0886" w:rsidRPr="000E268E" w:rsidRDefault="000F0886" w:rsidP="000416D6">
      <w:pPr>
        <w:pStyle w:val="ListParagraph"/>
        <w:ind w:left="907"/>
        <w:rPr>
          <w:ins w:id="317" w:author="Mott(ESO), Paul" w:date="2023-04-20T21:12:00Z"/>
          <w:rFonts w:cs="Arial"/>
          <w:szCs w:val="22"/>
        </w:rPr>
      </w:pPr>
    </w:p>
    <w:p w14:paraId="15C6B763" w14:textId="4D1F7753" w:rsidR="005132BA" w:rsidRPr="000E268E" w:rsidRDefault="0043169F" w:rsidP="008411A2">
      <w:pPr>
        <w:pStyle w:val="1"/>
        <w:numPr>
          <w:ilvl w:val="0"/>
          <w:numId w:val="159"/>
        </w:numPr>
        <w:jc w:val="both"/>
        <w:rPr>
          <w:ins w:id="318" w:author="Mott(ESO), Paul" w:date="2023-04-20T21:12:00Z"/>
          <w:rFonts w:cs="Arial"/>
          <w:szCs w:val="22"/>
        </w:rPr>
      </w:pPr>
      <w:ins w:id="319" w:author="Mott(ESO), Paul" w:date="2023-04-20T21:12:00Z">
        <w:r w:rsidRPr="000E268E">
          <w:rPr>
            <w:rFonts w:cs="Arial"/>
            <w:szCs w:val="22"/>
          </w:rPr>
          <w:t xml:space="preserve"> </w:t>
        </w:r>
      </w:ins>
    </w:p>
    <w:p w14:paraId="63928323" w14:textId="41AAE0BA" w:rsidR="005132BA" w:rsidRPr="0043169F" w:rsidDel="0043169F" w:rsidRDefault="005132BA" w:rsidP="008411A2">
      <w:pPr>
        <w:rPr>
          <w:ins w:id="320" w:author="Author"/>
          <w:del w:id="321" w:author="Mott(ESO), Paul" w:date="2023-04-20T21:13:00Z"/>
          <w:rFonts w:cs="Arial"/>
          <w:szCs w:val="22"/>
        </w:rPr>
      </w:pPr>
    </w:p>
    <w:p w14:paraId="00EA77F6" w14:textId="77777777" w:rsidR="00205C79" w:rsidRPr="00D07B05" w:rsidRDefault="000F0886" w:rsidP="00205C79">
      <w:pPr>
        <w:pStyle w:val="1"/>
        <w:jc w:val="both"/>
      </w:pPr>
      <w:ins w:id="322" w:author="Author">
        <w:r w:rsidRPr="20E7E93E">
          <w:rPr>
            <w:rFonts w:cs="Arial"/>
          </w:rPr>
          <w:t>In each subsequent year, one year’s worth of new data on new investments from t</w:t>
        </w:r>
        <w:r>
          <w:t xml:space="preserve">he </w:t>
        </w:r>
      </w:ins>
      <w:ins w:id="323" w:author="Mott(ESO), Paul" w:date="2023-04-18T19:44:00Z">
        <w:r w:rsidR="000C7CA3" w:rsidRPr="20E7E93E">
          <w:rPr>
            <w:b/>
            <w:bCs/>
          </w:rPr>
          <w:t>Onshore Transmission Licen</w:t>
        </w:r>
        <w:del w:id="324" w:author="Aristodemou, Alex - UK Legal" w:date="2023-04-21T07:47:00Z">
          <w:r w:rsidRPr="20E7E93E" w:rsidDel="000C7CA3">
            <w:rPr>
              <w:b/>
              <w:bCs/>
            </w:rPr>
            <w:delText>c</w:delText>
          </w:r>
        </w:del>
      </w:ins>
      <w:ins w:id="325" w:author="Aristodemou, Alex - UK Legal" w:date="2023-04-21T07:47:00Z">
        <w:r w:rsidR="67F66507" w:rsidRPr="20E7E93E">
          <w:rPr>
            <w:b/>
            <w:bCs/>
          </w:rPr>
          <w:t>s</w:t>
        </w:r>
      </w:ins>
      <w:ins w:id="326" w:author="Mott(ESO), Paul" w:date="2023-04-18T19:44:00Z">
        <w:r w:rsidR="000C7CA3" w:rsidRPr="20E7E93E">
          <w:rPr>
            <w:b/>
            <w:bCs/>
          </w:rPr>
          <w:t>ees</w:t>
        </w:r>
        <w:r w:rsidR="000C7CA3">
          <w:t xml:space="preserve"> </w:t>
        </w:r>
      </w:ins>
      <w:del w:id="327" w:author="Mott(ESO), Paul" w:date="2023-04-18T19:44:00Z">
        <w:r w:rsidDel="000F0886">
          <w:delText>Onshore Transmission Owners</w:delText>
        </w:r>
        <w:r w:rsidRPr="20E7E93E" w:rsidDel="000F0886">
          <w:rPr>
            <w:rFonts w:cs="Arial"/>
          </w:rPr>
          <w:delText xml:space="preserve"> </w:delText>
        </w:r>
      </w:del>
      <w:ins w:id="328" w:author="Author">
        <w:r w:rsidRPr="20E7E93E">
          <w:rPr>
            <w:rFonts w:cs="Arial"/>
          </w:rPr>
          <w:t>relating to any new assets in class k, is used</w:t>
        </w:r>
        <w:r w:rsidR="00281EF0" w:rsidRPr="20E7E93E">
          <w:rPr>
            <w:rFonts w:cs="Arial"/>
          </w:rPr>
          <w:t xml:space="preserve"> </w:t>
        </w:r>
      </w:ins>
      <w:ins w:id="329" w:author="Mott(ESO), Paul" w:date="2023-04-18T19:44:00Z">
        <w:r w:rsidR="00E93C0C" w:rsidRPr="20E7E93E">
          <w:rPr>
            <w:rFonts w:cs="Arial"/>
          </w:rPr>
          <w:t>to  perform the calculation</w:t>
        </w:r>
      </w:ins>
      <w:ins w:id="330" w:author="Mott(ESO), Paul" w:date="2023-06-14T22:22:00Z">
        <w:r w:rsidR="00DB1B53">
          <w:rPr>
            <w:rFonts w:cs="Arial"/>
          </w:rPr>
          <w:t>s</w:t>
        </w:r>
      </w:ins>
      <w:ins w:id="331" w:author="Mott(ESO), Paul" w:date="2023-04-18T19:44:00Z">
        <w:r w:rsidR="00E93C0C" w:rsidRPr="20E7E93E">
          <w:rPr>
            <w:rFonts w:cs="Arial"/>
          </w:rPr>
          <w:t xml:space="preserve"> in 14.15.6</w:t>
        </w:r>
      </w:ins>
      <w:ins w:id="332" w:author="Mott(ESO), Paul" w:date="2023-06-14T22:22:00Z">
        <w:r w:rsidR="00DB1B53">
          <w:rPr>
            <w:rFonts w:cs="Arial"/>
          </w:rPr>
          <w:t>8</w:t>
        </w:r>
      </w:ins>
      <w:ins w:id="333" w:author="Mott(ESO), Paul" w:date="2023-04-18T19:44:00Z">
        <w:r w:rsidR="00E93C0C" w:rsidRPr="20E7E93E">
          <w:rPr>
            <w:rFonts w:cs="Arial"/>
          </w:rPr>
          <w:t xml:space="preserve"> and thereby populate </w:t>
        </w:r>
        <w:proofErr w:type="spellStart"/>
        <w:r w:rsidR="00E93C0C" w:rsidRPr="20E7E93E">
          <w:rPr>
            <w:rFonts w:cs="Arial"/>
          </w:rPr>
          <w:t>inputECnew</w:t>
        </w:r>
        <w:r w:rsidR="00E93C0C" w:rsidRPr="20E7E93E">
          <w:rPr>
            <w:rFonts w:cs="Arial"/>
            <w:vertAlign w:val="subscript"/>
          </w:rPr>
          <w:t>k</w:t>
        </w:r>
        <w:proofErr w:type="spellEnd"/>
        <w:r w:rsidR="00E93C0C" w:rsidRPr="20E7E93E">
          <w:rPr>
            <w:rFonts w:cs="Arial"/>
          </w:rPr>
          <w:t xml:space="preserve"> in 14.15.</w:t>
        </w:r>
        <w:r w:rsidR="00E93C0C" w:rsidRPr="000E268E">
          <w:rPr>
            <w:rFonts w:cs="Arial"/>
          </w:rPr>
          <w:t>6</w:t>
        </w:r>
      </w:ins>
      <w:ins w:id="334" w:author="Mott(ESO), Paul" w:date="2023-06-14T22:14:00Z">
        <w:r w:rsidR="000D23D9" w:rsidRPr="000E268E">
          <w:rPr>
            <w:rFonts w:cs="Arial"/>
          </w:rPr>
          <w:t>9</w:t>
        </w:r>
      </w:ins>
      <w:r w:rsidR="00205C79">
        <w:rPr>
          <w:rFonts w:cs="Arial"/>
        </w:rPr>
        <w:t xml:space="preserve">  </w:t>
      </w:r>
      <w:r w:rsidR="00205C79" w:rsidRPr="00925C09">
        <w:rPr>
          <w:rFonts w:cs="Arial"/>
          <w:highlight w:val="yellow"/>
        </w:rPr>
        <w:t>This cost data first has one year’s inflation applied to bring its value up to the current year at the time this calculation is carried out.</w:t>
      </w:r>
      <w:r w:rsidR="00205C79">
        <w:rPr>
          <w:rFonts w:cs="Arial"/>
        </w:rPr>
        <w:t xml:space="preserve">  </w:t>
      </w:r>
      <w:r w:rsidR="00205C79" w:rsidRPr="0023353D">
        <w:rPr>
          <w:rFonts w:cs="Arial"/>
          <w:highlight w:val="yellow"/>
        </w:rPr>
        <w:t>The inflation to be used is TOPI, (as defined in the Onshore Transmission Licensees’ Transmission Licences)</w:t>
      </w:r>
    </w:p>
    <w:p w14:paraId="276A483C" w14:textId="3E08C04E" w:rsidR="00E93C0C" w:rsidRDefault="00E93C0C" w:rsidP="20E7E93E">
      <w:pPr>
        <w:pStyle w:val="1"/>
        <w:jc w:val="both"/>
        <w:rPr>
          <w:ins w:id="335" w:author="Mott(ESO), Paul" w:date="2023-04-20T21:11:00Z"/>
          <w:rFonts w:cs="Arial"/>
        </w:rPr>
      </w:pPr>
    </w:p>
    <w:p w14:paraId="1481DAFB" w14:textId="77777777" w:rsidR="00A24106" w:rsidRDefault="00A24106" w:rsidP="00E93C0C">
      <w:pPr>
        <w:pStyle w:val="1"/>
        <w:ind w:left="482"/>
        <w:jc w:val="both"/>
        <w:rPr>
          <w:ins w:id="336" w:author="Mott(ESO), Paul" w:date="2023-04-18T19:44:00Z"/>
          <w:rFonts w:cs="Arial"/>
          <w:szCs w:val="22"/>
        </w:rPr>
      </w:pPr>
    </w:p>
    <w:p w14:paraId="567EAF22" w14:textId="3361DDB2" w:rsidR="000F0886" w:rsidDel="00594CE8" w:rsidRDefault="00281EF0" w:rsidP="000416D6">
      <w:pPr>
        <w:pStyle w:val="1"/>
        <w:numPr>
          <w:ilvl w:val="0"/>
          <w:numId w:val="159"/>
        </w:numPr>
        <w:jc w:val="both"/>
        <w:rPr>
          <w:del w:id="337" w:author="Author"/>
          <w:rFonts w:cs="Arial"/>
          <w:szCs w:val="22"/>
        </w:rPr>
      </w:pPr>
      <w:ins w:id="338" w:author="Author">
        <w:del w:id="339" w:author="Mott(ESO), Paul" w:date="2023-04-18T19:44:00Z">
          <w:r w:rsidRPr="00281EF0" w:rsidDel="00E93C0C">
            <w:rPr>
              <w:rFonts w:cs="Arial"/>
              <w:szCs w:val="22"/>
            </w:rPr>
            <w:delText>to generate inputECnew</w:delText>
          </w:r>
          <w:r w:rsidRPr="00281EF0" w:rsidDel="00E93C0C">
            <w:rPr>
              <w:rFonts w:cs="Arial"/>
              <w:szCs w:val="22"/>
              <w:vertAlign w:val="subscript"/>
            </w:rPr>
            <w:delText>k</w:delText>
          </w:r>
          <w:r w:rsidDel="00E93C0C">
            <w:rPr>
              <w:rFonts w:cs="Arial"/>
              <w:szCs w:val="22"/>
              <w:vertAlign w:val="subscript"/>
            </w:rPr>
            <w:delText xml:space="preserve"> </w:delText>
          </w:r>
          <w:r w:rsidDel="00E93C0C">
            <w:rPr>
              <w:rFonts w:cs="Arial"/>
              <w:szCs w:val="22"/>
            </w:rPr>
            <w:delText>in paragraph 14.15.6</w:delText>
          </w:r>
        </w:del>
        <w:del w:id="340" w:author="Mott(ESO), Paul" w:date="2023-03-15T19:41:00Z">
          <w:r w:rsidDel="00DC7126">
            <w:rPr>
              <w:rFonts w:cs="Arial"/>
              <w:szCs w:val="22"/>
            </w:rPr>
            <w:delText>5</w:delText>
          </w:r>
        </w:del>
      </w:ins>
      <w:ins w:id="341" w:author="Mott(ESO), Paul" w:date="2023-03-15T19:53:00Z">
        <w:r w:rsidR="00594CE8">
          <w:rPr>
            <w:rFonts w:cs="Arial"/>
            <w:szCs w:val="22"/>
          </w:rPr>
          <w:t xml:space="preserve">  </w:t>
        </w:r>
      </w:ins>
    </w:p>
    <w:p w14:paraId="27A3C38E" w14:textId="77777777" w:rsidR="00594CE8" w:rsidRDefault="00594CE8" w:rsidP="00594CE8">
      <w:pPr>
        <w:pStyle w:val="ListParagraph"/>
        <w:rPr>
          <w:ins w:id="342" w:author="Mott(ESO), Paul" w:date="2023-03-15T19:53:00Z"/>
          <w:rFonts w:cs="Arial"/>
          <w:szCs w:val="22"/>
        </w:rPr>
      </w:pPr>
    </w:p>
    <w:p w14:paraId="5972E40E" w14:textId="2F9FD136" w:rsidR="00594CE8" w:rsidRPr="000F0886" w:rsidRDefault="00594CE8" w:rsidP="00C30218">
      <w:pPr>
        <w:pStyle w:val="1"/>
        <w:ind w:left="482"/>
        <w:jc w:val="both"/>
        <w:rPr>
          <w:ins w:id="343" w:author="Mott(ESO), Paul" w:date="2023-03-15T19:53:00Z"/>
          <w:rFonts w:cs="Arial"/>
          <w:szCs w:val="22"/>
        </w:rPr>
      </w:pPr>
    </w:p>
    <w:p w14:paraId="68D1490B" w14:textId="77777777" w:rsidR="006661FE" w:rsidRPr="00281EF0" w:rsidRDefault="006661FE" w:rsidP="000416D6">
      <w:pPr>
        <w:pStyle w:val="1"/>
        <w:ind w:left="907"/>
        <w:jc w:val="both"/>
        <w:rPr>
          <w:rFonts w:cs="Arial"/>
          <w:szCs w:val="22"/>
        </w:rPr>
      </w:pPr>
    </w:p>
    <w:p w14:paraId="73C206F7" w14:textId="7CBE4CA3" w:rsidR="00F4436B" w:rsidRDefault="006661FE" w:rsidP="000416D6">
      <w:pPr>
        <w:pStyle w:val="1"/>
        <w:numPr>
          <w:ilvl w:val="0"/>
          <w:numId w:val="159"/>
        </w:numPr>
        <w:jc w:val="both"/>
        <w:rPr>
          <w:ins w:id="344" w:author="Author"/>
          <w:rFonts w:cs="Arial"/>
          <w:szCs w:val="22"/>
        </w:rPr>
      </w:pPr>
      <w:del w:id="345" w:author="Author">
        <w:r w:rsidRPr="007863A7" w:rsidDel="000078A3">
          <w:rPr>
            <w:rFonts w:cs="Arial"/>
            <w:szCs w:val="22"/>
          </w:rPr>
          <w:delText>The table below shows the first stage in calculating the</w:delText>
        </w:r>
      </w:del>
      <w:ins w:id="346" w:author="Author">
        <w:r w:rsidR="000078A3">
          <w:rPr>
            <w:rFonts w:cs="Arial"/>
            <w:szCs w:val="22"/>
          </w:rPr>
          <w:t>The</w:t>
        </w:r>
      </w:ins>
      <w:r w:rsidRPr="007863A7">
        <w:rPr>
          <w:rFonts w:cs="Arial"/>
          <w:szCs w:val="22"/>
        </w:rPr>
        <w:t xml:space="preserve"> </w:t>
      </w:r>
      <w:r>
        <w:rPr>
          <w:rFonts w:cs="Arial"/>
          <w:szCs w:val="22"/>
        </w:rPr>
        <w:t>onshore</w:t>
      </w:r>
      <w:ins w:id="347" w:author="Author">
        <w:r w:rsidR="008939BE">
          <w:rPr>
            <w:rFonts w:cs="Arial"/>
            <w:szCs w:val="22"/>
          </w:rPr>
          <w:t xml:space="preserve"> £/MW/km data for each asset class, for example the data for the 400 kV overhead line asset class which comprises </w:t>
        </w:r>
        <w:del w:id="348" w:author="Author">
          <w:r w:rsidR="008939BE" w:rsidDel="00862E87">
            <w:rPr>
              <w:rFonts w:cs="Arial"/>
              <w:szCs w:val="22"/>
            </w:rPr>
            <w:delText xml:space="preserve"> </w:delText>
          </w:r>
        </w:del>
        <w:r w:rsidR="008939BE">
          <w:rPr>
            <w:rFonts w:cs="Arial"/>
            <w:szCs w:val="22"/>
          </w:rPr>
          <w:t xml:space="preserve">the </w:t>
        </w:r>
      </w:ins>
      <w:ins w:id="349" w:author="Mott(ESO), Paul" w:date="2023-03-14T23:33:00Z">
        <w:r w:rsidR="00E82A27">
          <w:rPr>
            <w:rFonts w:cs="Arial"/>
            <w:szCs w:val="22"/>
          </w:rPr>
          <w:t xml:space="preserve">400 kV line </w:t>
        </w:r>
      </w:ins>
      <w:ins w:id="350" w:author="Author">
        <w:r w:rsidR="008939BE">
          <w:rPr>
            <w:rFonts w:cs="Arial"/>
            <w:szCs w:val="22"/>
          </w:rPr>
          <w:t xml:space="preserve">expansion constant, </w:t>
        </w:r>
        <w:r w:rsidR="009771D2">
          <w:rPr>
            <w:rFonts w:cs="Arial"/>
            <w:szCs w:val="22"/>
          </w:rPr>
          <w:t xml:space="preserve">is calculated as </w:t>
        </w:r>
        <w:proofErr w:type="gramStart"/>
        <w:r w:rsidR="009771D2">
          <w:rPr>
            <w:rFonts w:cs="Arial"/>
            <w:szCs w:val="22"/>
          </w:rPr>
          <w:t>follows :</w:t>
        </w:r>
        <w:proofErr w:type="gramEnd"/>
      </w:ins>
    </w:p>
    <w:p w14:paraId="759239F2" w14:textId="77777777" w:rsidR="00F4436B" w:rsidRDefault="00F4436B" w:rsidP="000416D6">
      <w:pPr>
        <w:pStyle w:val="ListParagraph"/>
        <w:ind w:left="907"/>
        <w:rPr>
          <w:ins w:id="351" w:author="Author"/>
          <w:rFonts w:cs="Arial"/>
          <w:szCs w:val="22"/>
        </w:rPr>
      </w:pPr>
    </w:p>
    <w:p w14:paraId="2977BA6F" w14:textId="4A631226" w:rsidR="004C379C" w:rsidRDefault="009771D2" w:rsidP="00F639E9">
      <w:pPr>
        <w:pStyle w:val="1"/>
        <w:ind w:left="482"/>
        <w:jc w:val="both"/>
        <w:rPr>
          <w:ins w:id="352" w:author="Mott(ESO), Paul" w:date="2023-03-14T23:39:00Z"/>
          <w:rFonts w:cs="Arial"/>
          <w:szCs w:val="22"/>
        </w:rPr>
      </w:pPr>
      <w:ins w:id="353" w:author="Author">
        <w:del w:id="354" w:author="Mott(ESO), Paul" w:date="2023-04-20T21:15:00Z">
          <w:r w:rsidRPr="00AA3DE9" w:rsidDel="00DF6FF9">
            <w:rPr>
              <w:rFonts w:cs="Arial"/>
              <w:szCs w:val="22"/>
            </w:rPr>
            <w:delText xml:space="preserve"> </w:delText>
          </w:r>
        </w:del>
        <w:r w:rsidR="00F4436B" w:rsidRPr="00AA3DE9">
          <w:rPr>
            <w:rFonts w:cs="Arial"/>
            <w:szCs w:val="22"/>
          </w:rPr>
          <w:t xml:space="preserve"> </w:t>
        </w:r>
        <w:r w:rsidR="00F4436B" w:rsidRPr="000D66C0">
          <w:rPr>
            <w:rFonts w:cs="Arial"/>
            <w:szCs w:val="22"/>
          </w:rPr>
          <w:t>For each relevant new circuit</w:t>
        </w:r>
        <w:r w:rsidR="001F1319" w:rsidRPr="00AA3DE9">
          <w:rPr>
            <w:rFonts w:cs="Arial"/>
            <w:szCs w:val="22"/>
          </w:rPr>
          <w:t xml:space="preserve">, </w:t>
        </w:r>
        <w:r w:rsidR="00F4436B" w:rsidRPr="00AA3DE9">
          <w:rPr>
            <w:rFonts w:cs="Arial"/>
            <w:szCs w:val="22"/>
          </w:rPr>
          <w:t xml:space="preserve">or circuit </w:t>
        </w:r>
        <w:r w:rsidR="00F4436B" w:rsidRPr="00C5102D">
          <w:rPr>
            <w:rFonts w:cs="Arial"/>
            <w:szCs w:val="22"/>
          </w:rPr>
          <w:t>reinforcement</w:t>
        </w:r>
        <w:r w:rsidR="006659EC">
          <w:rPr>
            <w:rFonts w:cs="Arial"/>
            <w:szCs w:val="22"/>
          </w:rPr>
          <w:t xml:space="preserve"> </w:t>
        </w:r>
        <w:r w:rsidR="00B21218" w:rsidRPr="00AA3DE9">
          <w:rPr>
            <w:rFonts w:cs="Arial"/>
            <w:szCs w:val="22"/>
          </w:rPr>
          <w:t>for which the TO has provided data over the relevant period as specified in 14.15.</w:t>
        </w:r>
        <w:r w:rsidR="00B21218" w:rsidRPr="000E268E">
          <w:rPr>
            <w:rFonts w:cs="Arial"/>
            <w:szCs w:val="22"/>
          </w:rPr>
          <w:t>6</w:t>
        </w:r>
      </w:ins>
      <w:ins w:id="355" w:author="Mott(ESO), Paul" w:date="2023-06-14T22:18:00Z">
        <w:r w:rsidR="00DE1262" w:rsidRPr="000E268E">
          <w:rPr>
            <w:rFonts w:cs="Arial"/>
            <w:szCs w:val="22"/>
          </w:rPr>
          <w:t>6</w:t>
        </w:r>
      </w:ins>
      <w:ins w:id="356" w:author="Author">
        <w:del w:id="357" w:author="Mott(ESO), Paul" w:date="2023-04-18T19:47:00Z">
          <w:r w:rsidR="00334571" w:rsidRPr="000E268E" w:rsidDel="004755A2">
            <w:rPr>
              <w:rFonts w:cs="Arial"/>
              <w:szCs w:val="22"/>
            </w:rPr>
            <w:delText>7</w:delText>
          </w:r>
        </w:del>
        <w:del w:id="358" w:author="Author">
          <w:r w:rsidR="00662910" w:rsidRPr="000E268E" w:rsidDel="00334571">
            <w:rPr>
              <w:rFonts w:cs="Arial"/>
              <w:szCs w:val="22"/>
            </w:rPr>
            <w:delText>6</w:delText>
          </w:r>
        </w:del>
        <w:r w:rsidR="00662910" w:rsidRPr="00AA3DE9">
          <w:rPr>
            <w:rFonts w:cs="Arial"/>
            <w:szCs w:val="22"/>
          </w:rPr>
          <w:t xml:space="preserve"> and 14.15.</w:t>
        </w:r>
        <w:r w:rsidR="00662910" w:rsidRPr="000E268E">
          <w:rPr>
            <w:rFonts w:cs="Arial"/>
            <w:szCs w:val="22"/>
          </w:rPr>
          <w:t>6</w:t>
        </w:r>
      </w:ins>
      <w:ins w:id="359" w:author="Mott(ESO), Paul" w:date="2023-06-14T22:18:00Z">
        <w:r w:rsidR="00DE1262" w:rsidRPr="000E268E">
          <w:rPr>
            <w:rFonts w:cs="Arial"/>
            <w:szCs w:val="22"/>
          </w:rPr>
          <w:t>7</w:t>
        </w:r>
      </w:ins>
      <w:ins w:id="360" w:author="Author">
        <w:del w:id="361" w:author="Mott(ESO), Paul" w:date="2023-04-18T19:47:00Z">
          <w:r w:rsidR="00334571" w:rsidRPr="000E268E" w:rsidDel="004755A2">
            <w:rPr>
              <w:rFonts w:cs="Arial"/>
              <w:szCs w:val="22"/>
            </w:rPr>
            <w:delText>8</w:delText>
          </w:r>
        </w:del>
        <w:del w:id="362" w:author="Author">
          <w:r w:rsidR="00B21218" w:rsidRPr="00AA3DE9" w:rsidDel="00334571">
            <w:rPr>
              <w:rFonts w:cs="Arial"/>
              <w:szCs w:val="22"/>
            </w:rPr>
            <w:delText>7</w:delText>
          </w:r>
        </w:del>
        <w:r w:rsidR="00F4436B" w:rsidRPr="00AA3DE9">
          <w:rPr>
            <w:rFonts w:cs="Arial"/>
            <w:szCs w:val="22"/>
          </w:rPr>
          <w:t xml:space="preserve">, </w:t>
        </w:r>
        <w:del w:id="363" w:author="Mott(ESO), Paul" w:date="2023-03-14T23:39:00Z">
          <w:r w:rsidR="00F34C37" w:rsidRPr="00AA3DE9" w:rsidDel="004C379C">
            <w:rPr>
              <w:rFonts w:cs="Arial"/>
              <w:szCs w:val="22"/>
            </w:rPr>
            <w:delText xml:space="preserve">we take the </w:delText>
          </w:r>
          <w:r w:rsidR="00F4436B" w:rsidRPr="00AA3DE9" w:rsidDel="004C379C">
            <w:rPr>
              <w:rFonts w:cs="Arial"/>
              <w:szCs w:val="22"/>
            </w:rPr>
            <w:delText>cost</w:delText>
          </w:r>
          <w:r w:rsidR="005265F7" w:rsidDel="004C379C">
            <w:rPr>
              <w:rFonts w:cs="Arial"/>
              <w:szCs w:val="22"/>
            </w:rPr>
            <w:delText xml:space="preserve"> for each new asset,</w:delText>
          </w:r>
        </w:del>
      </w:ins>
      <w:ins w:id="364" w:author="Mott(ESO), Paul" w:date="2023-03-14T23:39:00Z">
        <w:r w:rsidR="004C379C">
          <w:rPr>
            <w:rFonts w:cs="Arial"/>
            <w:szCs w:val="22"/>
          </w:rPr>
          <w:t xml:space="preserve"> the following calculation is </w:t>
        </w:r>
        <w:proofErr w:type="gramStart"/>
        <w:r w:rsidR="004C379C">
          <w:rPr>
            <w:rFonts w:cs="Arial"/>
            <w:szCs w:val="22"/>
          </w:rPr>
          <w:t>performed :</w:t>
        </w:r>
        <w:proofErr w:type="gramEnd"/>
        <w:r w:rsidR="004C379C">
          <w:rPr>
            <w:rFonts w:cs="Arial"/>
            <w:szCs w:val="22"/>
          </w:rPr>
          <w:t xml:space="preserve"> </w:t>
        </w:r>
      </w:ins>
    </w:p>
    <w:p w14:paraId="202AAD30" w14:textId="77777777" w:rsidR="004C379C" w:rsidRDefault="004C379C" w:rsidP="00F421A7">
      <w:pPr>
        <w:pStyle w:val="ListParagraph"/>
        <w:rPr>
          <w:ins w:id="365" w:author="Mott(ESO), Paul" w:date="2023-03-14T23:39:00Z"/>
          <w:rFonts w:cs="Arial"/>
          <w:szCs w:val="22"/>
        </w:rPr>
      </w:pPr>
    </w:p>
    <w:p w14:paraId="5E626D07" w14:textId="77777777" w:rsidR="00F205B7" w:rsidRDefault="00F205B7" w:rsidP="00F205B7">
      <w:pPr>
        <w:pStyle w:val="1"/>
        <w:ind w:left="1627"/>
        <w:jc w:val="both"/>
        <w:rPr>
          <w:ins w:id="366" w:author="Mott(ESO), Paul" w:date="2023-03-14T23:42:00Z"/>
          <w:rFonts w:cs="Arial"/>
          <w:szCs w:val="22"/>
        </w:rPr>
      </w:pPr>
    </w:p>
    <w:p w14:paraId="00FD7BCA" w14:textId="77777777" w:rsidR="00F205B7" w:rsidRPr="00127DE1" w:rsidRDefault="00F205B7" w:rsidP="00F205B7">
      <w:pPr>
        <w:pStyle w:val="ListParagraph"/>
        <w:ind w:left="1627"/>
        <w:rPr>
          <w:ins w:id="367" w:author="Mott(ESO), Paul" w:date="2023-03-14T23:42:00Z"/>
          <w:rFonts w:ascii="Arial (W1)" w:hAnsi="Arial (W1)" w:cs="Arial"/>
          <w:sz w:val="22"/>
          <w:szCs w:val="22"/>
          <w:lang w:eastAsia="en-US"/>
        </w:rPr>
      </w:pPr>
    </w:p>
    <w:p w14:paraId="1782AA7C" w14:textId="77777777" w:rsidR="00F205B7" w:rsidRDefault="00F205B7" w:rsidP="00E12730">
      <w:pPr>
        <w:pStyle w:val="1"/>
        <w:numPr>
          <w:ilvl w:val="1"/>
          <w:numId w:val="165"/>
        </w:numPr>
        <w:jc w:val="both"/>
        <w:rPr>
          <w:ins w:id="368" w:author="Mott(ESO), Paul" w:date="2023-03-14T23:42:00Z"/>
          <w:rFonts w:cs="Arial"/>
          <w:szCs w:val="22"/>
        </w:rPr>
      </w:pPr>
      <w:ins w:id="369" w:author="Mott(ESO), Paul" w:date="2023-03-14T23:42:00Z">
        <w:r>
          <w:rPr>
            <w:rFonts w:cs="Arial"/>
            <w:szCs w:val="22"/>
          </w:rPr>
          <w:lastRenderedPageBreak/>
          <w:t xml:space="preserve">Where a reinforcement to an </w:t>
        </w:r>
        <w:proofErr w:type="gramStart"/>
        <w:r>
          <w:rPr>
            <w:rFonts w:cs="Arial"/>
            <w:szCs w:val="22"/>
          </w:rPr>
          <w:t>existing circuit results</w:t>
        </w:r>
        <w:proofErr w:type="gramEnd"/>
        <w:r>
          <w:rPr>
            <w:rFonts w:cs="Arial"/>
            <w:szCs w:val="22"/>
          </w:rPr>
          <w:t xml:space="preserve"> in both an increase in the capacity of the circuit and the expected life of that circuit, the cost of the investment is allocated across each of these outcomes in the following manner:</w:t>
        </w:r>
      </w:ins>
    </w:p>
    <w:p w14:paraId="0AD31012" w14:textId="77777777" w:rsidR="00F205B7" w:rsidRDefault="00F205B7" w:rsidP="00F205B7">
      <w:pPr>
        <w:pStyle w:val="1"/>
        <w:ind w:left="1440"/>
        <w:jc w:val="both"/>
        <w:rPr>
          <w:ins w:id="370" w:author="Mott(ESO), Paul" w:date="2023-03-14T23:42:00Z"/>
          <w:rFonts w:cs="Arial"/>
          <w:szCs w:val="22"/>
        </w:rPr>
      </w:pPr>
    </w:p>
    <w:p w14:paraId="5E1C4A48" w14:textId="77777777" w:rsidR="00F205B7" w:rsidRDefault="00F205B7" w:rsidP="00E12730">
      <w:pPr>
        <w:pStyle w:val="1"/>
        <w:numPr>
          <w:ilvl w:val="2"/>
          <w:numId w:val="165"/>
        </w:numPr>
        <w:jc w:val="both"/>
        <w:rPr>
          <w:ins w:id="371" w:author="Mott(ESO), Paul" w:date="2023-03-14T23:42:00Z"/>
          <w:rFonts w:cs="Arial"/>
          <w:szCs w:val="22"/>
        </w:rPr>
      </w:pPr>
      <w:ins w:id="372" w:author="Mott(ESO), Paul" w:date="2023-03-14T23:42:00Z">
        <w:r>
          <w:rPr>
            <w:rFonts w:cs="Arial"/>
            <w:szCs w:val="22"/>
          </w:rPr>
          <w:t>The cost allocated to the marginal increase in circuit capacity (MW) is calculated as:</w:t>
        </w:r>
      </w:ins>
    </w:p>
    <w:p w14:paraId="7E5A9624" w14:textId="77777777" w:rsidR="00F205B7" w:rsidRDefault="00F205B7" w:rsidP="00F205B7">
      <w:pPr>
        <w:pStyle w:val="1"/>
        <w:ind w:left="2160"/>
        <w:jc w:val="both"/>
        <w:rPr>
          <w:ins w:id="373" w:author="Mott(ESO), Paul" w:date="2023-03-14T23:42:00Z"/>
          <w:rFonts w:cs="Arial"/>
          <w:szCs w:val="22"/>
        </w:rPr>
      </w:pPr>
    </w:p>
    <w:p w14:paraId="743ECD79" w14:textId="77777777" w:rsidR="00F205B7" w:rsidRPr="00A467F3" w:rsidRDefault="00F205B7" w:rsidP="00F205B7">
      <w:pPr>
        <w:pStyle w:val="1"/>
        <w:ind w:left="1627"/>
        <w:jc w:val="both"/>
        <w:rPr>
          <w:ins w:id="374" w:author="Mott(ESO), Paul" w:date="2023-03-14T23:42:00Z"/>
          <w:rFonts w:cs="Arial"/>
          <w:szCs w:val="22"/>
        </w:rPr>
      </w:pPr>
      <m:oMathPara>
        <m:oMath>
          <m:r>
            <w:ins w:id="375" w:author="Mott(ESO), Paul" w:date="2023-03-14T23:42:00Z">
              <w:rPr>
                <w:rFonts w:ascii="Cambria Math" w:hAnsi="Cambria Math" w:cs="Arial"/>
                <w:szCs w:val="22"/>
              </w:rPr>
              <m:t>=Investment cost×</m:t>
            </w:ins>
          </m:r>
          <m:f>
            <m:fPr>
              <m:ctrlPr>
                <w:ins w:id="376" w:author="Mott(ESO), Paul" w:date="2023-03-14T23:42:00Z">
                  <w:rPr>
                    <w:rFonts w:ascii="Cambria Math" w:hAnsi="Cambria Math" w:cs="Arial"/>
                    <w:i/>
                    <w:szCs w:val="22"/>
                  </w:rPr>
                </w:ins>
              </m:ctrlPr>
            </m:fPr>
            <m:num>
              <m:r>
                <w:ins w:id="377" w:author="Mott(ESO), Paul" w:date="2023-03-14T23:42:00Z">
                  <w:rPr>
                    <w:rFonts w:ascii="Cambria Math" w:hAnsi="Cambria Math" w:cs="Arial"/>
                    <w:szCs w:val="22"/>
                  </w:rPr>
                  <m:t>MWYearsC</m:t>
                </w:ins>
              </m:r>
            </m:num>
            <m:den>
              <m:r>
                <w:ins w:id="378" w:author="Mott(ESO), Paul" w:date="2023-03-14T23:42:00Z">
                  <w:rPr>
                    <w:rFonts w:ascii="Cambria Math" w:hAnsi="Cambria Math" w:cs="Arial"/>
                    <w:szCs w:val="22"/>
                  </w:rPr>
                  <m:t>MWYearsC+MWYearsL</m:t>
                </w:ins>
              </m:r>
            </m:den>
          </m:f>
        </m:oMath>
      </m:oMathPara>
    </w:p>
    <w:p w14:paraId="285D9877" w14:textId="77777777" w:rsidR="00F205B7" w:rsidRPr="00AE0217" w:rsidRDefault="00F205B7" w:rsidP="00F205B7">
      <w:pPr>
        <w:pStyle w:val="1"/>
        <w:ind w:left="1627"/>
        <w:jc w:val="both"/>
        <w:rPr>
          <w:ins w:id="379" w:author="Mott(ESO), Paul" w:date="2023-03-14T23:42:00Z"/>
          <w:rFonts w:cs="Arial"/>
          <w:szCs w:val="22"/>
        </w:rPr>
      </w:pPr>
    </w:p>
    <w:p w14:paraId="29AECA4C" w14:textId="77777777" w:rsidR="00F205B7" w:rsidRDefault="00F205B7" w:rsidP="00F205B7">
      <w:pPr>
        <w:pStyle w:val="1"/>
        <w:ind w:left="2160"/>
        <w:jc w:val="both"/>
        <w:rPr>
          <w:ins w:id="380" w:author="Mott(ESO), Paul" w:date="2023-03-14T23:42:00Z"/>
          <w:rFonts w:cs="Arial"/>
          <w:szCs w:val="22"/>
        </w:rPr>
      </w:pPr>
    </w:p>
    <w:p w14:paraId="3193A0E0" w14:textId="77777777" w:rsidR="00F205B7" w:rsidRDefault="00F205B7" w:rsidP="00F205B7">
      <w:pPr>
        <w:pStyle w:val="1"/>
        <w:numPr>
          <w:ilvl w:val="0"/>
          <w:numId w:val="160"/>
        </w:numPr>
        <w:jc w:val="both"/>
        <w:rPr>
          <w:ins w:id="381" w:author="Mott(ESO), Paul" w:date="2023-03-14T23:42:00Z"/>
          <w:rFonts w:cs="Arial"/>
          <w:szCs w:val="22"/>
        </w:rPr>
      </w:pPr>
      <w:ins w:id="382" w:author="Mott(ESO), Paul" w:date="2023-03-14T23:42:00Z">
        <w:r>
          <w:rPr>
            <w:rFonts w:cs="Arial"/>
            <w:szCs w:val="22"/>
          </w:rPr>
          <w:t>The cost allocated to the marginal increase in circuit life (years) is calculated as:</w:t>
        </w:r>
      </w:ins>
    </w:p>
    <w:p w14:paraId="078F6DFF" w14:textId="77777777" w:rsidR="00F205B7" w:rsidRDefault="00F205B7" w:rsidP="00F205B7">
      <w:pPr>
        <w:pStyle w:val="1"/>
        <w:ind w:left="1627"/>
        <w:jc w:val="both"/>
        <w:rPr>
          <w:ins w:id="383" w:author="Mott(ESO), Paul" w:date="2023-03-14T23:42:00Z"/>
          <w:rFonts w:cs="Arial"/>
          <w:szCs w:val="22"/>
        </w:rPr>
      </w:pPr>
    </w:p>
    <w:p w14:paraId="247B8117" w14:textId="77777777" w:rsidR="00F205B7" w:rsidRDefault="00F205B7" w:rsidP="00F205B7">
      <w:pPr>
        <w:pStyle w:val="1"/>
        <w:ind w:left="1627"/>
        <w:jc w:val="both"/>
        <w:rPr>
          <w:ins w:id="384" w:author="Mott(ESO), Paul" w:date="2023-03-14T23:42:00Z"/>
          <w:rFonts w:cs="Arial"/>
          <w:szCs w:val="22"/>
        </w:rPr>
      </w:pPr>
      <m:oMathPara>
        <m:oMath>
          <m:r>
            <w:ins w:id="385" w:author="Mott(ESO), Paul" w:date="2023-03-14T23:42:00Z">
              <w:rPr>
                <w:rFonts w:ascii="Cambria Math" w:hAnsi="Cambria Math" w:cs="Arial"/>
                <w:szCs w:val="22"/>
              </w:rPr>
              <m:t>=Investment cost×</m:t>
            </w:ins>
          </m:r>
          <m:f>
            <m:fPr>
              <m:ctrlPr>
                <w:ins w:id="386" w:author="Mott(ESO), Paul" w:date="2023-03-14T23:42:00Z">
                  <w:rPr>
                    <w:rFonts w:ascii="Cambria Math" w:hAnsi="Cambria Math" w:cs="Arial"/>
                    <w:i/>
                    <w:szCs w:val="22"/>
                  </w:rPr>
                </w:ins>
              </m:ctrlPr>
            </m:fPr>
            <m:num>
              <m:r>
                <w:ins w:id="387" w:author="Mott(ESO), Paul" w:date="2023-03-14T23:42:00Z">
                  <w:rPr>
                    <w:rFonts w:ascii="Cambria Math" w:hAnsi="Cambria Math" w:cs="Arial"/>
                    <w:szCs w:val="22"/>
                  </w:rPr>
                  <m:t>MWYearsL</m:t>
                </w:ins>
              </m:r>
            </m:num>
            <m:den>
              <m:r>
                <w:ins w:id="388" w:author="Mott(ESO), Paul" w:date="2023-03-14T23:42:00Z">
                  <w:rPr>
                    <w:rFonts w:ascii="Cambria Math" w:hAnsi="Cambria Math" w:cs="Arial"/>
                    <w:szCs w:val="22"/>
                  </w:rPr>
                  <m:t>MWYearsC+MWYearsL</m:t>
                </w:ins>
              </m:r>
            </m:den>
          </m:f>
        </m:oMath>
      </m:oMathPara>
    </w:p>
    <w:p w14:paraId="311424B3" w14:textId="77777777" w:rsidR="00F205B7" w:rsidRDefault="00F205B7" w:rsidP="00F205B7">
      <w:pPr>
        <w:pStyle w:val="1"/>
        <w:ind w:left="1627"/>
        <w:jc w:val="both"/>
        <w:rPr>
          <w:ins w:id="389" w:author="Mott(ESO), Paul" w:date="2023-03-14T23:42:00Z"/>
          <w:rFonts w:cs="Arial"/>
          <w:szCs w:val="22"/>
        </w:rPr>
      </w:pPr>
    </w:p>
    <w:p w14:paraId="6CD0BC98" w14:textId="77777777" w:rsidR="00F205B7" w:rsidRDefault="00F205B7" w:rsidP="00F205B7">
      <w:pPr>
        <w:pStyle w:val="1"/>
        <w:ind w:left="1440"/>
        <w:jc w:val="both"/>
        <w:rPr>
          <w:ins w:id="390" w:author="Mott(ESO), Paul" w:date="2023-03-14T23:42:00Z"/>
          <w:rFonts w:cs="Arial"/>
          <w:szCs w:val="22"/>
        </w:rPr>
      </w:pPr>
      <w:proofErr w:type="gramStart"/>
      <w:ins w:id="391" w:author="Mott(ESO), Paul" w:date="2023-03-14T23:42:00Z">
        <w:r>
          <w:rPr>
            <w:rFonts w:cs="Arial"/>
            <w:szCs w:val="22"/>
          </w:rPr>
          <w:t>Where;</w:t>
        </w:r>
        <w:proofErr w:type="gramEnd"/>
      </w:ins>
    </w:p>
    <w:p w14:paraId="1EDFFDB2" w14:textId="77777777" w:rsidR="00F205B7" w:rsidRDefault="00F205B7" w:rsidP="00F205B7">
      <w:pPr>
        <w:pStyle w:val="1"/>
        <w:ind w:left="1440"/>
        <w:jc w:val="both"/>
        <w:rPr>
          <w:ins w:id="392" w:author="Mott(ESO), Paul" w:date="2023-03-14T23:42:00Z"/>
          <w:rFonts w:cs="Arial"/>
          <w:szCs w:val="22"/>
        </w:rPr>
      </w:pPr>
    </w:p>
    <w:p w14:paraId="12144D7D" w14:textId="77777777" w:rsidR="00F205B7" w:rsidRDefault="00F205B7" w:rsidP="00F205B7">
      <w:pPr>
        <w:pStyle w:val="1"/>
        <w:ind w:left="1440"/>
        <w:jc w:val="both"/>
        <w:rPr>
          <w:ins w:id="393" w:author="Mott(ESO), Paul" w:date="2023-03-14T23:42:00Z"/>
          <w:rFonts w:cs="Arial"/>
          <w:szCs w:val="22"/>
        </w:rPr>
      </w:pPr>
      <m:oMathPara>
        <m:oMath>
          <m:r>
            <w:ins w:id="394" w:author="Mott(ESO), Paul" w:date="2023-03-14T23:42:00Z">
              <w:rPr>
                <w:rFonts w:ascii="Cambria Math" w:hAnsi="Cambria Math" w:cs="Arial"/>
                <w:szCs w:val="22"/>
              </w:rPr>
              <m:t>MWYearsC=</m:t>
            </w:ins>
          </m:r>
          <m:d>
            <m:dPr>
              <m:ctrlPr>
                <w:ins w:id="395" w:author="Mott(ESO), Paul" w:date="2023-03-14T23:42:00Z">
                  <w:rPr>
                    <w:rFonts w:ascii="Cambria Math" w:hAnsi="Cambria Math" w:cs="Arial"/>
                    <w:i/>
                    <w:szCs w:val="22"/>
                  </w:rPr>
                </w:ins>
              </m:ctrlPr>
            </m:dPr>
            <m:e>
              <m:r>
                <w:ins w:id="396" w:author="Mott(ESO), Paul" w:date="2023-03-14T23:42:00Z">
                  <w:rPr>
                    <w:rFonts w:ascii="Cambria Math" w:hAnsi="Cambria Math" w:cs="Arial"/>
                    <w:szCs w:val="22"/>
                  </w:rPr>
                  <m:t>New MW capacity of circuit-previous MW capacity of circuit</m:t>
                </w:ins>
              </m:r>
            </m:e>
          </m:d>
          <m:r>
            <w:ins w:id="397" w:author="Mott(ESO), Paul" w:date="2023-03-14T23:42:00Z">
              <w:rPr>
                <w:rFonts w:ascii="Cambria Math" w:hAnsi="Cambria Math" w:cs="Arial"/>
                <w:szCs w:val="22"/>
              </w:rPr>
              <m:t>×Estimated life of circuit from investment completion</m:t>
            </w:ins>
          </m:r>
        </m:oMath>
      </m:oMathPara>
    </w:p>
    <w:p w14:paraId="2FED7440" w14:textId="77777777" w:rsidR="00F205B7" w:rsidRDefault="00F205B7" w:rsidP="00F205B7">
      <w:pPr>
        <w:pStyle w:val="1"/>
        <w:ind w:left="1440"/>
        <w:jc w:val="both"/>
        <w:rPr>
          <w:ins w:id="398" w:author="Mott(ESO), Paul" w:date="2023-03-14T23:42:00Z"/>
          <w:rFonts w:cs="Arial"/>
          <w:szCs w:val="22"/>
        </w:rPr>
      </w:pPr>
    </w:p>
    <w:p w14:paraId="43918BCC" w14:textId="77777777" w:rsidR="00F205B7" w:rsidRDefault="00F205B7" w:rsidP="00F205B7">
      <w:pPr>
        <w:pStyle w:val="1"/>
        <w:ind w:left="1440"/>
        <w:jc w:val="both"/>
        <w:rPr>
          <w:ins w:id="399" w:author="Mott(ESO), Paul" w:date="2023-03-14T23:42:00Z"/>
          <w:rFonts w:cs="Arial"/>
          <w:szCs w:val="22"/>
        </w:rPr>
      </w:pPr>
      <w:ins w:id="400" w:author="Mott(ESO), Paul" w:date="2023-03-14T23:42:00Z">
        <w:r>
          <w:rPr>
            <w:rFonts w:cs="Arial"/>
            <w:szCs w:val="22"/>
          </w:rPr>
          <w:t>and</w:t>
        </w:r>
      </w:ins>
    </w:p>
    <w:p w14:paraId="41ACF510" w14:textId="77777777" w:rsidR="00F205B7" w:rsidRDefault="00F205B7" w:rsidP="00F205B7">
      <w:pPr>
        <w:pStyle w:val="1"/>
        <w:ind w:left="1440"/>
        <w:jc w:val="both"/>
        <w:rPr>
          <w:ins w:id="401" w:author="Mott(ESO), Paul" w:date="2023-03-14T23:42:00Z"/>
          <w:rFonts w:cs="Arial"/>
          <w:szCs w:val="22"/>
        </w:rPr>
      </w:pPr>
    </w:p>
    <w:p w14:paraId="23424C7E" w14:textId="77777777" w:rsidR="00F205B7" w:rsidRDefault="00F205B7" w:rsidP="00F205B7">
      <w:pPr>
        <w:pStyle w:val="1"/>
        <w:ind w:left="1440"/>
        <w:jc w:val="both"/>
        <w:rPr>
          <w:ins w:id="402" w:author="Mott(ESO), Paul" w:date="2023-03-14T23:42:00Z"/>
          <w:rFonts w:cs="Arial"/>
          <w:szCs w:val="22"/>
        </w:rPr>
      </w:pPr>
      <m:oMathPara>
        <m:oMath>
          <m:r>
            <w:ins w:id="403" w:author="Mott(ESO), Paul" w:date="2023-03-14T23:42:00Z">
              <w:rPr>
                <w:rFonts w:ascii="Cambria Math" w:hAnsi="Cambria Math" w:cs="Arial"/>
                <w:szCs w:val="22"/>
              </w:rPr>
              <m:t>MWYearsL=Previous MW capacity of circuit×Estimated increase in the life of circuit</m:t>
            </w:ins>
          </m:r>
        </m:oMath>
      </m:oMathPara>
    </w:p>
    <w:p w14:paraId="417D43E8" w14:textId="77777777" w:rsidR="00F205B7" w:rsidRDefault="00F205B7" w:rsidP="00F205B7">
      <w:pPr>
        <w:pStyle w:val="1"/>
        <w:ind w:left="1440"/>
        <w:jc w:val="both"/>
        <w:rPr>
          <w:ins w:id="404" w:author="Mott(ESO), Paul" w:date="2023-03-14T23:42:00Z"/>
          <w:rFonts w:cs="Arial"/>
          <w:szCs w:val="22"/>
        </w:rPr>
      </w:pPr>
      <w:ins w:id="405" w:author="Mott(ESO), Paul" w:date="2023-03-14T23:42:00Z">
        <w:r>
          <w:rPr>
            <w:rFonts w:cs="Arial"/>
            <w:szCs w:val="22"/>
          </w:rPr>
          <w:t>Where:</w:t>
        </w:r>
      </w:ins>
    </w:p>
    <w:p w14:paraId="7DA2F5B7" w14:textId="77777777" w:rsidR="00F205B7" w:rsidRDefault="00F205B7" w:rsidP="00F205B7">
      <w:pPr>
        <w:pStyle w:val="1"/>
        <w:ind w:left="1440"/>
        <w:jc w:val="both"/>
        <w:rPr>
          <w:ins w:id="406" w:author="Mott(ESO), Paul" w:date="2023-03-14T23:42:00Z"/>
          <w:rFonts w:cs="Arial"/>
          <w:szCs w:val="22"/>
        </w:rPr>
      </w:pPr>
    </w:p>
    <w:p w14:paraId="6FB976E5" w14:textId="77777777" w:rsidR="00F205B7" w:rsidRDefault="00F205B7" w:rsidP="00F205B7">
      <w:pPr>
        <w:pStyle w:val="1"/>
        <w:ind w:left="1440"/>
        <w:jc w:val="both"/>
        <w:rPr>
          <w:ins w:id="407" w:author="Mott(ESO), Paul" w:date="2023-03-14T23:42:00Z"/>
          <w:rFonts w:cs="Arial"/>
          <w:szCs w:val="22"/>
        </w:rPr>
      </w:pPr>
      <w:ins w:id="408" w:author="Mott(ESO), Paul" w:date="2023-03-14T23:42:00Z">
        <w:r>
          <w:rPr>
            <w:rFonts w:cs="Arial"/>
            <w:szCs w:val="22"/>
          </w:rPr>
          <w:t>The “estimated life of circuit from investment completion” refers to the number of years between the relevant investment having been completed and the expected new end of life of the asset following the investment.</w:t>
        </w:r>
      </w:ins>
    </w:p>
    <w:p w14:paraId="3913347D" w14:textId="77777777" w:rsidR="00F205B7" w:rsidRDefault="00F205B7" w:rsidP="00F205B7">
      <w:pPr>
        <w:pStyle w:val="1"/>
        <w:ind w:left="1440"/>
        <w:jc w:val="both"/>
        <w:rPr>
          <w:ins w:id="409" w:author="Mott(ESO), Paul" w:date="2023-03-14T23:42:00Z"/>
          <w:rFonts w:cs="Arial"/>
          <w:szCs w:val="22"/>
        </w:rPr>
      </w:pPr>
    </w:p>
    <w:p w14:paraId="30D17EA5" w14:textId="77777777" w:rsidR="00F205B7" w:rsidRDefault="00F205B7" w:rsidP="00F205B7">
      <w:pPr>
        <w:pStyle w:val="1"/>
        <w:ind w:left="1440"/>
        <w:jc w:val="both"/>
        <w:rPr>
          <w:ins w:id="410" w:author="Mott(ESO), Paul" w:date="2023-03-14T23:42:00Z"/>
          <w:rFonts w:cs="Arial"/>
          <w:szCs w:val="22"/>
        </w:rPr>
      </w:pPr>
    </w:p>
    <w:p w14:paraId="6FF4549C" w14:textId="77777777" w:rsidR="00F205B7" w:rsidRDefault="00F205B7" w:rsidP="00F205B7">
      <w:pPr>
        <w:pStyle w:val="1"/>
        <w:ind w:left="1440"/>
        <w:jc w:val="both"/>
        <w:rPr>
          <w:ins w:id="411" w:author="Mott(ESO), Paul" w:date="2023-03-14T23:42:00Z"/>
          <w:rFonts w:cs="Arial"/>
          <w:szCs w:val="22"/>
        </w:rPr>
      </w:pPr>
      <w:ins w:id="412" w:author="Mott(ESO), Paul" w:date="2023-03-14T23:42:00Z">
        <w:r>
          <w:rPr>
            <w:rFonts w:cs="Arial"/>
            <w:szCs w:val="22"/>
          </w:rPr>
          <w:t xml:space="preserve">The “estimated increase in the life of circuit” refers to the marginal increase in the expected life of the circuit which has resulted </w:t>
        </w:r>
        <w:proofErr w:type="gramStart"/>
        <w:r>
          <w:rPr>
            <w:rFonts w:cs="Arial"/>
            <w:szCs w:val="22"/>
          </w:rPr>
          <w:t>as a consequence of</w:t>
        </w:r>
        <w:proofErr w:type="gramEnd"/>
        <w:r>
          <w:rPr>
            <w:rFonts w:cs="Arial"/>
            <w:szCs w:val="22"/>
          </w:rPr>
          <w:t xml:space="preserve"> the investment having been made.</w:t>
        </w:r>
      </w:ins>
    </w:p>
    <w:p w14:paraId="0B5EC841" w14:textId="77777777" w:rsidR="00F205B7" w:rsidRDefault="00F205B7" w:rsidP="00F205B7">
      <w:pPr>
        <w:pStyle w:val="1"/>
        <w:ind w:left="1627"/>
        <w:jc w:val="both"/>
        <w:rPr>
          <w:ins w:id="413" w:author="Mott(ESO), Paul" w:date="2023-03-14T23:42:00Z"/>
          <w:rFonts w:cs="Arial"/>
          <w:szCs w:val="22"/>
        </w:rPr>
      </w:pPr>
    </w:p>
    <w:p w14:paraId="4E352886" w14:textId="77777777" w:rsidR="00F205B7" w:rsidRDefault="00F205B7" w:rsidP="00F205B7">
      <w:pPr>
        <w:pStyle w:val="1"/>
        <w:ind w:left="1440"/>
        <w:jc w:val="both"/>
        <w:rPr>
          <w:ins w:id="414" w:author="Mott(ESO), Paul" w:date="2023-03-14T23:42:00Z"/>
          <w:rFonts w:cs="Arial"/>
          <w:szCs w:val="22"/>
        </w:rPr>
      </w:pPr>
    </w:p>
    <w:p w14:paraId="68607E62" w14:textId="1DB8147E" w:rsidR="00F205B7" w:rsidRDefault="00F205B7" w:rsidP="00E12730">
      <w:pPr>
        <w:pStyle w:val="1"/>
        <w:numPr>
          <w:ilvl w:val="1"/>
          <w:numId w:val="165"/>
        </w:numPr>
        <w:jc w:val="both"/>
        <w:rPr>
          <w:ins w:id="415" w:author="Mott(ESO), Paul" w:date="2023-03-14T23:42:00Z"/>
          <w:rFonts w:cs="Arial"/>
          <w:szCs w:val="22"/>
        </w:rPr>
      </w:pPr>
      <w:ins w:id="416" w:author="Mott(ESO), Paul" w:date="2023-03-14T23:42:00Z">
        <w:r>
          <w:rPr>
            <w:rFonts w:cs="Arial"/>
            <w:szCs w:val="22"/>
          </w:rPr>
          <w:t xml:space="preserve">The cost per </w:t>
        </w:r>
        <w:proofErr w:type="spellStart"/>
        <w:r>
          <w:rPr>
            <w:rFonts w:cs="Arial"/>
            <w:szCs w:val="22"/>
          </w:rPr>
          <w:t>MWkm</w:t>
        </w:r>
        <w:proofErr w:type="spellEnd"/>
        <w:r>
          <w:rPr>
            <w:rFonts w:cs="Arial"/>
            <w:szCs w:val="22"/>
          </w:rPr>
          <w:t xml:space="preserve"> of each investment (or each part of the investment allocated under subparagraph a. above) is calculated as </w:t>
        </w:r>
        <w:proofErr w:type="gramStart"/>
        <w:r>
          <w:rPr>
            <w:rFonts w:cs="Arial"/>
            <w:szCs w:val="22"/>
          </w:rPr>
          <w:t>follows</w:t>
        </w:r>
      </w:ins>
      <w:ins w:id="417" w:author="Mott(ESO), Paul" w:date="2023-03-15T21:20:00Z">
        <w:r w:rsidR="00B12A7C">
          <w:rPr>
            <w:rFonts w:cs="Arial"/>
            <w:szCs w:val="22"/>
          </w:rPr>
          <w:t xml:space="preserve"> </w:t>
        </w:r>
      </w:ins>
      <w:ins w:id="418" w:author="Mott(ESO), Paul" w:date="2023-03-14T23:42:00Z">
        <w:r>
          <w:rPr>
            <w:rFonts w:cs="Arial"/>
            <w:szCs w:val="22"/>
          </w:rPr>
          <w:t>:</w:t>
        </w:r>
      </w:ins>
      <w:proofErr w:type="gramEnd"/>
      <w:ins w:id="419" w:author="Mott(ESO), Paul" w:date="2023-03-15T21:21:00Z">
        <w:r w:rsidR="00B12A7C">
          <w:rPr>
            <w:rFonts w:cs="Arial"/>
            <w:szCs w:val="22"/>
          </w:rPr>
          <w:t xml:space="preserve"> </w:t>
        </w:r>
      </w:ins>
    </w:p>
    <w:p w14:paraId="58DD7068" w14:textId="77777777" w:rsidR="00F205B7" w:rsidRDefault="00F205B7" w:rsidP="00F205B7">
      <w:pPr>
        <w:pStyle w:val="1"/>
        <w:ind w:left="1627"/>
        <w:jc w:val="both"/>
        <w:rPr>
          <w:ins w:id="420" w:author="Mott(ESO), Paul" w:date="2023-03-14T23:42:00Z"/>
          <w:rFonts w:cs="Arial"/>
          <w:szCs w:val="22"/>
        </w:rPr>
      </w:pPr>
    </w:p>
    <w:p w14:paraId="422E3AD2" w14:textId="77777777" w:rsidR="00F205B7" w:rsidRDefault="00F205B7" w:rsidP="00F205B7">
      <w:pPr>
        <w:pStyle w:val="1"/>
        <w:ind w:left="1440"/>
        <w:jc w:val="both"/>
        <w:rPr>
          <w:ins w:id="421" w:author="Mott(ESO), Paul" w:date="2023-03-14T23:42:00Z"/>
          <w:rFonts w:cs="Arial"/>
          <w:szCs w:val="22"/>
        </w:rPr>
      </w:pPr>
    </w:p>
    <w:p w14:paraId="0293597E" w14:textId="77777777" w:rsidR="00F205B7" w:rsidRDefault="00F205B7" w:rsidP="00F205B7">
      <w:pPr>
        <w:pStyle w:val="1"/>
        <w:ind w:left="1440"/>
        <w:jc w:val="both"/>
        <w:rPr>
          <w:ins w:id="422" w:author="Mott(ESO), Paul" w:date="2023-03-14T23:42:00Z"/>
          <w:rFonts w:cs="Arial"/>
          <w:szCs w:val="22"/>
        </w:rPr>
      </w:pPr>
    </w:p>
    <w:p w14:paraId="69DCEA06" w14:textId="77777777" w:rsidR="00F205B7" w:rsidRDefault="00000000" w:rsidP="00F205B7">
      <w:pPr>
        <w:pStyle w:val="1"/>
        <w:ind w:left="1440"/>
        <w:jc w:val="both"/>
        <w:rPr>
          <w:ins w:id="423" w:author="Mott(ESO), Paul" w:date="2023-03-14T23:42:00Z"/>
          <w:rFonts w:cs="Arial"/>
          <w:szCs w:val="22"/>
        </w:rPr>
      </w:pPr>
      <m:oMathPara>
        <m:oMath>
          <m:sSub>
            <m:sSubPr>
              <m:ctrlPr>
                <w:ins w:id="424" w:author="Mott(ESO), Paul" w:date="2023-03-14T23:42:00Z">
                  <w:rPr>
                    <w:rFonts w:ascii="Cambria Math" w:hAnsi="Cambria Math" w:cs="Arial"/>
                    <w:i/>
                    <w:szCs w:val="22"/>
                  </w:rPr>
                </w:ins>
              </m:ctrlPr>
            </m:sSubPr>
            <m:e>
              <m:r>
                <w:ins w:id="425" w:author="Mott(ESO), Paul" w:date="2023-03-14T23:42:00Z">
                  <w:rPr>
                    <w:rFonts w:ascii="Cambria Math" w:hAnsi="Cambria Math" w:cs="Arial"/>
                    <w:szCs w:val="22"/>
                  </w:rPr>
                  <m:t>Cost</m:t>
                </w:ins>
              </m:r>
            </m:e>
            <m:sub>
              <m:r>
                <w:ins w:id="426" w:author="Mott(ESO), Paul" w:date="2023-03-14T23:42:00Z">
                  <w:rPr>
                    <w:rFonts w:ascii="Cambria Math" w:hAnsi="Cambria Math" w:cs="Arial"/>
                    <w:szCs w:val="22"/>
                  </w:rPr>
                  <m:t>MWkm</m:t>
                </w:ins>
              </m:r>
            </m:sub>
          </m:sSub>
          <m:r>
            <w:ins w:id="427" w:author="Mott(ESO), Paul" w:date="2023-03-14T23:42:00Z">
              <w:rPr>
                <w:rFonts w:ascii="Cambria Math" w:hAnsi="Cambria Math" w:cs="Arial"/>
                <w:szCs w:val="22"/>
              </w:rPr>
              <m:t>=</m:t>
            </w:ins>
          </m:r>
          <m:f>
            <m:fPr>
              <m:ctrlPr>
                <w:ins w:id="428" w:author="Mott(ESO), Paul" w:date="2023-03-14T23:42:00Z">
                  <w:rPr>
                    <w:rFonts w:ascii="Cambria Math" w:hAnsi="Cambria Math" w:cs="Arial"/>
                    <w:i/>
                    <w:szCs w:val="22"/>
                  </w:rPr>
                </w:ins>
              </m:ctrlPr>
            </m:fPr>
            <m:num>
              <m:r>
                <w:ins w:id="429" w:author="Mott(ESO), Paul" w:date="2023-03-14T23:42:00Z">
                  <w:rPr>
                    <w:rFonts w:ascii="Cambria Math" w:hAnsi="Cambria Math" w:cs="Arial"/>
                    <w:szCs w:val="22"/>
                  </w:rPr>
                  <m:t>Investment Cost</m:t>
                </w:ins>
              </m:r>
            </m:num>
            <m:den>
              <m:r>
                <w:ins w:id="430" w:author="Mott(ESO), Paul" w:date="2023-03-14T23:42:00Z">
                  <w:rPr>
                    <w:rFonts w:ascii="Cambria Math" w:hAnsi="Cambria Math" w:cs="Arial"/>
                    <w:szCs w:val="22"/>
                  </w:rPr>
                  <m:t>Relevant MW×Circuit length in km</m:t>
                </w:ins>
              </m:r>
            </m:den>
          </m:f>
        </m:oMath>
      </m:oMathPara>
    </w:p>
    <w:p w14:paraId="5B0ACB50" w14:textId="77777777" w:rsidR="00F205B7" w:rsidRDefault="00F205B7" w:rsidP="00F205B7">
      <w:pPr>
        <w:pStyle w:val="1"/>
        <w:ind w:left="1627"/>
        <w:jc w:val="both"/>
        <w:rPr>
          <w:ins w:id="431" w:author="Mott(ESO), Paul" w:date="2023-03-14T23:42:00Z"/>
          <w:rFonts w:cs="Arial"/>
          <w:szCs w:val="22"/>
        </w:rPr>
      </w:pPr>
    </w:p>
    <w:p w14:paraId="48269274" w14:textId="77777777" w:rsidR="00F205B7" w:rsidRDefault="00F205B7" w:rsidP="00F205B7">
      <w:pPr>
        <w:pStyle w:val="1"/>
        <w:ind w:left="1440"/>
        <w:jc w:val="both"/>
        <w:rPr>
          <w:ins w:id="432" w:author="Mott(ESO), Paul" w:date="2023-03-14T23:42:00Z"/>
          <w:rFonts w:cs="Arial"/>
          <w:szCs w:val="22"/>
        </w:rPr>
      </w:pPr>
      <w:ins w:id="433" w:author="Mott(ESO), Paul" w:date="2023-03-14T23:42:00Z">
        <w:r>
          <w:rPr>
            <w:rFonts w:cs="Arial"/>
            <w:szCs w:val="22"/>
          </w:rPr>
          <w:t>Where Relevant MW has the following values:</w:t>
        </w:r>
      </w:ins>
    </w:p>
    <w:p w14:paraId="0ACD568B" w14:textId="77777777" w:rsidR="00F205B7" w:rsidRDefault="00F205B7" w:rsidP="00F205B7">
      <w:pPr>
        <w:pStyle w:val="1"/>
        <w:ind w:left="1440"/>
        <w:jc w:val="both"/>
        <w:rPr>
          <w:ins w:id="434" w:author="Mott(ESO), Paul" w:date="2023-03-14T23:42:00Z"/>
          <w:rFonts w:cs="Arial"/>
          <w:szCs w:val="22"/>
        </w:rPr>
      </w:pPr>
    </w:p>
    <w:p w14:paraId="027DC347" w14:textId="5337D074" w:rsidR="00F205B7" w:rsidRDefault="00F205B7" w:rsidP="00E12730">
      <w:pPr>
        <w:pStyle w:val="1"/>
        <w:numPr>
          <w:ilvl w:val="2"/>
          <w:numId w:val="165"/>
        </w:numPr>
        <w:jc w:val="both"/>
        <w:rPr>
          <w:ins w:id="435" w:author="Mott(ESO), Paul" w:date="2023-03-14T23:42:00Z"/>
          <w:rFonts w:cs="Arial"/>
          <w:szCs w:val="22"/>
        </w:rPr>
      </w:pPr>
      <w:ins w:id="436" w:author="Mott(ESO), Paul" w:date="2023-03-14T23:42:00Z">
        <w:r>
          <w:rPr>
            <w:rFonts w:cs="Arial"/>
            <w:szCs w:val="22"/>
          </w:rPr>
          <w:t xml:space="preserve">Where the </w:t>
        </w:r>
      </w:ins>
      <w:ins w:id="437" w:author="Mott(ESO), Paul" w:date="2023-04-18T19:48:00Z">
        <w:r w:rsidR="000C107E">
          <w:rPr>
            <w:rFonts w:cs="Arial"/>
            <w:szCs w:val="22"/>
          </w:rPr>
          <w:t>i</w:t>
        </w:r>
      </w:ins>
      <w:ins w:id="438" w:author="Mott(ESO), Paul" w:date="2023-03-14T23:42:00Z">
        <w:r>
          <w:rPr>
            <w:rFonts w:cs="Arial"/>
            <w:szCs w:val="22"/>
          </w:rPr>
          <w:t xml:space="preserve">nvestment </w:t>
        </w:r>
      </w:ins>
      <w:ins w:id="439" w:author="Mott(ESO), Paul" w:date="2023-04-18T19:48:00Z">
        <w:r w:rsidR="000C107E">
          <w:rPr>
            <w:rFonts w:cs="Arial"/>
            <w:szCs w:val="22"/>
          </w:rPr>
          <w:t>c</w:t>
        </w:r>
      </w:ins>
      <w:ins w:id="440" w:author="Mott(ESO), Paul" w:date="2023-03-14T23:42:00Z">
        <w:r>
          <w:rPr>
            <w:rFonts w:cs="Arial"/>
            <w:szCs w:val="22"/>
          </w:rPr>
          <w:t>ost relates to a new circuit or to an increase in life of an existing circuit (except when part of the cost is allocated under sub paragraph a. above), the Relevant MW will be the rating of that circuit.</w:t>
        </w:r>
      </w:ins>
    </w:p>
    <w:p w14:paraId="2DB937C9" w14:textId="77777777" w:rsidR="00F205B7" w:rsidRDefault="00F205B7" w:rsidP="00F205B7">
      <w:pPr>
        <w:pStyle w:val="1"/>
        <w:ind w:left="2160"/>
        <w:jc w:val="both"/>
        <w:rPr>
          <w:ins w:id="441" w:author="Mott(ESO), Paul" w:date="2023-03-14T23:42:00Z"/>
          <w:rFonts w:cs="Arial"/>
          <w:szCs w:val="22"/>
        </w:rPr>
      </w:pPr>
    </w:p>
    <w:p w14:paraId="359DEE51" w14:textId="2A3D0E50" w:rsidR="00F205B7" w:rsidRDefault="00F205B7" w:rsidP="00E12730">
      <w:pPr>
        <w:pStyle w:val="1"/>
        <w:numPr>
          <w:ilvl w:val="2"/>
          <w:numId w:val="165"/>
        </w:numPr>
        <w:jc w:val="both"/>
        <w:rPr>
          <w:ins w:id="442" w:author="Mott(ESO), Paul" w:date="2023-03-14T23:42:00Z"/>
          <w:rFonts w:cs="Arial"/>
          <w:szCs w:val="22"/>
        </w:rPr>
      </w:pPr>
      <w:ins w:id="443" w:author="Mott(ESO), Paul" w:date="2023-03-14T23:42:00Z">
        <w:r>
          <w:rPr>
            <w:rFonts w:cs="Arial"/>
            <w:szCs w:val="22"/>
          </w:rPr>
          <w:t xml:space="preserve">Where the </w:t>
        </w:r>
      </w:ins>
      <w:ins w:id="444" w:author="Mott(ESO), Paul" w:date="2023-04-18T19:48:00Z">
        <w:r w:rsidR="000C107E">
          <w:rPr>
            <w:rFonts w:cs="Arial"/>
            <w:szCs w:val="22"/>
          </w:rPr>
          <w:t>i</w:t>
        </w:r>
      </w:ins>
      <w:ins w:id="445" w:author="Mott(ESO), Paul" w:date="2023-03-14T23:42:00Z">
        <w:r>
          <w:rPr>
            <w:rFonts w:cs="Arial"/>
            <w:szCs w:val="22"/>
          </w:rPr>
          <w:t xml:space="preserve">nvestment </w:t>
        </w:r>
      </w:ins>
      <w:ins w:id="446" w:author="Mott(ESO), Paul" w:date="2023-04-18T19:48:00Z">
        <w:r w:rsidR="000C107E">
          <w:rPr>
            <w:rFonts w:cs="Arial"/>
            <w:szCs w:val="22"/>
          </w:rPr>
          <w:t>c</w:t>
        </w:r>
      </w:ins>
      <w:ins w:id="447" w:author="Mott(ESO), Paul" w:date="2023-03-14T23:42:00Z">
        <w:r>
          <w:rPr>
            <w:rFonts w:cs="Arial"/>
            <w:szCs w:val="22"/>
          </w:rPr>
          <w:t xml:space="preserve">ost relates to an increase in capacity of an existing circuit (or part of the cost allocated as such under sub-paragraph a. above), the Relevant MWs refers to the new MW capacity of the circuit minus the previous MW capacity of the circuit prior to the investment.  That is, it </w:t>
        </w:r>
        <w:r>
          <w:rPr>
            <w:rFonts w:cs="Arial"/>
            <w:szCs w:val="22"/>
          </w:rPr>
          <w:lastRenderedPageBreak/>
          <w:t>represents the marginal increase in capacity provided for by the investment.</w:t>
        </w:r>
      </w:ins>
    </w:p>
    <w:p w14:paraId="06CC712C" w14:textId="77777777" w:rsidR="00F205B7" w:rsidRDefault="00F205B7" w:rsidP="00F205B7">
      <w:pPr>
        <w:pStyle w:val="ListParagraph"/>
        <w:rPr>
          <w:ins w:id="448" w:author="Mott(ESO), Paul" w:date="2023-03-14T23:42:00Z"/>
          <w:rFonts w:cs="Arial"/>
          <w:szCs w:val="22"/>
        </w:rPr>
      </w:pPr>
    </w:p>
    <w:p w14:paraId="6C1E4CFE" w14:textId="56F58336" w:rsidR="00F205B7" w:rsidRDefault="00F205B7" w:rsidP="00E12730">
      <w:pPr>
        <w:pStyle w:val="1"/>
        <w:numPr>
          <w:ilvl w:val="2"/>
          <w:numId w:val="165"/>
        </w:numPr>
        <w:jc w:val="both"/>
        <w:rPr>
          <w:ins w:id="449" w:author="Mott(ESO), Paul" w:date="2023-03-14T23:42:00Z"/>
          <w:rFonts w:cs="Arial"/>
          <w:szCs w:val="22"/>
        </w:rPr>
      </w:pPr>
      <w:ins w:id="450" w:author="Mott(ESO), Paul" w:date="2023-03-14T23:42:00Z">
        <w:r>
          <w:rPr>
            <w:rFonts w:cs="Arial"/>
            <w:szCs w:val="22"/>
          </w:rPr>
          <w:t xml:space="preserve">Where the </w:t>
        </w:r>
      </w:ins>
      <w:ins w:id="451" w:author="Mott(ESO), Paul" w:date="2023-04-18T19:48:00Z">
        <w:r w:rsidR="000C107E">
          <w:rPr>
            <w:rFonts w:cs="Arial"/>
            <w:szCs w:val="22"/>
          </w:rPr>
          <w:t>i</w:t>
        </w:r>
      </w:ins>
      <w:ins w:id="452" w:author="Mott(ESO), Paul" w:date="2023-03-14T23:42:00Z">
        <w:r>
          <w:rPr>
            <w:rFonts w:cs="Arial"/>
            <w:szCs w:val="22"/>
          </w:rPr>
          <w:t xml:space="preserve">nvestment </w:t>
        </w:r>
      </w:ins>
      <w:ins w:id="453" w:author="Mott(ESO), Paul" w:date="2023-04-18T19:48:00Z">
        <w:r w:rsidR="000C107E">
          <w:rPr>
            <w:rFonts w:cs="Arial"/>
            <w:szCs w:val="22"/>
          </w:rPr>
          <w:t>c</w:t>
        </w:r>
      </w:ins>
      <w:ins w:id="454" w:author="Mott(ESO), Paul" w:date="2023-03-14T23:42:00Z">
        <w:r>
          <w:rPr>
            <w:rFonts w:cs="Arial"/>
            <w:szCs w:val="22"/>
          </w:rPr>
          <w:t>ost relates to an increase in the life of the asset allocated as such under sub-paragraph a. above, the Relevant MW refers to the previous MW capacity of the circuit prior to the relevant investment having taken place.</w:t>
        </w:r>
      </w:ins>
    </w:p>
    <w:p w14:paraId="617CAC53" w14:textId="77777777" w:rsidR="00F205B7" w:rsidRDefault="00F205B7" w:rsidP="00F205B7">
      <w:pPr>
        <w:pStyle w:val="1"/>
        <w:ind w:left="1440"/>
        <w:jc w:val="both"/>
        <w:rPr>
          <w:ins w:id="455" w:author="Mott(ESO), Paul" w:date="2023-03-14T23:42:00Z"/>
          <w:rFonts w:cs="Arial"/>
          <w:szCs w:val="22"/>
        </w:rPr>
      </w:pPr>
    </w:p>
    <w:p w14:paraId="06EBD654" w14:textId="77777777" w:rsidR="00F205B7" w:rsidRDefault="00F205B7" w:rsidP="00E12730">
      <w:pPr>
        <w:pStyle w:val="1"/>
        <w:numPr>
          <w:ilvl w:val="1"/>
          <w:numId w:val="165"/>
        </w:numPr>
        <w:jc w:val="both"/>
        <w:rPr>
          <w:ins w:id="456" w:author="Mott(ESO), Paul" w:date="2023-03-14T23:42:00Z"/>
          <w:rFonts w:cs="Arial"/>
          <w:szCs w:val="22"/>
        </w:rPr>
      </w:pPr>
      <w:ins w:id="457" w:author="Mott(ESO), Paul" w:date="2023-03-14T23:42:00Z">
        <w:r>
          <w:rPr>
            <w:rFonts w:cs="Arial"/>
            <w:szCs w:val="22"/>
          </w:rPr>
          <w:t xml:space="preserve">The cost per </w:t>
        </w:r>
        <w:proofErr w:type="spellStart"/>
        <w:proofErr w:type="gramStart"/>
        <w:r w:rsidRPr="0099632B">
          <w:rPr>
            <w:rFonts w:cs="Arial"/>
            <w:szCs w:val="22"/>
          </w:rPr>
          <w:t>MWkm</w:t>
        </w:r>
        <w:proofErr w:type="spellEnd"/>
        <w:r w:rsidRPr="0099632B">
          <w:rPr>
            <w:rFonts w:cs="Arial"/>
            <w:szCs w:val="22"/>
          </w:rPr>
          <w:t xml:space="preserve">  is</w:t>
        </w:r>
        <w:proofErr w:type="gramEnd"/>
        <w:r w:rsidRPr="0099632B">
          <w:rPr>
            <w:rFonts w:cs="Arial"/>
            <w:szCs w:val="22"/>
          </w:rPr>
          <w:t xml:space="preserve"> then converted into an annual figure by multiplying it by an annuity factor. The formula used to calculate of the annuity factor is shown below:</w:t>
        </w:r>
      </w:ins>
    </w:p>
    <w:p w14:paraId="208A16C1" w14:textId="77777777" w:rsidR="00F205B7" w:rsidRDefault="00F205B7" w:rsidP="00F205B7">
      <w:pPr>
        <w:pStyle w:val="1"/>
        <w:ind w:left="1627"/>
        <w:jc w:val="both"/>
        <w:rPr>
          <w:ins w:id="458" w:author="Mott(ESO), Paul" w:date="2023-03-14T23:42:00Z"/>
          <w:rFonts w:cs="Arial"/>
          <w:szCs w:val="22"/>
        </w:rPr>
      </w:pPr>
    </w:p>
    <w:p w14:paraId="00D2A37B" w14:textId="77777777" w:rsidR="005F3313" w:rsidRDefault="005F3313" w:rsidP="005F3313">
      <w:pPr>
        <w:jc w:val="center"/>
        <w:rPr>
          <w:ins w:id="459" w:author="Mott(ESO), Paul" w:date="2023-04-18T19:49:00Z"/>
          <w:rFonts w:ascii="Arial" w:hAnsi="Arial" w:cs="Arial"/>
          <w:sz w:val="22"/>
          <w:szCs w:val="22"/>
        </w:rPr>
      </w:pPr>
      <m:oMathPara>
        <m:oMath>
          <m:r>
            <w:ins w:id="460" w:author="Mott(ESO), Paul" w:date="2023-04-18T19:49:00Z">
              <w:rPr>
                <w:rFonts w:ascii="Cambria Math" w:hAnsi="Cambria Math" w:cs="Arial"/>
                <w:sz w:val="22"/>
                <w:szCs w:val="22"/>
              </w:rPr>
              <m:t>Annuityfactor=</m:t>
            </w:ins>
          </m:r>
          <m:f>
            <m:fPr>
              <m:ctrlPr>
                <w:ins w:id="461" w:author="Mott(ESO), Paul" w:date="2023-04-18T19:49:00Z">
                  <w:rPr>
                    <w:rFonts w:ascii="Cambria Math" w:hAnsi="Cambria Math" w:cs="Arial"/>
                    <w:i/>
                    <w:sz w:val="22"/>
                    <w:szCs w:val="22"/>
                  </w:rPr>
                </w:ins>
              </m:ctrlPr>
            </m:fPr>
            <m:num>
              <m:r>
                <w:ins w:id="462" w:author="Mott(ESO), Paul" w:date="2023-04-18T19:49:00Z">
                  <w:rPr>
                    <w:rFonts w:ascii="Cambria Math" w:hAnsi="Cambria Math" w:cs="Arial"/>
                    <w:sz w:val="22"/>
                    <w:szCs w:val="22"/>
                  </w:rPr>
                  <m:t>WACC</m:t>
                </w:ins>
              </m:r>
            </m:num>
            <m:den>
              <m:d>
                <m:dPr>
                  <m:ctrlPr>
                    <w:ins w:id="463" w:author="Mott(ESO), Paul" w:date="2023-04-18T19:49:00Z">
                      <w:rPr>
                        <w:rFonts w:ascii="Cambria Math" w:hAnsi="Cambria Math" w:cs="Arial"/>
                        <w:i/>
                        <w:sz w:val="22"/>
                        <w:szCs w:val="22"/>
                      </w:rPr>
                    </w:ins>
                  </m:ctrlPr>
                </m:dPr>
                <m:e>
                  <m:r>
                    <w:ins w:id="464" w:author="Mott(ESO), Paul" w:date="2023-04-18T19:49:00Z">
                      <w:rPr>
                        <w:rFonts w:ascii="Cambria Math" w:hAnsi="Cambria Math" w:cs="Arial"/>
                        <w:sz w:val="22"/>
                        <w:szCs w:val="22"/>
                      </w:rPr>
                      <m:t>1-</m:t>
                    </w:ins>
                  </m:r>
                  <m:sSup>
                    <m:sSupPr>
                      <m:ctrlPr>
                        <w:ins w:id="465" w:author="Mott(ESO), Paul" w:date="2023-04-18T19:49:00Z">
                          <w:rPr>
                            <w:rFonts w:ascii="Cambria Math" w:hAnsi="Cambria Math" w:cs="Arial"/>
                            <w:i/>
                            <w:sz w:val="22"/>
                            <w:szCs w:val="22"/>
                          </w:rPr>
                        </w:ins>
                      </m:ctrlPr>
                    </m:sSupPr>
                    <m:e>
                      <m:d>
                        <m:dPr>
                          <m:ctrlPr>
                            <w:ins w:id="466" w:author="Mott(ESO), Paul" w:date="2023-04-18T19:49:00Z">
                              <w:rPr>
                                <w:rFonts w:ascii="Cambria Math" w:hAnsi="Cambria Math" w:cs="Arial"/>
                                <w:i/>
                                <w:sz w:val="22"/>
                                <w:szCs w:val="22"/>
                              </w:rPr>
                            </w:ins>
                          </m:ctrlPr>
                        </m:dPr>
                        <m:e>
                          <m:r>
                            <w:ins w:id="467" w:author="Mott(ESO), Paul" w:date="2023-04-18T19:49:00Z">
                              <w:rPr>
                                <w:rFonts w:ascii="Cambria Math" w:hAnsi="Cambria Math" w:cs="Arial"/>
                                <w:sz w:val="22"/>
                                <w:szCs w:val="22"/>
                              </w:rPr>
                              <m:t>1+WACC</m:t>
                            </w:ins>
                          </m:r>
                        </m:e>
                      </m:d>
                    </m:e>
                    <m:sup>
                      <m:r>
                        <w:ins w:id="468" w:author="Mott(ESO), Paul" w:date="2023-04-18T19:49:00Z">
                          <w:rPr>
                            <w:rFonts w:ascii="Cambria Math" w:hAnsi="Cambria Math" w:cs="Arial"/>
                            <w:sz w:val="22"/>
                            <w:szCs w:val="22"/>
                          </w:rPr>
                          <m:t>-AssetLife</m:t>
                        </w:ins>
                      </m:r>
                    </m:sup>
                  </m:sSup>
                </m:e>
              </m:d>
            </m:den>
          </m:f>
        </m:oMath>
      </m:oMathPara>
    </w:p>
    <w:p w14:paraId="6C97B377" w14:textId="0E95DDBB" w:rsidR="00F205B7" w:rsidRDefault="00F205B7" w:rsidP="00F205B7">
      <w:pPr>
        <w:jc w:val="center"/>
        <w:rPr>
          <w:ins w:id="469" w:author="Mott(ESO), Paul" w:date="2023-03-14T23:42:00Z"/>
          <w:rFonts w:ascii="Arial" w:hAnsi="Arial" w:cs="Arial"/>
          <w:sz w:val="22"/>
          <w:szCs w:val="22"/>
        </w:rPr>
      </w:pPr>
    </w:p>
    <w:p w14:paraId="13CB15E3" w14:textId="77777777" w:rsidR="00E12730" w:rsidRDefault="00E12730" w:rsidP="00F205B7">
      <w:pPr>
        <w:pStyle w:val="1"/>
        <w:ind w:left="1440"/>
        <w:jc w:val="both"/>
        <w:rPr>
          <w:ins w:id="470" w:author="Mott(ESO), Paul" w:date="2023-03-14T23:50:00Z"/>
          <w:rFonts w:cs="Arial"/>
          <w:szCs w:val="22"/>
        </w:rPr>
      </w:pPr>
    </w:p>
    <w:p w14:paraId="43D3B691" w14:textId="77777777" w:rsidR="00E12730" w:rsidRDefault="00E12730" w:rsidP="00E12730">
      <w:pPr>
        <w:pStyle w:val="ListParagraph"/>
        <w:ind w:left="2183"/>
        <w:rPr>
          <w:ins w:id="471" w:author="Mott(ESO), Paul" w:date="2023-03-14T23:50:00Z"/>
          <w:rFonts w:ascii="Arial (W1)" w:hAnsi="Arial (W1)" w:cs="Arial"/>
          <w:sz w:val="22"/>
          <w:szCs w:val="22"/>
          <w:lang w:eastAsia="en-US"/>
        </w:rPr>
      </w:pPr>
      <w:ins w:id="472" w:author="Mott(ESO), Paul" w:date="2023-03-14T23:50:00Z">
        <w:r w:rsidRPr="00D74E4E">
          <w:rPr>
            <w:rFonts w:ascii="Arial (W1)" w:hAnsi="Arial (W1)" w:cs="Arial"/>
            <w:sz w:val="22"/>
            <w:szCs w:val="22"/>
            <w:lang w:eastAsia="en-US"/>
          </w:rPr>
          <w:t xml:space="preserve">The Weighted Average Cost of Capital (WACC) </w:t>
        </w:r>
        <w:r>
          <w:rPr>
            <w:rFonts w:ascii="Arial (W1)" w:hAnsi="Arial (W1)" w:cs="Arial"/>
            <w:sz w:val="22"/>
            <w:szCs w:val="22"/>
            <w:lang w:eastAsia="en-US"/>
          </w:rPr>
          <w:t xml:space="preserve">used </w:t>
        </w:r>
        <w:r w:rsidRPr="00D74E4E">
          <w:rPr>
            <w:rFonts w:ascii="Arial (W1)" w:hAnsi="Arial (W1)" w:cs="Arial"/>
            <w:sz w:val="22"/>
            <w:szCs w:val="22"/>
            <w:lang w:eastAsia="en-US"/>
          </w:rPr>
          <w:t xml:space="preserve">in the calculation of the annuity factor </w:t>
        </w:r>
        <w:r>
          <w:rPr>
            <w:rFonts w:ascii="Arial (W1)" w:hAnsi="Arial (W1)" w:cs="Arial"/>
            <w:sz w:val="22"/>
            <w:szCs w:val="22"/>
            <w:lang w:eastAsia="en-US"/>
          </w:rPr>
          <w:t xml:space="preserve">here </w:t>
        </w:r>
        <w:r w:rsidRPr="00D74E4E">
          <w:rPr>
            <w:rFonts w:ascii="Arial (W1)" w:hAnsi="Arial (W1)" w:cs="Arial"/>
            <w:sz w:val="22"/>
            <w:szCs w:val="22"/>
            <w:lang w:eastAsia="en-US"/>
          </w:rPr>
          <w:t>is</w:t>
        </w:r>
        <w:r>
          <w:rPr>
            <w:rFonts w:ascii="Arial (W1)" w:hAnsi="Arial (W1)" w:cs="Arial"/>
            <w:sz w:val="22"/>
            <w:szCs w:val="22"/>
            <w:lang w:eastAsia="en-US"/>
          </w:rPr>
          <w:t xml:space="preserve"> that which is</w:t>
        </w:r>
        <w:r w:rsidRPr="00D74E4E">
          <w:rPr>
            <w:rFonts w:ascii="Arial (W1)" w:hAnsi="Arial (W1)" w:cs="Arial"/>
            <w:sz w:val="22"/>
            <w:szCs w:val="22"/>
            <w:lang w:eastAsia="en-US"/>
          </w:rPr>
          <w:t xml:space="preserve"> established at the start of </w:t>
        </w:r>
        <w:r>
          <w:rPr>
            <w:rFonts w:ascii="Arial (W1)" w:hAnsi="Arial (W1)" w:cs="Arial"/>
            <w:sz w:val="22"/>
            <w:szCs w:val="22"/>
            <w:lang w:eastAsia="en-US"/>
          </w:rPr>
          <w:t xml:space="preserve">each </w:t>
        </w:r>
        <w:r w:rsidRPr="00D74E4E">
          <w:rPr>
            <w:rFonts w:ascii="Arial (W1)" w:hAnsi="Arial (W1)" w:cs="Arial"/>
            <w:sz w:val="22"/>
            <w:szCs w:val="22"/>
            <w:lang w:eastAsia="en-US"/>
          </w:rPr>
          <w:t>price control</w:t>
        </w:r>
        <w:r>
          <w:rPr>
            <w:rFonts w:ascii="Arial (W1)" w:hAnsi="Arial (W1)" w:cs="Arial"/>
            <w:sz w:val="22"/>
            <w:szCs w:val="22"/>
            <w:lang w:eastAsia="en-US"/>
          </w:rPr>
          <w:t xml:space="preserve"> for </w:t>
        </w:r>
        <w:r w:rsidRPr="00AB188F">
          <w:rPr>
            <w:rFonts w:ascii="Arial (W1)" w:hAnsi="Arial (W1)" w:cs="Arial"/>
            <w:b/>
            <w:bCs/>
            <w:sz w:val="22"/>
            <w:szCs w:val="22"/>
            <w:lang w:eastAsia="en-US"/>
          </w:rPr>
          <w:t>NGET</w:t>
        </w:r>
        <w:r>
          <w:rPr>
            <w:rFonts w:ascii="Arial (W1)" w:hAnsi="Arial (W1)" w:cs="Arial"/>
            <w:sz w:val="22"/>
            <w:szCs w:val="22"/>
            <w:lang w:eastAsia="en-US"/>
          </w:rPr>
          <w:t xml:space="preserve">.  It </w:t>
        </w:r>
        <w:r w:rsidRPr="00D74E4E">
          <w:rPr>
            <w:rFonts w:ascii="Arial (W1)" w:hAnsi="Arial (W1)" w:cs="Arial"/>
            <w:sz w:val="22"/>
            <w:szCs w:val="22"/>
            <w:lang w:eastAsia="en-US"/>
          </w:rPr>
          <w:t xml:space="preserve">remains constant throughout a price control period. The WACC </w:t>
        </w:r>
        <w:r>
          <w:rPr>
            <w:rFonts w:ascii="Arial (W1)" w:hAnsi="Arial (W1)" w:cs="Arial"/>
            <w:sz w:val="22"/>
            <w:szCs w:val="22"/>
            <w:lang w:eastAsia="en-US"/>
          </w:rPr>
          <w:t xml:space="preserve">to be </w:t>
        </w:r>
        <w:r w:rsidRPr="00D74E4E">
          <w:rPr>
            <w:rFonts w:ascii="Arial (W1)" w:hAnsi="Arial (W1)" w:cs="Arial"/>
            <w:sz w:val="22"/>
            <w:szCs w:val="22"/>
            <w:lang w:eastAsia="en-US"/>
          </w:rPr>
          <w:t xml:space="preserve">used is </w:t>
        </w:r>
        <w:r w:rsidRPr="00AB188F">
          <w:rPr>
            <w:rFonts w:ascii="Arial (W1)" w:hAnsi="Arial (W1)" w:cs="Arial"/>
            <w:b/>
            <w:bCs/>
            <w:sz w:val="22"/>
            <w:szCs w:val="22"/>
            <w:lang w:eastAsia="en-US"/>
          </w:rPr>
          <w:t>NGET</w:t>
        </w:r>
        <w:r w:rsidRPr="00D74E4E">
          <w:rPr>
            <w:rFonts w:ascii="Arial (W1)" w:hAnsi="Arial (W1)" w:cs="Arial"/>
            <w:sz w:val="22"/>
            <w:szCs w:val="22"/>
            <w:lang w:eastAsia="en-US"/>
          </w:rPr>
          <w:t xml:space="preserve">'s </w:t>
        </w:r>
        <w:r>
          <w:rPr>
            <w:rFonts w:ascii="Arial (W1)" w:hAnsi="Arial (W1)" w:cs="Arial"/>
            <w:sz w:val="22"/>
            <w:szCs w:val="22"/>
            <w:lang w:eastAsia="en-US"/>
          </w:rPr>
          <w:t>value</w:t>
        </w:r>
        <w:r w:rsidRPr="00D74E4E">
          <w:rPr>
            <w:rFonts w:ascii="Arial (W1)" w:hAnsi="Arial (W1)" w:cs="Arial"/>
            <w:sz w:val="22"/>
            <w:szCs w:val="22"/>
            <w:lang w:eastAsia="en-US"/>
          </w:rPr>
          <w:t xml:space="preserve">, </w:t>
        </w:r>
        <w:r>
          <w:rPr>
            <w:rFonts w:ascii="Arial (W1)" w:hAnsi="Arial (W1)" w:cs="Arial"/>
            <w:sz w:val="22"/>
            <w:szCs w:val="22"/>
            <w:lang w:eastAsia="en-US"/>
          </w:rPr>
          <w:t xml:space="preserve">taken as a </w:t>
        </w:r>
        <w:r w:rsidRPr="00D74E4E">
          <w:rPr>
            <w:rFonts w:ascii="Arial (W1)" w:hAnsi="Arial (W1)" w:cs="Arial"/>
            <w:sz w:val="22"/>
            <w:szCs w:val="22"/>
            <w:lang w:eastAsia="en-US"/>
          </w:rPr>
          <w:t xml:space="preserve">representative </w:t>
        </w:r>
        <w:r>
          <w:rPr>
            <w:rFonts w:ascii="Arial (W1)" w:hAnsi="Arial (W1)" w:cs="Arial"/>
            <w:sz w:val="22"/>
            <w:szCs w:val="22"/>
            <w:lang w:eastAsia="en-US"/>
          </w:rPr>
          <w:t xml:space="preserve">value for </w:t>
        </w:r>
        <w:r w:rsidRPr="00D74E4E">
          <w:rPr>
            <w:rFonts w:ascii="Arial (W1)" w:hAnsi="Arial (W1)" w:cs="Arial"/>
            <w:sz w:val="22"/>
            <w:szCs w:val="22"/>
            <w:lang w:eastAsia="en-US"/>
          </w:rPr>
          <w:t xml:space="preserve">all licensees. </w:t>
        </w:r>
      </w:ins>
    </w:p>
    <w:p w14:paraId="14900289" w14:textId="77777777" w:rsidR="00E12730" w:rsidRDefault="00E12730" w:rsidP="00F205B7">
      <w:pPr>
        <w:pStyle w:val="1"/>
        <w:ind w:left="1440"/>
        <w:jc w:val="both"/>
        <w:rPr>
          <w:ins w:id="473" w:author="Mott(ESO), Paul" w:date="2023-03-14T23:50:00Z"/>
          <w:rFonts w:cs="Arial"/>
          <w:szCs w:val="22"/>
        </w:rPr>
      </w:pPr>
    </w:p>
    <w:p w14:paraId="12CCD5C4" w14:textId="42E6351A" w:rsidR="00F205B7" w:rsidRDefault="00F205B7" w:rsidP="00F205B7">
      <w:pPr>
        <w:pStyle w:val="1"/>
        <w:ind w:left="1440"/>
        <w:jc w:val="both"/>
        <w:rPr>
          <w:ins w:id="474" w:author="Mott(ESO), Paul" w:date="2023-03-14T23:42:00Z"/>
          <w:rFonts w:cs="Arial"/>
          <w:szCs w:val="22"/>
        </w:rPr>
      </w:pPr>
      <w:ins w:id="475" w:author="Mott(ESO), Paul" w:date="2023-03-14T23:42:00Z">
        <w:r>
          <w:rPr>
            <w:rFonts w:cs="Arial"/>
            <w:szCs w:val="22"/>
          </w:rPr>
          <w:t xml:space="preserve">Where </w:t>
        </w:r>
        <w:proofErr w:type="spellStart"/>
        <w:r>
          <w:rPr>
            <w:rFonts w:cs="Arial"/>
            <w:szCs w:val="22"/>
          </w:rPr>
          <w:t>AssetLife</w:t>
        </w:r>
        <w:proofErr w:type="spellEnd"/>
        <w:r>
          <w:rPr>
            <w:rFonts w:cs="Arial"/>
            <w:szCs w:val="22"/>
          </w:rPr>
          <w:t xml:space="preserve"> has the following values:</w:t>
        </w:r>
      </w:ins>
    </w:p>
    <w:p w14:paraId="57318BA8" w14:textId="77777777" w:rsidR="00F205B7" w:rsidRDefault="00F205B7" w:rsidP="00F205B7">
      <w:pPr>
        <w:pStyle w:val="1"/>
        <w:ind w:left="1440"/>
        <w:jc w:val="both"/>
        <w:rPr>
          <w:ins w:id="476" w:author="Mott(ESO), Paul" w:date="2023-03-14T23:42:00Z"/>
          <w:rFonts w:cs="Arial"/>
          <w:szCs w:val="22"/>
        </w:rPr>
      </w:pPr>
    </w:p>
    <w:p w14:paraId="22C78280" w14:textId="0CF1AB9D" w:rsidR="00F205B7" w:rsidRDefault="00F205B7" w:rsidP="00E12730">
      <w:pPr>
        <w:pStyle w:val="1"/>
        <w:numPr>
          <w:ilvl w:val="2"/>
          <w:numId w:val="165"/>
        </w:numPr>
        <w:jc w:val="both"/>
        <w:rPr>
          <w:ins w:id="477" w:author="Mott(ESO), Paul" w:date="2023-03-14T23:42:00Z"/>
          <w:rFonts w:cs="Arial"/>
          <w:szCs w:val="22"/>
        </w:rPr>
      </w:pPr>
      <w:ins w:id="478" w:author="Mott(ESO), Paul" w:date="2023-03-14T23:42:00Z">
        <w:r>
          <w:rPr>
            <w:rFonts w:cs="Arial"/>
            <w:szCs w:val="22"/>
          </w:rPr>
          <w:t xml:space="preserve">Where the </w:t>
        </w:r>
      </w:ins>
      <w:ins w:id="479" w:author="Mott(ESO), Paul" w:date="2023-04-18T19:48:00Z">
        <w:r w:rsidR="00FD35BA">
          <w:rPr>
            <w:rFonts w:cs="Arial"/>
            <w:szCs w:val="22"/>
          </w:rPr>
          <w:t>i</w:t>
        </w:r>
      </w:ins>
      <w:ins w:id="480" w:author="Mott(ESO), Paul" w:date="2023-03-14T23:42:00Z">
        <w:r>
          <w:rPr>
            <w:rFonts w:cs="Arial"/>
            <w:szCs w:val="22"/>
          </w:rPr>
          <w:t xml:space="preserve">nvestment </w:t>
        </w:r>
      </w:ins>
      <w:ins w:id="481" w:author="Mott(ESO), Paul" w:date="2023-04-18T19:48:00Z">
        <w:r w:rsidR="00FD35BA">
          <w:rPr>
            <w:rFonts w:cs="Arial"/>
            <w:szCs w:val="22"/>
          </w:rPr>
          <w:t>c</w:t>
        </w:r>
      </w:ins>
      <w:ins w:id="482" w:author="Mott(ESO), Paul" w:date="2023-03-14T23:42:00Z">
        <w:r>
          <w:rPr>
            <w:rFonts w:cs="Arial"/>
            <w:szCs w:val="22"/>
          </w:rPr>
          <w:t xml:space="preserve">ost relates to a new circuit, </w:t>
        </w:r>
        <w:proofErr w:type="spellStart"/>
        <w:r>
          <w:rPr>
            <w:rFonts w:cs="Arial"/>
            <w:szCs w:val="22"/>
          </w:rPr>
          <w:t>AssetLife</w:t>
        </w:r>
        <w:proofErr w:type="spellEnd"/>
        <w:r>
          <w:rPr>
            <w:rFonts w:cs="Arial"/>
            <w:szCs w:val="22"/>
          </w:rPr>
          <w:t xml:space="preserve"> refers to the expected life of the circuit in years from the date the investment is completed.</w:t>
        </w:r>
      </w:ins>
    </w:p>
    <w:p w14:paraId="5AE63380" w14:textId="77777777" w:rsidR="00F205B7" w:rsidRDefault="00F205B7" w:rsidP="00F205B7">
      <w:pPr>
        <w:pStyle w:val="1"/>
        <w:ind w:left="2160"/>
        <w:jc w:val="both"/>
        <w:rPr>
          <w:ins w:id="483" w:author="Mott(ESO), Paul" w:date="2023-03-14T23:42:00Z"/>
          <w:rFonts w:cs="Arial"/>
          <w:szCs w:val="22"/>
        </w:rPr>
      </w:pPr>
    </w:p>
    <w:p w14:paraId="4C52AEE2" w14:textId="5D97506A" w:rsidR="00F205B7" w:rsidRDefault="00F205B7" w:rsidP="00E12730">
      <w:pPr>
        <w:pStyle w:val="1"/>
        <w:numPr>
          <w:ilvl w:val="2"/>
          <w:numId w:val="165"/>
        </w:numPr>
        <w:jc w:val="both"/>
        <w:rPr>
          <w:ins w:id="484" w:author="Mott(ESO), Paul" w:date="2023-03-14T23:42:00Z"/>
          <w:rFonts w:cs="Arial"/>
          <w:szCs w:val="22"/>
        </w:rPr>
      </w:pPr>
      <w:ins w:id="485" w:author="Mott(ESO), Paul" w:date="2023-03-14T23:42:00Z">
        <w:r>
          <w:rPr>
            <w:rFonts w:cs="Arial"/>
            <w:szCs w:val="22"/>
          </w:rPr>
          <w:t xml:space="preserve">Where the </w:t>
        </w:r>
      </w:ins>
      <w:ins w:id="486" w:author="Mott(ESO), Paul" w:date="2023-04-18T19:48:00Z">
        <w:r w:rsidR="00FD35BA">
          <w:rPr>
            <w:rFonts w:cs="Arial"/>
            <w:szCs w:val="22"/>
          </w:rPr>
          <w:t>i</w:t>
        </w:r>
      </w:ins>
      <w:ins w:id="487" w:author="Mott(ESO), Paul" w:date="2023-03-14T23:42:00Z">
        <w:r>
          <w:rPr>
            <w:rFonts w:cs="Arial"/>
            <w:szCs w:val="22"/>
          </w:rPr>
          <w:t xml:space="preserve">nvestment </w:t>
        </w:r>
      </w:ins>
      <w:ins w:id="488" w:author="Mott(ESO), Paul" w:date="2023-04-18T19:48:00Z">
        <w:r w:rsidR="00FD35BA">
          <w:rPr>
            <w:rFonts w:cs="Arial"/>
            <w:szCs w:val="22"/>
          </w:rPr>
          <w:t>c</w:t>
        </w:r>
      </w:ins>
      <w:ins w:id="489" w:author="Mott(ESO), Paul" w:date="2023-03-14T23:42:00Z">
        <w:r>
          <w:rPr>
            <w:rFonts w:cs="Arial"/>
            <w:szCs w:val="22"/>
          </w:rPr>
          <w:t xml:space="preserve">ost relates to an increase in life of an existing circuit (or part of the cost allocated as such under sub-paragraph a. above), </w:t>
        </w:r>
        <w:proofErr w:type="spellStart"/>
        <w:r>
          <w:rPr>
            <w:rFonts w:cs="Arial"/>
            <w:szCs w:val="22"/>
          </w:rPr>
          <w:t>AssetLife</w:t>
        </w:r>
        <w:proofErr w:type="spellEnd"/>
        <w:r>
          <w:rPr>
            <w:rFonts w:cs="Arial"/>
            <w:szCs w:val="22"/>
          </w:rPr>
          <w:t xml:space="preserve"> refers to the marginal increase in the expected life of the circuit which has resulted </w:t>
        </w:r>
        <w:proofErr w:type="gramStart"/>
        <w:r>
          <w:rPr>
            <w:rFonts w:cs="Arial"/>
            <w:szCs w:val="22"/>
          </w:rPr>
          <w:t>as a consequence of</w:t>
        </w:r>
        <w:proofErr w:type="gramEnd"/>
        <w:r>
          <w:rPr>
            <w:rFonts w:cs="Arial"/>
            <w:szCs w:val="22"/>
          </w:rPr>
          <w:t xml:space="preserve"> the investment having been made.  </w:t>
        </w:r>
      </w:ins>
    </w:p>
    <w:p w14:paraId="1B0BF7D5" w14:textId="77777777" w:rsidR="00F205B7" w:rsidRDefault="00F205B7" w:rsidP="00F205B7">
      <w:pPr>
        <w:pStyle w:val="ListParagraph"/>
        <w:rPr>
          <w:ins w:id="490" w:author="Mott(ESO), Paul" w:date="2023-03-14T23:42:00Z"/>
          <w:rFonts w:cs="Arial"/>
          <w:szCs w:val="22"/>
        </w:rPr>
      </w:pPr>
    </w:p>
    <w:p w14:paraId="352F7727" w14:textId="2BF48360" w:rsidR="00F205B7" w:rsidRDefault="00F205B7" w:rsidP="00E12730">
      <w:pPr>
        <w:pStyle w:val="1"/>
        <w:numPr>
          <w:ilvl w:val="2"/>
          <w:numId w:val="165"/>
        </w:numPr>
        <w:jc w:val="both"/>
        <w:rPr>
          <w:ins w:id="491" w:author="Mott(ESO), Paul" w:date="2023-03-14T23:42:00Z"/>
          <w:rFonts w:cs="Arial"/>
          <w:szCs w:val="22"/>
        </w:rPr>
      </w:pPr>
      <w:ins w:id="492" w:author="Mott(ESO), Paul" w:date="2023-03-14T23:42:00Z">
        <w:r>
          <w:rPr>
            <w:rFonts w:cs="Arial"/>
            <w:szCs w:val="22"/>
          </w:rPr>
          <w:t xml:space="preserve">Where the </w:t>
        </w:r>
      </w:ins>
      <w:ins w:id="493" w:author="Mott(ESO), Paul" w:date="2023-04-18T19:48:00Z">
        <w:r w:rsidR="00FD35BA">
          <w:rPr>
            <w:rFonts w:cs="Arial"/>
            <w:szCs w:val="22"/>
          </w:rPr>
          <w:t>i</w:t>
        </w:r>
      </w:ins>
      <w:ins w:id="494" w:author="Mott(ESO), Paul" w:date="2023-03-14T23:42:00Z">
        <w:r>
          <w:rPr>
            <w:rFonts w:cs="Arial"/>
            <w:szCs w:val="22"/>
          </w:rPr>
          <w:t xml:space="preserve">nvestment </w:t>
        </w:r>
      </w:ins>
      <w:ins w:id="495" w:author="Mott(ESO), Paul" w:date="2023-04-18T19:48:00Z">
        <w:r w:rsidR="00FD35BA">
          <w:rPr>
            <w:rFonts w:cs="Arial"/>
            <w:szCs w:val="22"/>
          </w:rPr>
          <w:t>c</w:t>
        </w:r>
      </w:ins>
      <w:ins w:id="496" w:author="Mott(ESO), Paul" w:date="2023-03-14T23:42:00Z">
        <w:r>
          <w:rPr>
            <w:rFonts w:cs="Arial"/>
            <w:szCs w:val="22"/>
          </w:rPr>
          <w:t xml:space="preserve">ost relates to an increase in the MW capacity of the asset (or part of the cost allocated as such under sub-paragraph a. above), </w:t>
        </w:r>
        <w:proofErr w:type="spellStart"/>
        <w:r>
          <w:rPr>
            <w:rFonts w:cs="Arial"/>
            <w:szCs w:val="22"/>
          </w:rPr>
          <w:t>AssetLife</w:t>
        </w:r>
        <w:proofErr w:type="spellEnd"/>
        <w:r>
          <w:rPr>
            <w:rFonts w:cs="Arial"/>
            <w:szCs w:val="22"/>
          </w:rPr>
          <w:t xml:space="preserve"> refers to the </w:t>
        </w:r>
        <w:r w:rsidRPr="007D27D1">
          <w:rPr>
            <w:rFonts w:cs="Arial"/>
            <w:szCs w:val="22"/>
          </w:rPr>
          <w:t>expected life of the circuit in years from the date the investment is completed</w:t>
        </w:r>
        <w:r>
          <w:rPr>
            <w:rFonts w:cs="Arial"/>
            <w:szCs w:val="22"/>
          </w:rPr>
          <w:t>.</w:t>
        </w:r>
      </w:ins>
    </w:p>
    <w:p w14:paraId="78FAE5A9" w14:textId="77777777" w:rsidR="00F205B7" w:rsidRDefault="00F205B7" w:rsidP="00F205B7">
      <w:pPr>
        <w:pStyle w:val="ListParagraph"/>
        <w:rPr>
          <w:ins w:id="497" w:author="Mott(ESO), Paul" w:date="2023-03-14T23:42:00Z"/>
          <w:rFonts w:cs="Arial"/>
          <w:szCs w:val="22"/>
        </w:rPr>
      </w:pPr>
    </w:p>
    <w:p w14:paraId="4C498412" w14:textId="77777777" w:rsidR="00F205B7" w:rsidRDefault="00F205B7" w:rsidP="00F205B7">
      <w:pPr>
        <w:pStyle w:val="ListParagraph"/>
        <w:rPr>
          <w:ins w:id="498" w:author="Mott(ESO), Paul" w:date="2023-03-14T23:42:00Z"/>
          <w:rFonts w:cs="Arial"/>
          <w:szCs w:val="22"/>
        </w:rPr>
      </w:pPr>
    </w:p>
    <w:p w14:paraId="3B5C9429" w14:textId="77777777" w:rsidR="00F205B7" w:rsidRDefault="00F205B7" w:rsidP="00E12730">
      <w:pPr>
        <w:pStyle w:val="1"/>
        <w:numPr>
          <w:ilvl w:val="1"/>
          <w:numId w:val="165"/>
        </w:numPr>
        <w:jc w:val="both"/>
        <w:rPr>
          <w:ins w:id="499" w:author="Mott(ESO), Paul" w:date="2023-03-14T23:42:00Z"/>
          <w:rFonts w:cs="Arial"/>
          <w:szCs w:val="22"/>
        </w:rPr>
      </w:pPr>
      <w:ins w:id="500" w:author="Mott(ESO), Paul" w:date="2023-03-14T23:42:00Z">
        <w:r w:rsidRPr="008B7935">
          <w:rPr>
            <w:rFonts w:cs="Arial"/>
            <w:szCs w:val="22"/>
          </w:rPr>
          <w:t>The £/MW/km</w:t>
        </w:r>
        <w:r>
          <w:rPr>
            <w:rFonts w:cs="Arial"/>
            <w:szCs w:val="22"/>
          </w:rPr>
          <w:t xml:space="preserve"> costs for all assets (or where relevant, the costs for portions of assets allocated under sub-paragraph a. above)</w:t>
        </w:r>
        <w:r w:rsidDel="00C85958">
          <w:rPr>
            <w:rFonts w:cs="Arial"/>
            <w:szCs w:val="22"/>
          </w:rPr>
          <w:t xml:space="preserve"> </w:t>
        </w:r>
        <w:r>
          <w:rPr>
            <w:rFonts w:cs="Arial"/>
            <w:szCs w:val="22"/>
          </w:rPr>
          <w:t>within a particular asset class</w:t>
        </w:r>
        <w:r w:rsidRPr="008B7935">
          <w:rPr>
            <w:rFonts w:cs="Arial"/>
            <w:szCs w:val="22"/>
          </w:rPr>
          <w:t xml:space="preserve"> are then weighted by the product of </w:t>
        </w:r>
        <w:r>
          <w:rPr>
            <w:rFonts w:cs="Arial"/>
            <w:szCs w:val="22"/>
          </w:rPr>
          <w:t xml:space="preserve">Relevant </w:t>
        </w:r>
        <w:r w:rsidRPr="008B7935">
          <w:rPr>
            <w:rFonts w:cs="Arial"/>
            <w:szCs w:val="22"/>
          </w:rPr>
          <w:t>MW</w:t>
        </w:r>
        <w:r>
          <w:rPr>
            <w:rFonts w:cs="Arial"/>
            <w:szCs w:val="22"/>
          </w:rPr>
          <w:t xml:space="preserve"> (as calculated under sub-paragraph b. above)</w:t>
        </w:r>
        <w:r w:rsidRPr="008B7935">
          <w:rPr>
            <w:rFonts w:cs="Arial"/>
            <w:szCs w:val="22"/>
          </w:rPr>
          <w:t>, km</w:t>
        </w:r>
        <w:r>
          <w:rPr>
            <w:rFonts w:cs="Arial"/>
            <w:szCs w:val="22"/>
          </w:rPr>
          <w:t xml:space="preserve"> (“circuit length in km” as used in sub-paragraph b. above) </w:t>
        </w:r>
        <w:r w:rsidRPr="008B7935">
          <w:rPr>
            <w:rFonts w:cs="Arial"/>
            <w:szCs w:val="22"/>
          </w:rPr>
          <w:t>and years of life</w:t>
        </w:r>
        <w:r>
          <w:rPr>
            <w:rFonts w:cs="Arial"/>
            <w:szCs w:val="22"/>
          </w:rPr>
          <w:t xml:space="preserve"> (</w:t>
        </w:r>
        <w:proofErr w:type="spellStart"/>
        <w:r>
          <w:rPr>
            <w:rFonts w:cs="Arial"/>
            <w:szCs w:val="22"/>
          </w:rPr>
          <w:t>AssetLife</w:t>
        </w:r>
        <w:proofErr w:type="spellEnd"/>
        <w:r>
          <w:rPr>
            <w:rFonts w:cs="Arial"/>
            <w:szCs w:val="22"/>
          </w:rPr>
          <w:t xml:space="preserve"> used in sub-paragraph c. above)</w:t>
        </w:r>
        <w:r w:rsidRPr="008B7935">
          <w:rPr>
            <w:rFonts w:cs="Arial"/>
            <w:szCs w:val="22"/>
          </w:rPr>
          <w:t xml:space="preserve">, so that a </w:t>
        </w:r>
        <w:proofErr w:type="spellStart"/>
        <w:r w:rsidRPr="008B7935">
          <w:rPr>
            <w:rFonts w:cs="Arial"/>
            <w:szCs w:val="22"/>
          </w:rPr>
          <w:t>MWkmyears</w:t>
        </w:r>
        <w:proofErr w:type="spellEnd"/>
        <w:r w:rsidRPr="008B7935">
          <w:rPr>
            <w:rFonts w:cs="Arial"/>
            <w:szCs w:val="22"/>
          </w:rPr>
          <w:t xml:space="preserve"> weighted average £/MW/km value for that asset class is calculated</w:t>
        </w:r>
      </w:ins>
    </w:p>
    <w:p w14:paraId="69ACB8C4" w14:textId="77777777" w:rsidR="00F205B7" w:rsidRDefault="00F205B7" w:rsidP="00F205B7">
      <w:pPr>
        <w:pStyle w:val="1"/>
        <w:ind w:left="1627"/>
        <w:jc w:val="both"/>
        <w:rPr>
          <w:ins w:id="501" w:author="Mott(ESO), Paul" w:date="2023-03-14T23:42:00Z"/>
          <w:rFonts w:cs="Arial"/>
          <w:szCs w:val="22"/>
        </w:rPr>
      </w:pPr>
    </w:p>
    <w:p w14:paraId="2239292C" w14:textId="77777777" w:rsidR="00F205B7" w:rsidRDefault="00F205B7" w:rsidP="00F205B7">
      <w:pPr>
        <w:pStyle w:val="1"/>
        <w:ind w:left="1627"/>
        <w:jc w:val="both"/>
        <w:rPr>
          <w:ins w:id="502" w:author="Mott(ESO), Paul" w:date="2023-03-14T23:42:00Z"/>
          <w:rFonts w:cs="Arial"/>
          <w:szCs w:val="22"/>
        </w:rPr>
      </w:pPr>
    </w:p>
    <w:p w14:paraId="568DFCDE" w14:textId="77777777" w:rsidR="004C379C" w:rsidRDefault="004C379C" w:rsidP="00E12730">
      <w:pPr>
        <w:pStyle w:val="1"/>
        <w:jc w:val="both"/>
        <w:rPr>
          <w:ins w:id="503" w:author="Mott(ESO), Paul" w:date="2023-03-14T23:39:00Z"/>
          <w:rFonts w:cs="Arial"/>
          <w:szCs w:val="22"/>
        </w:rPr>
      </w:pPr>
    </w:p>
    <w:p w14:paraId="7137F31D" w14:textId="77777777" w:rsidR="004C379C" w:rsidRDefault="004C379C" w:rsidP="00E12730">
      <w:pPr>
        <w:pStyle w:val="ListParagraph"/>
        <w:rPr>
          <w:ins w:id="504" w:author="Mott(ESO), Paul" w:date="2023-03-14T23:39:00Z"/>
          <w:rFonts w:cs="Arial"/>
          <w:szCs w:val="22"/>
        </w:rPr>
      </w:pPr>
    </w:p>
    <w:p w14:paraId="7F575B64" w14:textId="77777777" w:rsidR="004C379C" w:rsidRDefault="004C379C" w:rsidP="00E12730">
      <w:pPr>
        <w:pStyle w:val="1"/>
        <w:ind w:left="482"/>
        <w:jc w:val="both"/>
        <w:rPr>
          <w:ins w:id="505" w:author="Mott(ESO), Paul" w:date="2023-03-14T23:39:00Z"/>
          <w:rFonts w:cs="Arial"/>
          <w:szCs w:val="22"/>
        </w:rPr>
      </w:pPr>
    </w:p>
    <w:p w14:paraId="555A1917" w14:textId="77777777" w:rsidR="004C379C" w:rsidRDefault="004C379C" w:rsidP="00E12730">
      <w:pPr>
        <w:pStyle w:val="ListParagraph"/>
        <w:rPr>
          <w:ins w:id="506" w:author="Mott(ESO), Paul" w:date="2023-03-14T23:39:00Z"/>
          <w:rFonts w:cs="Arial"/>
          <w:szCs w:val="22"/>
        </w:rPr>
      </w:pPr>
    </w:p>
    <w:p w14:paraId="0E4BE0DE" w14:textId="77777777" w:rsidR="004C379C" w:rsidRDefault="004C379C" w:rsidP="00E12730">
      <w:pPr>
        <w:pStyle w:val="1"/>
        <w:ind w:left="482"/>
        <w:jc w:val="both"/>
        <w:rPr>
          <w:ins w:id="507" w:author="Mott(ESO), Paul" w:date="2023-03-14T23:39:00Z"/>
          <w:rFonts w:cs="Arial"/>
          <w:szCs w:val="22"/>
        </w:rPr>
      </w:pPr>
    </w:p>
    <w:p w14:paraId="2E397643" w14:textId="77777777" w:rsidR="004C379C" w:rsidRDefault="004C379C" w:rsidP="00E12730">
      <w:pPr>
        <w:pStyle w:val="1"/>
        <w:ind w:left="482"/>
        <w:jc w:val="both"/>
        <w:rPr>
          <w:ins w:id="508" w:author="Mott(ESO), Paul" w:date="2023-03-14T23:39:00Z"/>
          <w:rFonts w:cs="Arial"/>
          <w:szCs w:val="22"/>
        </w:rPr>
      </w:pPr>
    </w:p>
    <w:p w14:paraId="14E924E4" w14:textId="77777777" w:rsidR="004C379C" w:rsidRDefault="004C379C" w:rsidP="00E12730">
      <w:pPr>
        <w:pStyle w:val="1"/>
        <w:ind w:left="482"/>
        <w:jc w:val="both"/>
        <w:rPr>
          <w:ins w:id="509" w:author="Mott(ESO), Paul" w:date="2023-03-14T23:39:00Z"/>
          <w:rFonts w:cs="Arial"/>
          <w:szCs w:val="22"/>
        </w:rPr>
      </w:pPr>
    </w:p>
    <w:p w14:paraId="06878748" w14:textId="3E49965F" w:rsidR="001927E4" w:rsidDel="00B63772" w:rsidRDefault="005265F7" w:rsidP="000416D6">
      <w:pPr>
        <w:pStyle w:val="1"/>
        <w:numPr>
          <w:ilvl w:val="0"/>
          <w:numId w:val="159"/>
        </w:numPr>
        <w:jc w:val="both"/>
        <w:rPr>
          <w:ins w:id="510" w:author="Author"/>
          <w:del w:id="511" w:author="Mott(ESO), Paul" w:date="2023-03-14T23:42:00Z"/>
          <w:rFonts w:cs="Arial"/>
          <w:szCs w:val="22"/>
        </w:rPr>
      </w:pPr>
      <w:ins w:id="512" w:author="Author">
        <w:del w:id="513" w:author="Mott(ESO), Paul" w:date="2023-03-14T23:42:00Z">
          <w:r w:rsidDel="00B63772">
            <w:rPr>
              <w:rFonts w:cs="Arial"/>
              <w:szCs w:val="22"/>
            </w:rPr>
            <w:delText xml:space="preserve"> including </w:delText>
          </w:r>
        </w:del>
        <w:del w:id="514" w:author="Mott(ESO), Paul" w:date="2023-03-14T23:38:00Z">
          <w:r w:rsidRPr="000416D6" w:rsidDel="000416D6">
            <w:rPr>
              <w:rFonts w:cs="Arial"/>
              <w:szCs w:val="22"/>
            </w:rPr>
            <w:delText xml:space="preserve">reconductoring and </w:delText>
          </w:r>
        </w:del>
      </w:ins>
      <w:del w:id="515" w:author="Mott(ESO), Paul" w:date="2023-03-14T23:42:00Z">
        <w:r w:rsidRPr="000416D6" w:rsidDel="00B63772">
          <w:rPr>
            <w:rFonts w:cs="Arial"/>
            <w:szCs w:val="22"/>
          </w:rPr>
          <w:delText>reinforcement</w:delText>
        </w:r>
      </w:del>
      <w:ins w:id="516" w:author="Author">
        <w:del w:id="517" w:author="Mott(ESO), Paul" w:date="2023-03-14T23:42:00Z">
          <w:r w:rsidR="00A026FF" w:rsidDel="00B63772">
            <w:rPr>
              <w:rFonts w:cs="Arial"/>
              <w:szCs w:val="22"/>
            </w:rPr>
            <w:delText>,</w:delText>
          </w:r>
          <w:r w:rsidDel="00B63772">
            <w:rPr>
              <w:rFonts w:cs="Arial"/>
              <w:szCs w:val="22"/>
            </w:rPr>
            <w:delText xml:space="preserve"> and the MW of extra capacity associated with that expenditure, </w:delText>
          </w:r>
          <w:r w:rsidR="006659EC" w:rsidDel="00B63772">
            <w:rPr>
              <w:rFonts w:cs="Arial"/>
              <w:szCs w:val="22"/>
            </w:rPr>
            <w:delText xml:space="preserve">   </w:delText>
          </w:r>
        </w:del>
        <w:del w:id="518" w:author="Mott(ESO), Paul" w:date="2023-03-14T23:39:00Z">
          <w:r w:rsidR="006659EC" w:rsidDel="004C379C">
            <w:rPr>
              <w:rFonts w:cs="Arial"/>
              <w:szCs w:val="22"/>
            </w:rPr>
            <w:delText xml:space="preserve">check </w:delText>
          </w:r>
          <w:r w:rsidR="006659EC" w:rsidDel="004C379C">
            <w:rPr>
              <w:rFonts w:cs="Arial"/>
              <w:b/>
              <w:bCs/>
              <w:szCs w:val="22"/>
            </w:rPr>
            <w:delText xml:space="preserve">years   </w:delText>
          </w:r>
        </w:del>
        <w:del w:id="519" w:author="Mott(ESO), Paul" w:date="2023-03-14T23:42:00Z">
          <w:r w:rsidDel="00B63772">
            <w:rPr>
              <w:rFonts w:cs="Arial"/>
              <w:szCs w:val="22"/>
            </w:rPr>
            <w:delText>and divide it by asset length.</w:delText>
          </w:r>
          <w:r w:rsidR="00F4436B" w:rsidRPr="00AA3DE9" w:rsidDel="00B63772">
            <w:rPr>
              <w:rFonts w:cs="Arial"/>
              <w:szCs w:val="22"/>
            </w:rPr>
            <w:delText xml:space="preserve">, </w:delText>
          </w:r>
          <w:r w:rsidR="00F34C37" w:rsidRPr="00AA3DE9" w:rsidDel="00B63772">
            <w:rPr>
              <w:rFonts w:cs="Arial"/>
              <w:szCs w:val="22"/>
            </w:rPr>
            <w:delText xml:space="preserve">and divide it by </w:delText>
          </w:r>
          <w:r w:rsidR="00F4436B" w:rsidRPr="00AA3DE9" w:rsidDel="00B63772">
            <w:rPr>
              <w:rFonts w:cs="Arial"/>
              <w:szCs w:val="22"/>
            </w:rPr>
            <w:delText>for each new asset</w:delText>
          </w:r>
          <w:r w:rsidR="00B577B4" w:rsidRPr="00AA3DE9" w:rsidDel="00B63772">
            <w:rPr>
              <w:rFonts w:cs="Arial"/>
              <w:szCs w:val="22"/>
            </w:rPr>
            <w:delText xml:space="preserve">, including reconductoring and reinforcement, </w:delText>
          </w:r>
          <w:r w:rsidR="004C6F1A" w:rsidRPr="00AA3DE9" w:rsidDel="00B63772">
            <w:rPr>
              <w:rFonts w:cs="Arial"/>
              <w:szCs w:val="22"/>
            </w:rPr>
            <w:delText xml:space="preserve">the </w:delText>
          </w:r>
          <w:r w:rsidR="00B21218" w:rsidRPr="00AA3DE9" w:rsidDel="00B63772">
            <w:rPr>
              <w:rFonts w:cs="Arial"/>
              <w:szCs w:val="22"/>
            </w:rPr>
            <w:delText xml:space="preserve">MW of extra capacity associated with </w:delText>
          </w:r>
          <w:r w:rsidR="00B21218" w:rsidRPr="00AA3DE9" w:rsidDel="00B63772">
            <w:rPr>
              <w:rFonts w:cs="Arial"/>
              <w:szCs w:val="22"/>
            </w:rPr>
            <w:lastRenderedPageBreak/>
            <w:delText xml:space="preserve">that expenditure </w:delText>
          </w:r>
          <w:r w:rsidR="004C6F1A" w:rsidRPr="00AA3DE9" w:rsidDel="00B63772">
            <w:rPr>
              <w:rFonts w:cs="Arial"/>
              <w:szCs w:val="22"/>
            </w:rPr>
            <w:delText>cos</w:delText>
          </w:r>
          <w:r w:rsidR="00B60C5B" w:rsidRPr="00AA3DE9" w:rsidDel="00B63772">
            <w:rPr>
              <w:rFonts w:cs="Arial"/>
              <w:szCs w:val="22"/>
            </w:rPr>
            <w:delText xml:space="preserve">, </w:delText>
          </w:r>
          <w:r w:rsidR="00F4436B" w:rsidRPr="00AA3DE9" w:rsidDel="00B63772">
            <w:rPr>
              <w:rFonts w:cs="Arial"/>
              <w:szCs w:val="22"/>
            </w:rPr>
            <w:delText xml:space="preserve"> </w:delText>
          </w:r>
          <w:r w:rsidR="00146A0D" w:rsidRPr="00AA3DE9" w:rsidDel="00B63772">
            <w:rPr>
              <w:rFonts w:cs="Arial"/>
              <w:szCs w:val="22"/>
            </w:rPr>
            <w:delText xml:space="preserve">and divide it by asset length. </w:delText>
          </w:r>
          <w:r w:rsidR="00146A0D" w:rsidRPr="000D66C0" w:rsidDel="00B63772">
            <w:rPr>
              <w:rFonts w:cs="Arial"/>
              <w:szCs w:val="22"/>
            </w:rPr>
            <w:delText xml:space="preserve"> </w:delText>
          </w:r>
          <w:r w:rsidR="00D74F8B" w:rsidRPr="000D66C0" w:rsidDel="00B63772">
            <w:rPr>
              <w:rFonts w:cs="Arial"/>
              <w:szCs w:val="22"/>
            </w:rPr>
            <w:delText>T</w:delText>
          </w:r>
          <w:r w:rsidR="00D74F8B" w:rsidRPr="00431B25" w:rsidDel="00B63772">
            <w:rPr>
              <w:rFonts w:cs="Arial"/>
              <w:szCs w:val="22"/>
            </w:rPr>
            <w:delText xml:space="preserve">he resultant table of £/MW/km values are then weighted </w:delText>
          </w:r>
          <w:r w:rsidR="00021474" w:rsidRPr="00635EC0" w:rsidDel="00B63772">
            <w:rPr>
              <w:rFonts w:cs="Arial"/>
              <w:szCs w:val="22"/>
            </w:rPr>
            <w:delText xml:space="preserve">by </w:delText>
          </w:r>
          <w:r w:rsidR="00021474" w:rsidRPr="001927E4" w:rsidDel="00B63772">
            <w:rPr>
              <w:rFonts w:cs="Arial"/>
              <w:szCs w:val="22"/>
            </w:rPr>
            <w:delText xml:space="preserve">the product </w:delText>
          </w:r>
          <w:r w:rsidR="00021474" w:rsidRPr="00902D8E" w:rsidDel="00B63772">
            <w:rPr>
              <w:rFonts w:cs="Arial"/>
              <w:szCs w:val="22"/>
            </w:rPr>
            <w:delText xml:space="preserve">of </w:delText>
          </w:r>
          <w:r w:rsidR="00021474" w:rsidRPr="004B72CA" w:rsidDel="00B63772">
            <w:rPr>
              <w:rFonts w:cs="Arial"/>
              <w:szCs w:val="22"/>
            </w:rPr>
            <w:delText>MW</w:delText>
          </w:r>
          <w:r w:rsidR="00021474" w:rsidRPr="00FD2341" w:rsidDel="00B63772">
            <w:rPr>
              <w:rFonts w:cs="Arial"/>
              <w:szCs w:val="22"/>
            </w:rPr>
            <w:delText xml:space="preserve">, by </w:delText>
          </w:r>
          <w:r w:rsidR="00021474" w:rsidRPr="00DF1881" w:rsidDel="00B63772">
            <w:rPr>
              <w:rFonts w:cs="Arial"/>
              <w:szCs w:val="22"/>
            </w:rPr>
            <w:delText>k</w:delText>
          </w:r>
          <w:r w:rsidR="00021474" w:rsidRPr="00F84761" w:rsidDel="00B63772">
            <w:rPr>
              <w:rFonts w:cs="Arial"/>
              <w:szCs w:val="22"/>
            </w:rPr>
            <w:delText>m and by y</w:delText>
          </w:r>
          <w:r w:rsidR="00021474" w:rsidRPr="00547415" w:rsidDel="00B63772">
            <w:rPr>
              <w:rFonts w:cs="Arial"/>
              <w:szCs w:val="22"/>
            </w:rPr>
            <w:delText xml:space="preserve">ears of </w:delText>
          </w:r>
          <w:r w:rsidR="00021474" w:rsidRPr="00C22C50" w:rsidDel="00B63772">
            <w:rPr>
              <w:rFonts w:cs="Arial"/>
              <w:szCs w:val="22"/>
            </w:rPr>
            <w:delText xml:space="preserve">life, so that a </w:delText>
          </w:r>
          <w:r w:rsidR="00021474" w:rsidRPr="00C8259F" w:rsidDel="00B63772">
            <w:rPr>
              <w:rFonts w:cs="Arial"/>
              <w:szCs w:val="22"/>
            </w:rPr>
            <w:delText>MWkmyear</w:delText>
          </w:r>
          <w:r w:rsidR="00021474" w:rsidRPr="005F0C77" w:rsidDel="00B63772">
            <w:rPr>
              <w:rFonts w:cs="Arial"/>
              <w:szCs w:val="22"/>
            </w:rPr>
            <w:delText xml:space="preserve">s weighted average </w:delText>
          </w:r>
          <w:r w:rsidR="00021474" w:rsidRPr="00AA3DE9" w:rsidDel="00B63772">
            <w:rPr>
              <w:rFonts w:cs="Arial"/>
              <w:szCs w:val="22"/>
            </w:rPr>
            <w:delText>£/MW/km</w:delText>
          </w:r>
          <w:r w:rsidR="00760F2F" w:rsidRPr="00AA3DE9" w:rsidDel="00B63772">
            <w:rPr>
              <w:rFonts w:cs="Arial"/>
              <w:szCs w:val="22"/>
            </w:rPr>
            <w:delText xml:space="preserve"> value for that asset class is calculated.  </w:delText>
          </w:r>
        </w:del>
      </w:ins>
    </w:p>
    <w:p w14:paraId="185D8111" w14:textId="77777777" w:rsidR="001927E4" w:rsidRPr="007C2217" w:rsidDel="007C2217" w:rsidRDefault="001927E4" w:rsidP="000416D6">
      <w:pPr>
        <w:pStyle w:val="1"/>
        <w:numPr>
          <w:ilvl w:val="0"/>
          <w:numId w:val="159"/>
        </w:numPr>
        <w:jc w:val="both"/>
        <w:rPr>
          <w:ins w:id="520" w:author="Author"/>
          <w:del w:id="521" w:author="Author"/>
          <w:rFonts w:cs="Arial"/>
          <w:szCs w:val="22"/>
        </w:rPr>
      </w:pPr>
    </w:p>
    <w:p w14:paraId="1E099FDE" w14:textId="1171A1B0" w:rsidR="007C2217" w:rsidRDefault="007C2217" w:rsidP="000416D6">
      <w:pPr>
        <w:pStyle w:val="1"/>
        <w:numPr>
          <w:ilvl w:val="0"/>
          <w:numId w:val="159"/>
        </w:numPr>
        <w:jc w:val="both"/>
        <w:rPr>
          <w:ins w:id="522" w:author="Author"/>
          <w:rFonts w:cs="Arial"/>
          <w:szCs w:val="22"/>
        </w:rPr>
      </w:pPr>
      <w:ins w:id="523" w:author="Author">
        <w:r>
          <w:rPr>
            <w:rFonts w:cs="Arial"/>
            <w:szCs w:val="22"/>
          </w:rPr>
          <w:t xml:space="preserve"> </w:t>
        </w:r>
        <w:r w:rsidR="00902D8E" w:rsidRPr="00926964">
          <w:rPr>
            <w:rFonts w:cs="Arial"/>
            <w:szCs w:val="22"/>
          </w:rPr>
          <w:t xml:space="preserve">The </w:t>
        </w:r>
        <w:r w:rsidR="00902D8E" w:rsidRPr="007C2217">
          <w:rPr>
            <w:rFonts w:cs="Arial"/>
            <w:szCs w:val="22"/>
          </w:rPr>
          <w:t xml:space="preserve">weighted average £/MW/km value for each asset class </w:t>
        </w:r>
        <w:r w:rsidR="004B72CA" w:rsidRPr="007C2217">
          <w:rPr>
            <w:rFonts w:cs="Arial"/>
            <w:szCs w:val="22"/>
          </w:rPr>
          <w:t xml:space="preserve">is multiplied </w:t>
        </w:r>
        <w:del w:id="524" w:author="Mott(ESO), Paul" w:date="2023-04-18T19:51:00Z">
          <w:r w:rsidR="004B72CA" w:rsidRPr="007C2217" w:rsidDel="00CE4B78">
            <w:rPr>
              <w:rFonts w:cs="Arial"/>
              <w:szCs w:val="22"/>
            </w:rPr>
            <w:delText>by</w:delText>
          </w:r>
          <w:r w:rsidR="009C38A9" w:rsidRPr="007C2217" w:rsidDel="00CE4B78">
            <w:rPr>
              <w:rFonts w:cs="Arial"/>
              <w:szCs w:val="22"/>
            </w:rPr>
            <w:delText xml:space="preserve"> a value which is</w:delText>
          </w:r>
          <w:r w:rsidR="004B72CA" w:rsidRPr="007C2217" w:rsidDel="00CE4B78">
            <w:rPr>
              <w:rFonts w:cs="Arial"/>
              <w:szCs w:val="22"/>
            </w:rPr>
            <w:delText xml:space="preserve"> the sum of an annuity factor and </w:delText>
          </w:r>
        </w:del>
        <w:r w:rsidR="004B72CA" w:rsidRPr="007C2217">
          <w:rPr>
            <w:rFonts w:cs="Arial"/>
            <w:szCs w:val="22"/>
          </w:rPr>
          <w:t xml:space="preserve">an overhead </w:t>
        </w:r>
        <w:proofErr w:type="spellStart"/>
        <w:r w:rsidR="004B72CA" w:rsidRPr="007C2217">
          <w:rPr>
            <w:rFonts w:cs="Arial"/>
            <w:szCs w:val="22"/>
          </w:rPr>
          <w:t>factor</w:t>
        </w:r>
        <w:del w:id="525" w:author="Mott(ESO), Paul" w:date="2023-04-18T19:51:00Z">
          <w:r w:rsidR="00FF676D" w:rsidDel="00CE4B78">
            <w:rPr>
              <w:rFonts w:cs="Arial"/>
              <w:szCs w:val="22"/>
            </w:rPr>
            <w:delText xml:space="preserve">. </w:delText>
          </w:r>
          <w:r w:rsidR="00547415" w:rsidRPr="007C2217" w:rsidDel="00CE4B78">
            <w:rPr>
              <w:rFonts w:cs="Arial"/>
              <w:szCs w:val="22"/>
            </w:rPr>
            <w:delText xml:space="preserve">, </w:delText>
          </w:r>
          <w:r w:rsidR="00FF676D" w:rsidDel="00CE4B78">
            <w:rPr>
              <w:rFonts w:cs="Arial"/>
              <w:szCs w:val="22"/>
            </w:rPr>
            <w:delText xml:space="preserve">The </w:delText>
          </w:r>
          <w:r w:rsidR="00FF676D" w:rsidRPr="007C2217" w:rsidDel="00CE4B78">
            <w:rPr>
              <w:rFonts w:cs="Arial"/>
              <w:szCs w:val="22"/>
            </w:rPr>
            <w:delText xml:space="preserve">annuity factor and </w:delText>
          </w:r>
          <w:r w:rsidR="00FF676D" w:rsidDel="00CE4B78">
            <w:rPr>
              <w:rFonts w:cs="Arial"/>
              <w:szCs w:val="22"/>
            </w:rPr>
            <w:delText xml:space="preserve">the </w:delText>
          </w:r>
          <w:r w:rsidR="00FF676D" w:rsidRPr="007C2217" w:rsidDel="00CE4B78">
            <w:rPr>
              <w:rFonts w:cs="Arial"/>
              <w:szCs w:val="22"/>
            </w:rPr>
            <w:delText xml:space="preserve">overhead factor </w:delText>
          </w:r>
          <w:r w:rsidR="00FF676D" w:rsidDel="00CE4B78">
            <w:rPr>
              <w:rFonts w:cs="Arial"/>
              <w:szCs w:val="22"/>
            </w:rPr>
            <w:delText xml:space="preserve">are </w:delText>
          </w:r>
        </w:del>
      </w:ins>
      <w:ins w:id="526" w:author="Mott(ESO), Paul" w:date="2023-04-18T19:51:00Z">
        <w:r w:rsidR="00CE4B78">
          <w:rPr>
            <w:rFonts w:cs="Arial"/>
            <w:szCs w:val="22"/>
          </w:rPr>
          <w:t>which</w:t>
        </w:r>
        <w:proofErr w:type="spellEnd"/>
        <w:r w:rsidR="00CE4B78">
          <w:rPr>
            <w:rFonts w:cs="Arial"/>
            <w:szCs w:val="22"/>
          </w:rPr>
          <w:t xml:space="preserve"> is </w:t>
        </w:r>
      </w:ins>
      <w:ins w:id="527" w:author="Author">
        <w:r w:rsidR="00547415" w:rsidRPr="007C2217">
          <w:rPr>
            <w:rFonts w:cs="Arial"/>
            <w:szCs w:val="22"/>
          </w:rPr>
          <w:t>derived as in 14.15.</w:t>
        </w:r>
      </w:ins>
      <w:ins w:id="528" w:author="Mott(ESO), Paul" w:date="2023-06-14T22:19:00Z">
        <w:r w:rsidR="005A2F0C" w:rsidRPr="000E268E">
          <w:rPr>
            <w:rFonts w:cs="Arial"/>
            <w:szCs w:val="22"/>
          </w:rPr>
          <w:t>70</w:t>
        </w:r>
      </w:ins>
      <w:ins w:id="529" w:author="Author">
        <w:del w:id="530" w:author="Mott(ESO), Paul" w:date="2023-06-14T22:19:00Z">
          <w:r w:rsidR="00547415" w:rsidRPr="007C2217" w:rsidDel="005A2F0C">
            <w:rPr>
              <w:rFonts w:cs="Arial"/>
              <w:szCs w:val="22"/>
            </w:rPr>
            <w:delText>6</w:delText>
          </w:r>
        </w:del>
        <w:del w:id="531" w:author="Mott(ESO), Paul" w:date="2023-04-18T19:51:00Z">
          <w:r w:rsidR="00FF676D" w:rsidDel="00D808C9">
            <w:rPr>
              <w:rFonts w:cs="Arial"/>
              <w:szCs w:val="22"/>
            </w:rPr>
            <w:delText>5</w:delText>
          </w:r>
        </w:del>
        <w:del w:id="532" w:author="Author">
          <w:r w:rsidR="00547415" w:rsidRPr="007C2217" w:rsidDel="00FF676D">
            <w:rPr>
              <w:rFonts w:cs="Arial"/>
              <w:szCs w:val="22"/>
            </w:rPr>
            <w:delText>6</w:delText>
          </w:r>
        </w:del>
        <w:r w:rsidR="004B72CA" w:rsidRPr="007C2217">
          <w:rPr>
            <w:rFonts w:cs="Arial"/>
            <w:szCs w:val="22"/>
          </w:rPr>
          <w:t xml:space="preserve">.  </w:t>
        </w:r>
        <w:r>
          <w:rPr>
            <w:rFonts w:cs="Arial"/>
            <w:szCs w:val="22"/>
          </w:rPr>
          <w:t xml:space="preserve"> The resulting value is the </w:t>
        </w:r>
        <w:del w:id="533" w:author="Author">
          <w:r w:rsidDel="00FF676D">
            <w:rPr>
              <w:rFonts w:cs="Arial"/>
              <w:szCs w:val="22"/>
            </w:rPr>
            <w:delText>new</w:delText>
          </w:r>
        </w:del>
        <w:r w:rsidR="00FF676D">
          <w:rPr>
            <w:rFonts w:cs="Arial"/>
            <w:szCs w:val="22"/>
          </w:rPr>
          <w:t>input</w:t>
        </w:r>
        <w:r>
          <w:rPr>
            <w:rFonts w:cs="Arial"/>
            <w:szCs w:val="22"/>
          </w:rPr>
          <w:t xml:space="preserve"> Expansion Constant</w:t>
        </w:r>
        <w:r w:rsidR="00BD1339">
          <w:rPr>
            <w:rFonts w:cs="Arial"/>
            <w:szCs w:val="22"/>
          </w:rPr>
          <w:t xml:space="preserve"> datum</w:t>
        </w:r>
        <w:r>
          <w:rPr>
            <w:rFonts w:cs="Arial"/>
            <w:szCs w:val="22"/>
          </w:rPr>
          <w:t xml:space="preserve"> for asset class k (</w:t>
        </w:r>
        <w:proofErr w:type="spellStart"/>
        <w:r w:rsidR="00BD1339">
          <w:rPr>
            <w:rFonts w:cs="Arial"/>
            <w:szCs w:val="22"/>
          </w:rPr>
          <w:t>input</w:t>
        </w:r>
        <w:r>
          <w:rPr>
            <w:rFonts w:cs="Arial"/>
            <w:szCs w:val="22"/>
          </w:rPr>
          <w:t>ECnew</w:t>
        </w:r>
        <w:r w:rsidRPr="00540A58">
          <w:rPr>
            <w:rFonts w:cs="Arial"/>
            <w:szCs w:val="22"/>
            <w:vertAlign w:val="subscript"/>
          </w:rPr>
          <w:t>k</w:t>
        </w:r>
        <w:proofErr w:type="spellEnd"/>
        <w:r>
          <w:rPr>
            <w:rFonts w:cs="Arial"/>
            <w:szCs w:val="22"/>
          </w:rPr>
          <w:t>)</w:t>
        </w:r>
        <w:r w:rsidR="00281EF0">
          <w:rPr>
            <w:rFonts w:cs="Arial"/>
            <w:szCs w:val="22"/>
          </w:rPr>
          <w:t xml:space="preserve"> </w:t>
        </w:r>
      </w:ins>
    </w:p>
    <w:p w14:paraId="7893FFDC" w14:textId="7246D3FF" w:rsidR="00C22C50" w:rsidDel="00926964" w:rsidRDefault="00C22C50" w:rsidP="00E6363E">
      <w:pPr>
        <w:pStyle w:val="1"/>
        <w:ind w:left="907"/>
        <w:jc w:val="both"/>
        <w:rPr>
          <w:ins w:id="534" w:author="Author"/>
          <w:del w:id="535" w:author="Author"/>
          <w:rFonts w:cs="Arial"/>
          <w:szCs w:val="22"/>
        </w:rPr>
      </w:pPr>
    </w:p>
    <w:p w14:paraId="6A3672DB" w14:textId="60CB9115" w:rsidR="00F84761" w:rsidRPr="00926964" w:rsidRDefault="00F84761" w:rsidP="00E6363E">
      <w:pPr>
        <w:pStyle w:val="1"/>
        <w:ind w:left="907"/>
        <w:jc w:val="both"/>
        <w:rPr>
          <w:ins w:id="536" w:author="Author"/>
          <w:rFonts w:cs="Arial"/>
          <w:szCs w:val="22"/>
        </w:rPr>
      </w:pPr>
    </w:p>
    <w:p w14:paraId="45E138EA" w14:textId="30EAB9C8" w:rsidR="00F84761" w:rsidDel="00C22C50" w:rsidRDefault="00F84761" w:rsidP="00E6363E">
      <w:pPr>
        <w:pStyle w:val="ListParagraph"/>
        <w:ind w:left="907"/>
        <w:rPr>
          <w:ins w:id="537" w:author="Author"/>
          <w:del w:id="538" w:author="Author"/>
          <w:rFonts w:cs="Arial"/>
          <w:szCs w:val="22"/>
        </w:rPr>
      </w:pPr>
    </w:p>
    <w:p w14:paraId="075F4D34" w14:textId="1D11F199" w:rsidR="00A726AC" w:rsidRPr="00A726AC" w:rsidDel="00B94340" w:rsidRDefault="00A726AC" w:rsidP="00E6363E">
      <w:pPr>
        <w:pStyle w:val="1"/>
        <w:numPr>
          <w:ilvl w:val="0"/>
          <w:numId w:val="159"/>
        </w:numPr>
        <w:jc w:val="both"/>
        <w:rPr>
          <w:ins w:id="539" w:author="Author"/>
          <w:del w:id="540" w:author="Mott(ESO), Paul" w:date="2023-03-14T23:45:00Z"/>
          <w:rFonts w:cs="Arial"/>
          <w:szCs w:val="22"/>
        </w:rPr>
      </w:pPr>
      <w:ins w:id="541" w:author="Author">
        <w:del w:id="542" w:author="Mott(ESO), Paul" w:date="2023-03-14T23:45:00Z">
          <w:r w:rsidRPr="00A726AC" w:rsidDel="00B94340">
            <w:rPr>
              <w:rFonts w:cs="Arial"/>
              <w:szCs w:val="22"/>
            </w:rPr>
            <w:delText>The formula used to calculate of the</w:delText>
          </w:r>
          <w:r w:rsidR="00233F8F" w:rsidDel="00B94340">
            <w:rPr>
              <w:rFonts w:cs="Arial"/>
              <w:szCs w:val="22"/>
            </w:rPr>
            <w:delText xml:space="preserve"> value of the</w:delText>
          </w:r>
          <w:r w:rsidRPr="00A726AC" w:rsidDel="00B94340">
            <w:rPr>
              <w:rFonts w:cs="Arial"/>
              <w:szCs w:val="22"/>
            </w:rPr>
            <w:delText xml:space="preserve"> annuity factor is shown below:</w:delText>
          </w:r>
        </w:del>
      </w:ins>
    </w:p>
    <w:p w14:paraId="6E216A54" w14:textId="546E3C25" w:rsidR="00A726AC" w:rsidRPr="0099632B" w:rsidDel="00B94340" w:rsidRDefault="00A726AC" w:rsidP="00E6363E">
      <w:pPr>
        <w:pStyle w:val="1"/>
        <w:ind w:left="907"/>
        <w:jc w:val="both"/>
        <w:rPr>
          <w:ins w:id="543" w:author="Author"/>
          <w:del w:id="544" w:author="Mott(ESO), Paul" w:date="2023-03-14T23:45:00Z"/>
          <w:rFonts w:cs="Arial"/>
          <w:szCs w:val="22"/>
        </w:rPr>
      </w:pPr>
    </w:p>
    <w:p w14:paraId="12F8F953" w14:textId="553952EC" w:rsidR="00A726AC" w:rsidDel="00B94340" w:rsidRDefault="00A726AC" w:rsidP="00E6363E">
      <w:pPr>
        <w:ind w:left="907"/>
        <w:jc w:val="center"/>
        <w:rPr>
          <w:ins w:id="545" w:author="Author"/>
          <w:del w:id="546" w:author="Mott(ESO), Paul" w:date="2023-03-14T23:45:00Z"/>
          <w:rFonts w:ascii="Arial" w:hAnsi="Arial" w:cs="Arial"/>
          <w:sz w:val="22"/>
          <w:szCs w:val="22"/>
        </w:rPr>
      </w:pPr>
      <w:ins w:id="547" w:author="Author">
        <w:del w:id="548" w:author="Mott(ESO), Paul" w:date="2023-03-14T23:45:00Z">
          <w:r w:rsidRPr="0099632B" w:rsidDel="00B94340">
            <w:rPr>
              <w:rFonts w:ascii="Arial" w:hAnsi="Arial" w:cs="Arial"/>
              <w:noProof/>
              <w:position w:val="-70"/>
              <w:sz w:val="22"/>
              <w:szCs w:val="22"/>
            </w:rPr>
            <w:drawing>
              <wp:inline distT="0" distB="0" distL="0" distR="0" wp14:anchorId="7481B2B3" wp14:editId="0AE07A32">
                <wp:extent cx="2600325"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00325" cy="685800"/>
                        </a:xfrm>
                        <a:prstGeom prst="rect">
                          <a:avLst/>
                        </a:prstGeom>
                        <a:noFill/>
                        <a:ln>
                          <a:noFill/>
                        </a:ln>
                      </pic:spPr>
                    </pic:pic>
                  </a:graphicData>
                </a:graphic>
              </wp:inline>
            </w:drawing>
          </w:r>
        </w:del>
      </w:ins>
    </w:p>
    <w:p w14:paraId="69693B80" w14:textId="132EF9A2" w:rsidR="00A026FF" w:rsidDel="00B94340" w:rsidRDefault="00A026FF" w:rsidP="00E6363E">
      <w:pPr>
        <w:ind w:left="907"/>
        <w:jc w:val="center"/>
        <w:rPr>
          <w:ins w:id="549" w:author="Author"/>
          <w:del w:id="550" w:author="Mott(ESO), Paul" w:date="2023-03-14T23:45:00Z"/>
          <w:rFonts w:ascii="Arial" w:hAnsi="Arial" w:cs="Arial"/>
          <w:sz w:val="22"/>
          <w:szCs w:val="22"/>
        </w:rPr>
      </w:pPr>
    </w:p>
    <w:p w14:paraId="3DEA019D" w14:textId="0C2B83C9" w:rsidR="00A92F1D" w:rsidDel="00B94340" w:rsidRDefault="00A92F1D" w:rsidP="00E6363E">
      <w:pPr>
        <w:ind w:left="907"/>
        <w:rPr>
          <w:ins w:id="551" w:author="Author"/>
          <w:del w:id="552" w:author="Mott(ESO), Paul" w:date="2023-03-14T23:45:00Z"/>
          <w:rFonts w:eastAsiaTheme="minorEastAsia"/>
        </w:rPr>
      </w:pPr>
    </w:p>
    <w:p w14:paraId="0B7874E1" w14:textId="59E80F84" w:rsidR="000F2F78" w:rsidDel="00B94340" w:rsidRDefault="000F2F78" w:rsidP="00E6363E">
      <w:pPr>
        <w:ind w:left="907"/>
        <w:rPr>
          <w:ins w:id="553" w:author="Author"/>
          <w:del w:id="554" w:author="Mott(ESO), Paul" w:date="2023-03-14T23:45:00Z"/>
          <w:rFonts w:eastAsiaTheme="minorEastAsia"/>
        </w:rPr>
      </w:pPr>
      <m:oMathPara>
        <m:oMath>
          <m:r>
            <w:ins w:id="555" w:author="Author">
              <w:del w:id="556" w:author="Mott(ESO), Paul" w:date="2023-03-14T23:45:00Z">
                <w:rPr>
                  <w:rFonts w:ascii="Cambria Math" w:hAnsi="Cambria Math"/>
                </w:rPr>
                <m:t xml:space="preserve">Annuityfactor </m:t>
              </w:del>
            </w:ins>
          </m:r>
          <m:r>
            <w:ins w:id="557" w:author="Author">
              <w:del w:id="558" w:author="Mott(ESO), Paul" w:date="2023-03-14T23:45:00Z">
                <m:rPr>
                  <m:sty m:val="p"/>
                </m:rPr>
                <w:rPr>
                  <w:rFonts w:ascii="Cambria Math" w:eastAsiaTheme="minorEastAsia" w:hAnsi="Cambria Math" w:cs="Cambria Math"/>
                </w:rPr>
                <m:t>=</m:t>
              </w:del>
            </w:ins>
          </m:r>
          <m:f>
            <m:fPr>
              <m:ctrlPr>
                <w:ins w:id="559" w:author="Author">
                  <w:del w:id="560" w:author="Mott(ESO), Paul" w:date="2023-03-14T23:45:00Z">
                    <w:rPr>
                      <w:rFonts w:ascii="Cambria Math" w:eastAsiaTheme="minorEastAsia" w:hAnsi="Cambria Math"/>
                    </w:rPr>
                  </w:del>
                </w:ins>
              </m:ctrlPr>
            </m:fPr>
            <m:num>
              <m:r>
                <w:ins w:id="561" w:author="Author">
                  <w:del w:id="562" w:author="Mott(ESO), Paul" w:date="2023-03-14T23:45:00Z">
                    <m:rPr>
                      <m:sty m:val="p"/>
                    </m:rPr>
                    <w:rPr>
                      <w:rFonts w:ascii="Cambria Math" w:hAnsi="Cambria Math"/>
                    </w:rPr>
                    <m:t>WACC</m:t>
                  </w:del>
                </w:ins>
              </m:r>
            </m:num>
            <m:den>
              <m:r>
                <w:ins w:id="563" w:author="Author">
                  <w:del w:id="564" w:author="Mott(ESO), Paul" w:date="2023-03-14T23:45:00Z">
                    <w:rPr>
                      <w:rFonts w:ascii="Cambria Math" w:hAnsi="Cambria Math"/>
                    </w:rPr>
                    <m:t>1-(</m:t>
                  </w:del>
                </w:ins>
              </m:r>
              <m:sSup>
                <m:sSupPr>
                  <m:ctrlPr>
                    <w:ins w:id="565" w:author="Author">
                      <w:del w:id="566" w:author="Mott(ESO), Paul" w:date="2023-03-14T23:45:00Z">
                        <w:rPr>
                          <w:rFonts w:ascii="Cambria Math" w:eastAsiaTheme="minorEastAsia" w:hAnsi="Cambria Math"/>
                          <w:i/>
                        </w:rPr>
                      </w:del>
                    </w:ins>
                  </m:ctrlPr>
                </m:sSupPr>
                <m:e>
                  <m:r>
                    <w:ins w:id="567" w:author="Author">
                      <w:del w:id="568" w:author="Mott(ESO), Paul" w:date="2023-03-14T23:45:00Z">
                        <w:rPr>
                          <w:rFonts w:ascii="Cambria Math" w:hAnsi="Cambria Math"/>
                        </w:rPr>
                        <m:t>1+WACC)</m:t>
                      </w:del>
                    </w:ins>
                  </m:r>
                </m:e>
                <m:sup>
                  <m:r>
                    <w:ins w:id="569" w:author="Author">
                      <w:del w:id="570" w:author="Mott(ESO), Paul" w:date="2023-03-14T23:45:00Z">
                        <w:rPr>
                          <w:rFonts w:ascii="Cambria Math" w:hAnsi="Cambria Math"/>
                        </w:rPr>
                        <m:t>-Assetlife</m:t>
                      </w:del>
                    </w:ins>
                  </m:r>
                </m:sup>
              </m:sSup>
            </m:den>
          </m:f>
        </m:oMath>
      </m:oMathPara>
    </w:p>
    <w:p w14:paraId="7D4ADE77" w14:textId="36A82880" w:rsidR="00A92F1D" w:rsidDel="00B94340" w:rsidRDefault="00A92F1D" w:rsidP="00E6363E">
      <w:pPr>
        <w:ind w:left="907"/>
        <w:rPr>
          <w:ins w:id="571" w:author="Author"/>
          <w:del w:id="572" w:author="Mott(ESO), Paul" w:date="2023-03-14T23:45:00Z"/>
          <w:rFonts w:eastAsiaTheme="minorEastAsia"/>
        </w:rPr>
      </w:pPr>
    </w:p>
    <w:p w14:paraId="3C457045" w14:textId="6C267F67" w:rsidR="00A92F1D" w:rsidRPr="00587883" w:rsidDel="00B94340" w:rsidRDefault="00A92F1D" w:rsidP="00E6363E">
      <w:pPr>
        <w:ind w:left="907"/>
        <w:rPr>
          <w:ins w:id="573" w:author="Author"/>
          <w:del w:id="574" w:author="Mott(ESO), Paul" w:date="2023-03-14T23:45:00Z"/>
        </w:rPr>
      </w:pPr>
    </w:p>
    <w:p w14:paraId="30629823" w14:textId="1BF28882" w:rsidR="00A026FF" w:rsidDel="00B94340" w:rsidRDefault="00A026FF" w:rsidP="00E6363E">
      <w:pPr>
        <w:ind w:left="907"/>
        <w:jc w:val="center"/>
        <w:rPr>
          <w:ins w:id="575" w:author="Author"/>
          <w:del w:id="576" w:author="Mott(ESO), Paul" w:date="2023-03-14T23:45:00Z"/>
          <w:rFonts w:ascii="Arial" w:hAnsi="Arial" w:cs="Arial"/>
          <w:sz w:val="22"/>
          <w:szCs w:val="22"/>
        </w:rPr>
      </w:pPr>
    </w:p>
    <w:p w14:paraId="11EBEB75" w14:textId="426BA0E5" w:rsidR="00A726AC" w:rsidDel="00B94340" w:rsidRDefault="00A726AC" w:rsidP="00E6363E">
      <w:pPr>
        <w:pStyle w:val="1"/>
        <w:ind w:left="907"/>
        <w:jc w:val="both"/>
        <w:rPr>
          <w:ins w:id="577" w:author="Author"/>
          <w:del w:id="578" w:author="Mott(ESO), Paul" w:date="2023-03-14T23:45:00Z"/>
          <w:rFonts w:cs="Arial"/>
          <w:szCs w:val="22"/>
        </w:rPr>
      </w:pPr>
    </w:p>
    <w:p w14:paraId="1678404F" w14:textId="3608377A" w:rsidR="00A726AC" w:rsidDel="00B94340" w:rsidRDefault="00A726AC" w:rsidP="00E6363E">
      <w:pPr>
        <w:pStyle w:val="ListParagraph"/>
        <w:ind w:left="907"/>
        <w:rPr>
          <w:ins w:id="579" w:author="Author"/>
          <w:del w:id="580" w:author="Mott(ESO), Paul" w:date="2023-03-14T23:45:00Z"/>
          <w:rFonts w:cs="Arial"/>
          <w:szCs w:val="22"/>
        </w:rPr>
      </w:pPr>
    </w:p>
    <w:p w14:paraId="76A9116A" w14:textId="592BC28A" w:rsidR="00A726AC" w:rsidDel="00B94340" w:rsidRDefault="00A726AC" w:rsidP="00E6363E">
      <w:pPr>
        <w:pStyle w:val="1"/>
        <w:ind w:left="907"/>
        <w:jc w:val="both"/>
        <w:rPr>
          <w:ins w:id="581" w:author="Author"/>
          <w:del w:id="582" w:author="Mott(ESO), Paul" w:date="2023-03-14T23:45:00Z"/>
          <w:rFonts w:cs="Arial"/>
          <w:szCs w:val="22"/>
        </w:rPr>
      </w:pPr>
      <w:ins w:id="583" w:author="Author">
        <w:del w:id="584" w:author="Mott(ESO), Paul" w:date="2023-03-14T23:45:00Z">
          <w:r w:rsidDel="00B94340">
            <w:rPr>
              <w:rFonts w:cs="Arial"/>
              <w:szCs w:val="22"/>
            </w:rPr>
            <w:delText>T</w:delText>
          </w:r>
          <w:r w:rsidR="00431B25" w:rsidRPr="00A726AC" w:rsidDel="00B94340">
            <w:rPr>
              <w:rFonts w:cs="Arial"/>
              <w:szCs w:val="22"/>
            </w:rPr>
            <w:delText xml:space="preserve">he asset life </w:delText>
          </w:r>
          <w:r w:rsidR="00235980" w:rsidRPr="00A726AC" w:rsidDel="00B94340">
            <w:rPr>
              <w:rFonts w:cs="Arial"/>
              <w:szCs w:val="22"/>
            </w:rPr>
            <w:delText xml:space="preserve">in years </w:delText>
          </w:r>
          <w:r w:rsidR="00431B25" w:rsidRPr="00A726AC" w:rsidDel="00B94340">
            <w:rPr>
              <w:rFonts w:cs="Arial"/>
              <w:szCs w:val="22"/>
            </w:rPr>
            <w:delText>used in th</w:delText>
          </w:r>
          <w:r w:rsidDel="00B94340">
            <w:rPr>
              <w:rFonts w:cs="Arial"/>
              <w:szCs w:val="22"/>
            </w:rPr>
            <w:delText>is</w:delText>
          </w:r>
          <w:r w:rsidR="00431B25" w:rsidRPr="00A726AC" w:rsidDel="00B94340">
            <w:rPr>
              <w:rFonts w:cs="Arial"/>
              <w:szCs w:val="22"/>
            </w:rPr>
            <w:delText xml:space="preserve"> calculation </w:delText>
          </w:r>
          <w:r w:rsidDel="00B94340">
            <w:rPr>
              <w:rFonts w:cs="Arial"/>
              <w:szCs w:val="22"/>
            </w:rPr>
            <w:delText>is</w:delText>
          </w:r>
          <w:r w:rsidR="00431B25" w:rsidRPr="00A726AC" w:rsidDel="00B94340">
            <w:rPr>
              <w:rFonts w:cs="Arial"/>
              <w:szCs w:val="22"/>
            </w:rPr>
            <w:delText xml:space="preserve"> as </w:delText>
          </w:r>
          <w:r w:rsidR="00235980" w:rsidRPr="00A726AC" w:rsidDel="00B94340">
            <w:rPr>
              <w:rFonts w:cs="Arial"/>
              <w:szCs w:val="22"/>
            </w:rPr>
            <w:delText xml:space="preserve">declared for each new circuit or other asset in that asset class </w:delText>
          </w:r>
          <w:r w:rsidR="00A92F1D" w:rsidDel="00B94340">
            <w:delText>by the Onshore Transmission Owner</w:delText>
          </w:r>
          <w:r w:rsidR="00235980" w:rsidRPr="00C22C50" w:rsidDel="00B94340">
            <w:rPr>
              <w:rFonts w:cs="Arial"/>
              <w:szCs w:val="22"/>
            </w:rPr>
            <w:delText xml:space="preserve">.  </w:delText>
          </w:r>
        </w:del>
      </w:ins>
    </w:p>
    <w:p w14:paraId="68D3F26B" w14:textId="7ED306FD" w:rsidR="00A726AC" w:rsidDel="00B94340" w:rsidRDefault="00A726AC" w:rsidP="00E6363E">
      <w:pPr>
        <w:pStyle w:val="1"/>
        <w:ind w:left="907"/>
        <w:jc w:val="both"/>
        <w:rPr>
          <w:ins w:id="585" w:author="Author"/>
          <w:del w:id="586" w:author="Mott(ESO), Paul" w:date="2023-03-14T23:45:00Z"/>
          <w:rFonts w:cs="Arial"/>
          <w:szCs w:val="22"/>
        </w:rPr>
      </w:pPr>
    </w:p>
    <w:p w14:paraId="34619747" w14:textId="400124BC" w:rsidR="00C9020D" w:rsidRDefault="003A4065" w:rsidP="00950A04">
      <w:pPr>
        <w:pStyle w:val="1"/>
        <w:numPr>
          <w:ilvl w:val="0"/>
          <w:numId w:val="159"/>
        </w:numPr>
        <w:jc w:val="both"/>
        <w:rPr>
          <w:ins w:id="587" w:author="Mott(ESO), Paul" w:date="2023-03-14T23:45:00Z"/>
          <w:rFonts w:cs="Arial"/>
          <w:szCs w:val="22"/>
        </w:rPr>
      </w:pPr>
      <w:ins w:id="588" w:author="Author">
        <w:r w:rsidRPr="00FD2341">
          <w:rPr>
            <w:rFonts w:cs="Arial"/>
            <w:szCs w:val="22"/>
          </w:rPr>
          <w:t xml:space="preserve">The </w:t>
        </w:r>
        <w:del w:id="589" w:author="Author">
          <w:r w:rsidRPr="00FD2341" w:rsidDel="003A4065">
            <w:rPr>
              <w:rFonts w:cs="Arial"/>
              <w:szCs w:val="22"/>
            </w:rPr>
            <w:delText>final step in calculating the expansion constant is to</w:delText>
          </w:r>
        </w:del>
        <w:r>
          <w:rPr>
            <w:rFonts w:cs="Arial"/>
            <w:szCs w:val="22"/>
          </w:rPr>
          <w:t>overhead factor is use</w:t>
        </w:r>
        <w:del w:id="590" w:author="Author">
          <w:r w:rsidDel="005265F7">
            <w:rPr>
              <w:rFonts w:cs="Arial"/>
              <w:szCs w:val="22"/>
            </w:rPr>
            <w:delText xml:space="preserve"> </w:delText>
          </w:r>
        </w:del>
        <w:r>
          <w:rPr>
            <w:rFonts w:cs="Arial"/>
            <w:szCs w:val="22"/>
          </w:rPr>
          <w:t>d</w:t>
        </w:r>
        <w:r w:rsidR="005265F7">
          <w:rPr>
            <w:rFonts w:cs="Arial"/>
            <w:szCs w:val="22"/>
          </w:rPr>
          <w:t xml:space="preserve"> </w:t>
        </w:r>
        <w:r>
          <w:rPr>
            <w:rFonts w:cs="Arial"/>
            <w:szCs w:val="22"/>
          </w:rPr>
          <w:t>to</w:t>
        </w:r>
        <w:r w:rsidRPr="00FD2341">
          <w:rPr>
            <w:rFonts w:cs="Arial"/>
            <w:szCs w:val="22"/>
          </w:rPr>
          <w:t xml:space="preserve"> add a share of the annual transmission overheads (maintenance, rates etc).</w:t>
        </w:r>
        <w:del w:id="591" w:author="Author">
          <w:r w:rsidR="00DF1881" w:rsidRPr="00A726AC" w:rsidDel="003A4065">
            <w:rPr>
              <w:rFonts w:cs="Arial"/>
              <w:szCs w:val="22"/>
            </w:rPr>
            <w:delText>The ‘overhead factor’</w:delText>
          </w:r>
        </w:del>
        <w:r>
          <w:rPr>
            <w:rFonts w:cs="Arial"/>
            <w:szCs w:val="22"/>
          </w:rPr>
          <w:t xml:space="preserve"> </w:t>
        </w:r>
        <w:del w:id="592" w:author="Author">
          <w:r w:rsidDel="005265F7">
            <w:rPr>
              <w:rFonts w:cs="Arial"/>
              <w:szCs w:val="22"/>
            </w:rPr>
            <w:delText xml:space="preserve"> </w:delText>
          </w:r>
        </w:del>
        <w:r>
          <w:rPr>
            <w:rFonts w:cs="Arial"/>
            <w:szCs w:val="22"/>
          </w:rPr>
          <w:t>It</w:t>
        </w:r>
        <w:r w:rsidR="00DF1881" w:rsidRPr="00A726AC">
          <w:rPr>
            <w:rFonts w:cs="Arial"/>
            <w:szCs w:val="22"/>
          </w:rPr>
          <w:t xml:space="preserve"> represents the total business overhead in any year divided by the total Gross Asset Value (GAV) of the transmission system. This is recalculated at the start of e</w:t>
        </w:r>
        <w:r w:rsidR="00DF1881" w:rsidRPr="00547415">
          <w:rPr>
            <w:rFonts w:cs="Arial"/>
            <w:szCs w:val="22"/>
          </w:rPr>
          <w:t xml:space="preserve">ach price control period. The </w:t>
        </w:r>
        <w:r w:rsidR="00DF1881" w:rsidRPr="00C22C50">
          <w:rPr>
            <w:rFonts w:ascii="Arial" w:hAnsi="Arial" w:cs="Arial"/>
            <w:color w:val="000000" w:themeColor="text1"/>
          </w:rPr>
          <w:t>currently applicable</w:t>
        </w:r>
        <w:r w:rsidR="00DF1881" w:rsidRPr="00C22C50">
          <w:rPr>
            <w:rFonts w:cs="Arial"/>
            <w:color w:val="000000" w:themeColor="text1"/>
            <w:szCs w:val="22"/>
          </w:rPr>
          <w:t xml:space="preserve"> </w:t>
        </w:r>
        <w:r w:rsidR="00DF1881" w:rsidRPr="00C22C50">
          <w:rPr>
            <w:rFonts w:cs="Arial"/>
            <w:szCs w:val="22"/>
          </w:rPr>
          <w:t>overhead factor used in the calculation of the current</w:t>
        </w:r>
        <w:r w:rsidR="00DF1881" w:rsidRPr="00C8259F">
          <w:rPr>
            <w:rFonts w:cs="Arial"/>
            <w:szCs w:val="22"/>
          </w:rPr>
          <w:t xml:space="preserve"> expansion constant </w:t>
        </w:r>
        <w:r w:rsidR="00DF1881" w:rsidRPr="005F0C77">
          <w:rPr>
            <w:rFonts w:ascii="Arial" w:hAnsi="Arial" w:cs="Arial"/>
            <w:color w:val="000000" w:themeColor="text1"/>
          </w:rPr>
          <w:t>is</w:t>
        </w:r>
        <w:del w:id="593" w:author="Mott(ESO), Paul" w:date="2023-04-18T19:51:00Z">
          <w:r w:rsidR="00DF1881" w:rsidRPr="005F0C77" w:rsidDel="0085362D">
            <w:rPr>
              <w:rFonts w:ascii="Arial" w:hAnsi="Arial" w:cs="Arial"/>
              <w:color w:val="000000" w:themeColor="text1"/>
            </w:rPr>
            <w:delText>, calculated as above, and</w:delText>
          </w:r>
        </w:del>
        <w:r w:rsidR="00DF1881" w:rsidRPr="005F0C77">
          <w:rPr>
            <w:rFonts w:ascii="Arial" w:hAnsi="Arial" w:cs="Arial"/>
            <w:color w:val="000000" w:themeColor="text1"/>
          </w:rPr>
          <w:t xml:space="preserve"> detailed in The Company's </w:t>
        </w:r>
        <w:r w:rsidR="00DF1881" w:rsidRPr="005F0C77">
          <w:rPr>
            <w:rFonts w:ascii="Arial" w:hAnsi="Arial" w:cs="Arial"/>
            <w:b/>
            <w:color w:val="000000" w:themeColor="text1"/>
          </w:rPr>
          <w:t>Statement of Use of System Charges</w:t>
        </w:r>
        <w:r w:rsidR="00DF1881" w:rsidRPr="00A726AC">
          <w:rPr>
            <w:rFonts w:ascii="Arial" w:hAnsi="Arial" w:cs="Arial"/>
            <w:color w:val="000000" w:themeColor="text1"/>
          </w:rPr>
          <w:t xml:space="preserve"> which is available from the </w:t>
        </w:r>
      </w:ins>
      <w:ins w:id="594" w:author="Mott(ESO), Paul" w:date="2023-04-18T19:52:00Z">
        <w:r w:rsidR="006E08BC">
          <w:rPr>
            <w:rFonts w:ascii="Arial" w:hAnsi="Arial" w:cs="Arial"/>
            <w:color w:val="000000" w:themeColor="text1"/>
          </w:rPr>
          <w:t xml:space="preserve">charging details to be found on </w:t>
        </w:r>
        <w:r w:rsidR="006E08BC" w:rsidRPr="00D02E39">
          <w:rPr>
            <w:b/>
            <w:bCs/>
          </w:rPr>
          <w:t>The Company Website</w:t>
        </w:r>
      </w:ins>
      <w:ins w:id="595" w:author="Author">
        <w:del w:id="596" w:author="Mott(ESO), Paul" w:date="2023-04-18T19:52:00Z">
          <w:r w:rsidR="00DF1881" w:rsidRPr="006E08BC" w:rsidDel="006E08BC">
            <w:rPr>
              <w:rFonts w:ascii="Arial" w:hAnsi="Arial" w:cs="Arial"/>
              <w:b/>
              <w:bCs/>
              <w:color w:val="000000" w:themeColor="text1"/>
            </w:rPr>
            <w:delText>Charging</w:delText>
          </w:r>
          <w:r w:rsidR="00DF1881" w:rsidRPr="00A726AC" w:rsidDel="006E08BC">
            <w:rPr>
              <w:rFonts w:ascii="Arial" w:hAnsi="Arial" w:cs="Arial"/>
              <w:b/>
              <w:color w:val="000000" w:themeColor="text1"/>
            </w:rPr>
            <w:delText xml:space="preserve"> website</w:delText>
          </w:r>
        </w:del>
        <w:r w:rsidR="00DF1881" w:rsidRPr="00A726AC">
          <w:rPr>
            <w:rFonts w:cs="Arial"/>
            <w:szCs w:val="22"/>
          </w:rPr>
          <w:t xml:space="preserve">. </w:t>
        </w:r>
        <w:del w:id="597" w:author="Author">
          <w:r w:rsidR="00DF1881" w:rsidRPr="0099632B" w:rsidDel="00A726AC">
            <w:rPr>
              <w:rFonts w:cs="Arial"/>
              <w:szCs w:val="22"/>
            </w:rPr>
            <w:delText xml:space="preserve">The overhead and annuitised costs are then added to give the </w:delText>
          </w:r>
        </w:del>
      </w:ins>
    </w:p>
    <w:p w14:paraId="40D8B61A" w14:textId="47842A8F" w:rsidR="00DF1881" w:rsidRPr="00A726AC" w:rsidRDefault="00DF1881" w:rsidP="00E6363E">
      <w:pPr>
        <w:pStyle w:val="1"/>
        <w:ind w:left="907"/>
        <w:jc w:val="both"/>
        <w:rPr>
          <w:ins w:id="598" w:author="Author"/>
          <w:rFonts w:cs="Arial"/>
          <w:szCs w:val="22"/>
        </w:rPr>
      </w:pPr>
      <w:ins w:id="599" w:author="Author">
        <w:del w:id="600" w:author="Author">
          <w:r w:rsidRPr="0099632B" w:rsidDel="00A726AC">
            <w:rPr>
              <w:rFonts w:cs="Arial"/>
              <w:szCs w:val="22"/>
            </w:rPr>
            <w:delText xml:space="preserve">expansion constant. </w:delText>
          </w:r>
        </w:del>
      </w:ins>
    </w:p>
    <w:p w14:paraId="0E29E52D" w14:textId="54CED770" w:rsidR="00AA3DE9" w:rsidRPr="004B72CA" w:rsidRDefault="00AA3DE9" w:rsidP="00E6363E">
      <w:pPr>
        <w:pStyle w:val="1"/>
        <w:ind w:left="907"/>
        <w:jc w:val="both"/>
        <w:rPr>
          <w:ins w:id="601" w:author="Author"/>
          <w:rFonts w:cs="Arial"/>
          <w:szCs w:val="22"/>
        </w:rPr>
      </w:pPr>
    </w:p>
    <w:p w14:paraId="1643A807" w14:textId="250EA224" w:rsidR="00971FEC" w:rsidRPr="00DD06CF" w:rsidDel="00D91EDE" w:rsidRDefault="00A35D20" w:rsidP="00E6363E">
      <w:pPr>
        <w:pStyle w:val="1"/>
        <w:numPr>
          <w:ilvl w:val="0"/>
          <w:numId w:val="164"/>
        </w:numPr>
        <w:ind w:left="907"/>
        <w:jc w:val="both"/>
        <w:rPr>
          <w:ins w:id="602" w:author="Author"/>
          <w:del w:id="603" w:author="Mott(ESO), Paul" w:date="2023-04-18T19:55:00Z"/>
          <w:rFonts w:cs="Arial"/>
          <w:szCs w:val="22"/>
        </w:rPr>
      </w:pPr>
      <w:ins w:id="604" w:author="Author">
        <w:del w:id="605" w:author="Mott(ESO), Paul" w:date="2023-04-18T19:55:00Z">
          <w:r w:rsidRPr="00DD06CF" w:rsidDel="00D91EDE">
            <w:rPr>
              <w:rFonts w:cs="Arial"/>
              <w:szCs w:val="22"/>
            </w:rPr>
            <w:delText xml:space="preserve">The Weighted Average Cost of Capital (WACC) and </w:delText>
          </w:r>
          <w:r w:rsidRPr="00DD06CF" w:rsidDel="00D91EDE">
            <w:rPr>
              <w:rFonts w:cs="Arial"/>
              <w:b/>
              <w:bCs/>
              <w:szCs w:val="22"/>
              <w:rPrChange w:id="606" w:author="Mott(ESO), Paul" w:date="2023-03-14T23:47:00Z">
                <w:rPr>
                  <w:rFonts w:cs="Arial"/>
                  <w:szCs w:val="22"/>
                </w:rPr>
              </w:rPrChange>
            </w:rPr>
            <w:delText>asset life</w:delText>
          </w:r>
          <w:r w:rsidRPr="00DD06CF" w:rsidDel="00D91EDE">
            <w:rPr>
              <w:rFonts w:cs="Arial"/>
              <w:szCs w:val="22"/>
            </w:rPr>
            <w:delText xml:space="preserve"> </w:delText>
          </w:r>
          <w:r w:rsidR="006659EC" w:rsidRPr="00DD06CF" w:rsidDel="00D91EDE">
            <w:rPr>
              <w:rFonts w:cs="Arial"/>
              <w:b/>
              <w:bCs/>
              <w:szCs w:val="22"/>
              <w:u w:val="single"/>
              <w:rPrChange w:id="607" w:author="Mott(ESO), Paul" w:date="2023-03-14T23:47:00Z">
                <w:rPr>
                  <w:rFonts w:cs="Arial"/>
                  <w:szCs w:val="22"/>
                </w:rPr>
              </w:rPrChange>
            </w:rPr>
            <w:delText>[as declared]</w:delText>
          </w:r>
          <w:r w:rsidR="006659EC" w:rsidRPr="00DD06CF" w:rsidDel="00D91EDE">
            <w:rPr>
              <w:rFonts w:cs="Arial"/>
              <w:szCs w:val="22"/>
            </w:rPr>
            <w:delText xml:space="preserve"> </w:delText>
          </w:r>
          <w:r w:rsidRPr="00DD06CF" w:rsidDel="00D91EDE">
            <w:rPr>
              <w:rFonts w:cs="Arial"/>
              <w:szCs w:val="22"/>
            </w:rPr>
            <w:delText>are</w:delText>
          </w:r>
          <w:r w:rsidR="00F32294" w:rsidRPr="00DD06CF" w:rsidDel="00D91EDE">
            <w:rPr>
              <w:rFonts w:cs="Arial"/>
              <w:szCs w:val="22"/>
            </w:rPr>
            <w:delText xml:space="preserve">is </w:delText>
          </w:r>
          <w:r w:rsidRPr="00DD06CF" w:rsidDel="00D91EDE">
            <w:rPr>
              <w:rFonts w:cs="Arial"/>
              <w:szCs w:val="22"/>
            </w:rPr>
            <w:delText xml:space="preserve"> established at the start of a price control and remain constant throughout a price control period. </w:delText>
          </w:r>
        </w:del>
      </w:ins>
    </w:p>
    <w:p w14:paraId="7EAAD767" w14:textId="3D6F025D" w:rsidR="00F32294" w:rsidDel="00D91EDE" w:rsidRDefault="00F32294">
      <w:pPr>
        <w:pStyle w:val="1"/>
        <w:ind w:left="907"/>
        <w:jc w:val="both"/>
        <w:rPr>
          <w:ins w:id="608" w:author="Author"/>
          <w:del w:id="609" w:author="Mott(ESO), Paul" w:date="2023-04-18T19:55:00Z"/>
          <w:rFonts w:cs="Arial"/>
          <w:szCs w:val="22"/>
        </w:rPr>
      </w:pPr>
    </w:p>
    <w:p w14:paraId="72C6D97A" w14:textId="049C8A51" w:rsidR="00F32294" w:rsidDel="00D91EDE" w:rsidRDefault="00A35D20">
      <w:pPr>
        <w:pStyle w:val="1"/>
        <w:ind w:left="907"/>
        <w:jc w:val="both"/>
        <w:rPr>
          <w:ins w:id="610" w:author="Author"/>
          <w:del w:id="611" w:author="Mott(ESO), Paul" w:date="2023-04-18T19:55:00Z"/>
          <w:rFonts w:cs="Arial"/>
          <w:szCs w:val="22"/>
        </w:rPr>
      </w:pPr>
      <w:ins w:id="612" w:author="Author">
        <w:del w:id="613" w:author="Mott(ESO), Paul" w:date="2023-04-18T19:55:00Z">
          <w:r w:rsidRPr="0099632B" w:rsidDel="00D91EDE">
            <w:rPr>
              <w:rFonts w:cs="Arial"/>
              <w:szCs w:val="22"/>
            </w:rPr>
            <w:delText xml:space="preserve">The WACC used in the calculation of the annuity factor is </w:delText>
          </w:r>
          <w:r w:rsidRPr="000C5FCF" w:rsidDel="00D91EDE">
            <w:rPr>
              <w:rFonts w:cs="Arial"/>
              <w:b/>
              <w:bCs/>
              <w:szCs w:val="22"/>
              <w:rPrChange w:id="614" w:author="Mott(ESO), Paul" w:date="2023-04-18T19:55:00Z">
                <w:rPr>
                  <w:rFonts w:cs="Arial"/>
                  <w:szCs w:val="22"/>
                </w:rPr>
              </w:rPrChange>
            </w:rPr>
            <w:delText>NGET</w:delText>
          </w:r>
          <w:r w:rsidDel="00D91EDE">
            <w:rPr>
              <w:rFonts w:cs="Arial"/>
              <w:szCs w:val="22"/>
            </w:rPr>
            <w:delText>’s</w:delText>
          </w:r>
          <w:r w:rsidRPr="0099632B" w:rsidDel="00D91EDE">
            <w:rPr>
              <w:rFonts w:cs="Arial"/>
              <w:szCs w:val="22"/>
            </w:rPr>
            <w:delText xml:space="preserve"> regulated rate of return, this</w:delText>
          </w:r>
          <w:r w:rsidR="00546A7F" w:rsidDel="00D91EDE">
            <w:rPr>
              <w:rFonts w:cs="Arial"/>
              <w:szCs w:val="22"/>
            </w:rPr>
            <w:delText>and</w:delText>
          </w:r>
          <w:r w:rsidRPr="0099632B" w:rsidDel="00D91EDE">
            <w:rPr>
              <w:rFonts w:cs="Arial"/>
              <w:szCs w:val="22"/>
            </w:rPr>
            <w:delText xml:space="preserve"> assumes that it will be reasonably representative of all licensees. </w:delText>
          </w:r>
        </w:del>
        <w:del w:id="615" w:author="Mott(ESO), Paul" w:date="2023-03-14T23:48:00Z">
          <w:r w:rsidRPr="0099632B" w:rsidDel="00957C58">
            <w:rPr>
              <w:rFonts w:cs="Arial"/>
              <w:szCs w:val="22"/>
            </w:rPr>
            <w:delText xml:space="preserve">The asset life used in the calculation </w:delText>
          </w:r>
          <w:r w:rsidDel="00957C58">
            <w:rPr>
              <w:rFonts w:cs="Arial"/>
              <w:szCs w:val="22"/>
            </w:rPr>
            <w:delText>is as declared by the Transmission Owner for each new asset in that class</w:delText>
          </w:r>
          <w:r w:rsidR="00F32294" w:rsidDel="00957C58">
            <w:rPr>
              <w:rFonts w:cs="Arial"/>
              <w:szCs w:val="22"/>
            </w:rPr>
            <w:delText xml:space="preserve">, and will be representative of the TO’s view of the remaining whole asset life at the time the [[reinforcement]] was made.  </w:delText>
          </w:r>
        </w:del>
      </w:ins>
    </w:p>
    <w:p w14:paraId="6C7AFB52" w14:textId="77777777" w:rsidR="00F32294" w:rsidRDefault="00F32294">
      <w:pPr>
        <w:pStyle w:val="1"/>
        <w:ind w:left="907"/>
        <w:jc w:val="both"/>
        <w:rPr>
          <w:ins w:id="616" w:author="Author"/>
          <w:rFonts w:cs="Arial"/>
          <w:szCs w:val="22"/>
        </w:rPr>
      </w:pPr>
    </w:p>
    <w:p w14:paraId="52A8F719" w14:textId="382A0AA3" w:rsidR="00A35D20" w:rsidDel="00011FBD" w:rsidRDefault="00A35D20">
      <w:pPr>
        <w:pStyle w:val="1"/>
        <w:ind w:left="907"/>
        <w:jc w:val="both"/>
        <w:rPr>
          <w:del w:id="617" w:author="Mott(ESO), Paul" w:date="2023-03-15T19:25:00Z"/>
          <w:rFonts w:cs="Arial"/>
          <w:szCs w:val="22"/>
        </w:rPr>
      </w:pPr>
      <w:ins w:id="618" w:author="Author">
        <w:r w:rsidRPr="0099632B">
          <w:rPr>
            <w:rFonts w:cs="Arial"/>
            <w:szCs w:val="22"/>
          </w:rPr>
          <w:t>.</w:t>
        </w:r>
        <w:del w:id="619" w:author="Mott(ESO), Paul" w:date="2023-03-14T23:43:00Z">
          <w:r w:rsidRPr="0099632B" w:rsidDel="00192CD0">
            <w:rPr>
              <w:rFonts w:cs="Arial"/>
              <w:szCs w:val="22"/>
            </w:rPr>
            <w:delText xml:space="preserve">  </w:delText>
          </w:r>
        </w:del>
        <w:del w:id="620" w:author="Mott(ESO), Paul" w:date="2023-03-15T19:25:00Z">
          <w:r w:rsidRPr="0099632B" w:rsidDel="00011FBD">
            <w:rPr>
              <w:rFonts w:cs="Arial"/>
              <w:szCs w:val="22"/>
            </w:rPr>
            <w:delText>These assumptions</w:delText>
          </w:r>
          <w:r w:rsidRPr="00163428" w:rsidDel="00011FBD">
            <w:rPr>
              <w:rFonts w:ascii="Arial" w:hAnsi="Arial" w:cs="Arial"/>
              <w:color w:val="000000" w:themeColor="text1"/>
            </w:rPr>
            <w:delText>, applied in accordance with 14.15.64,</w:delText>
          </w:r>
          <w:r w:rsidRPr="00163428" w:rsidDel="00011FBD">
            <w:rPr>
              <w:rFonts w:cs="Arial"/>
              <w:color w:val="000000" w:themeColor="text1"/>
              <w:szCs w:val="22"/>
            </w:rPr>
            <w:delText xml:space="preserve"> </w:delText>
          </w:r>
          <w:r w:rsidRPr="0099632B" w:rsidDel="00011FBD">
            <w:rPr>
              <w:rFonts w:cs="Arial"/>
              <w:szCs w:val="22"/>
            </w:rPr>
            <w:delText>provide a current annuity factor</w:delText>
          </w:r>
          <w:r w:rsidRPr="0013729E" w:rsidDel="00011FBD">
            <w:rPr>
              <w:rFonts w:ascii="Arial" w:hAnsi="Arial" w:cs="Arial"/>
              <w:color w:val="000000" w:themeColor="text1"/>
              <w:szCs w:val="22"/>
            </w:rPr>
            <w:delText xml:space="preserve">, </w:delText>
          </w:r>
          <w:r w:rsidRPr="0013729E" w:rsidDel="00011FBD">
            <w:rPr>
              <w:rFonts w:ascii="Arial" w:hAnsi="Arial" w:cs="Arial"/>
              <w:color w:val="000000" w:themeColor="text1"/>
            </w:rPr>
            <w:delText xml:space="preserve">as set out in </w:delText>
          </w:r>
          <w:r w:rsidRPr="0013729E" w:rsidDel="00011FBD">
            <w:rPr>
              <w:rFonts w:ascii="Arial" w:hAnsi="Arial" w:cs="Arial"/>
              <w:b/>
              <w:color w:val="000000" w:themeColor="text1"/>
            </w:rPr>
            <w:delText xml:space="preserve">The Company's Statement of Use of System Charges </w:delText>
          </w:r>
          <w:r w:rsidRPr="0013729E" w:rsidDel="00011FBD">
            <w:rPr>
              <w:rFonts w:ascii="Arial" w:hAnsi="Arial" w:cs="Arial"/>
              <w:color w:val="000000" w:themeColor="text1"/>
            </w:rPr>
            <w:delText xml:space="preserve">which is available from the </w:delText>
          </w:r>
          <w:r w:rsidRPr="0013729E" w:rsidDel="00011FBD">
            <w:rPr>
              <w:rFonts w:ascii="Arial" w:hAnsi="Arial" w:cs="Arial"/>
              <w:b/>
              <w:color w:val="000000" w:themeColor="text1"/>
            </w:rPr>
            <w:delText xml:space="preserve">Charging </w:delText>
          </w:r>
          <w:r w:rsidR="00F74B75" w:rsidRPr="00F74B75" w:rsidDel="00011FBD">
            <w:rPr>
              <w:rFonts w:ascii="Arial" w:hAnsi="Arial" w:cs="Arial"/>
              <w:bCs/>
              <w:color w:val="000000" w:themeColor="text1"/>
            </w:rPr>
            <w:delText>relevant part of</w:delText>
          </w:r>
          <w:r w:rsidR="00F74B75" w:rsidDel="00011FBD">
            <w:rPr>
              <w:rFonts w:ascii="Arial" w:hAnsi="Arial" w:cs="Arial"/>
              <w:b/>
              <w:color w:val="000000" w:themeColor="text1"/>
            </w:rPr>
            <w:delText xml:space="preserve"> The Company’s W</w:delText>
          </w:r>
          <w:r w:rsidRPr="0013729E" w:rsidDel="00011FBD">
            <w:rPr>
              <w:rFonts w:ascii="Arial" w:hAnsi="Arial" w:cs="Arial"/>
              <w:b/>
              <w:color w:val="000000" w:themeColor="text1"/>
            </w:rPr>
            <w:delText>website</w:delText>
          </w:r>
          <w:r w:rsidRPr="00E616B3" w:rsidDel="00011FBD">
            <w:rPr>
              <w:rFonts w:cs="Arial"/>
              <w:szCs w:val="22"/>
            </w:rPr>
            <w:delText>.</w:delText>
          </w:r>
          <w:r w:rsidRPr="0099632B" w:rsidDel="00011FBD">
            <w:rPr>
              <w:rFonts w:cs="Arial"/>
              <w:szCs w:val="22"/>
            </w:rPr>
            <w:delText xml:space="preserve"> </w:delText>
          </w:r>
        </w:del>
      </w:ins>
    </w:p>
    <w:p w14:paraId="7623313C" w14:textId="3F24B92B" w:rsidR="00842D90" w:rsidRDefault="00842D90">
      <w:pPr>
        <w:pStyle w:val="1"/>
        <w:ind w:left="907"/>
        <w:jc w:val="both"/>
        <w:rPr>
          <w:ins w:id="621" w:author="Author"/>
          <w:rFonts w:cs="Arial"/>
          <w:szCs w:val="22"/>
        </w:rPr>
      </w:pPr>
    </w:p>
    <w:p w14:paraId="05437410" w14:textId="65439FB6" w:rsidR="00F32294" w:rsidRDefault="00F32294">
      <w:pPr>
        <w:pStyle w:val="1"/>
        <w:ind w:left="907"/>
        <w:jc w:val="both"/>
        <w:rPr>
          <w:rFonts w:cs="Arial"/>
          <w:b/>
          <w:bCs/>
          <w:szCs w:val="22"/>
        </w:rPr>
      </w:pPr>
    </w:p>
    <w:p w14:paraId="2945A1A6" w14:textId="738F62A7" w:rsidR="00F32294" w:rsidRPr="00551E3B" w:rsidDel="00F32294" w:rsidRDefault="00F32294" w:rsidP="00551E3B">
      <w:pPr>
        <w:pStyle w:val="1"/>
        <w:ind w:left="907"/>
        <w:jc w:val="both"/>
        <w:rPr>
          <w:ins w:id="622" w:author="Author"/>
          <w:del w:id="623" w:author="Author"/>
          <w:rFonts w:cs="Arial"/>
          <w:b/>
          <w:bCs/>
          <w:szCs w:val="22"/>
        </w:rPr>
      </w:pPr>
    </w:p>
    <w:p w14:paraId="371C5592" w14:textId="77777777" w:rsidR="00A35D20" w:rsidRPr="0099632B" w:rsidRDefault="00A35D20" w:rsidP="00551E3B">
      <w:pPr>
        <w:pStyle w:val="1"/>
        <w:ind w:left="907"/>
        <w:jc w:val="both"/>
        <w:rPr>
          <w:ins w:id="624" w:author="Author"/>
          <w:rFonts w:cs="Arial"/>
          <w:szCs w:val="22"/>
        </w:rPr>
      </w:pPr>
    </w:p>
    <w:p w14:paraId="3E3E876A" w14:textId="77777777" w:rsidR="00B1080F" w:rsidRDefault="00B1080F" w:rsidP="00551E3B">
      <w:pPr>
        <w:pStyle w:val="ListParagraph"/>
        <w:ind w:left="907"/>
        <w:rPr>
          <w:ins w:id="625" w:author="Author"/>
          <w:rFonts w:cs="Arial"/>
          <w:szCs w:val="22"/>
        </w:rPr>
      </w:pPr>
    </w:p>
    <w:p w14:paraId="6E473EBB" w14:textId="74F37DBB" w:rsidR="00B1080F" w:rsidRDefault="00B1080F" w:rsidP="00950A04">
      <w:pPr>
        <w:pStyle w:val="1"/>
        <w:numPr>
          <w:ilvl w:val="0"/>
          <w:numId w:val="159"/>
        </w:numPr>
        <w:jc w:val="both"/>
        <w:rPr>
          <w:ins w:id="626" w:author="Author"/>
          <w:rFonts w:cs="Arial"/>
          <w:szCs w:val="22"/>
        </w:rPr>
      </w:pPr>
      <w:ins w:id="627" w:author="Author">
        <w:r>
          <w:rPr>
            <w:rFonts w:cs="Arial"/>
            <w:szCs w:val="22"/>
          </w:rPr>
          <w:t>The above steps are also taken for each other asset class including lines and cables at other voltage</w:t>
        </w:r>
      </w:ins>
      <w:ins w:id="628" w:author="Aristodemou, Alex - UK Legal" w:date="2023-03-29T14:09:00Z">
        <w:r w:rsidR="004D412F">
          <w:rPr>
            <w:rFonts w:cs="Arial"/>
            <w:szCs w:val="22"/>
          </w:rPr>
          <w:t>s.</w:t>
        </w:r>
      </w:ins>
      <w:ins w:id="629" w:author="Author">
        <w:r w:rsidR="00F32294">
          <w:rPr>
            <w:rFonts w:cs="Arial"/>
            <w:szCs w:val="22"/>
          </w:rPr>
          <w:t xml:space="preserve"> </w:t>
        </w:r>
      </w:ins>
    </w:p>
    <w:p w14:paraId="312A5BED" w14:textId="77777777" w:rsidR="00DA179C" w:rsidRDefault="00DA179C" w:rsidP="00BC55A0">
      <w:pPr>
        <w:pStyle w:val="ListParagraph"/>
        <w:ind w:left="907"/>
        <w:rPr>
          <w:ins w:id="630" w:author="Author"/>
          <w:rFonts w:cs="Arial"/>
          <w:szCs w:val="22"/>
        </w:rPr>
      </w:pPr>
    </w:p>
    <w:p w14:paraId="4DB512F0" w14:textId="2805FAAF" w:rsidR="00307FE7" w:rsidDel="000F0886" w:rsidRDefault="00DA179C" w:rsidP="00950A04">
      <w:pPr>
        <w:pStyle w:val="1"/>
        <w:numPr>
          <w:ilvl w:val="0"/>
          <w:numId w:val="159"/>
        </w:numPr>
        <w:jc w:val="both"/>
        <w:rPr>
          <w:ins w:id="631" w:author="Author"/>
          <w:del w:id="632" w:author="Author"/>
          <w:rFonts w:cs="Arial"/>
          <w:szCs w:val="22"/>
        </w:rPr>
      </w:pPr>
      <w:ins w:id="633" w:author="Author">
        <w:del w:id="634" w:author="Author">
          <w:r w:rsidDel="000F0886">
            <w:rPr>
              <w:rFonts w:cs="Arial"/>
              <w:szCs w:val="22"/>
            </w:rPr>
            <w:delText>For each asset class k, when this mod is first implemented</w:delText>
          </w:r>
          <w:r w:rsidR="00546A7F" w:rsidDel="000F0886">
            <w:rPr>
              <w:rFonts w:cs="Arial"/>
              <w:szCs w:val="22"/>
            </w:rPr>
            <w:delText>from the date of implementation of CMP315</w:delText>
          </w:r>
          <w:r w:rsidDel="000F0886">
            <w:rPr>
              <w:rFonts w:cs="Arial"/>
              <w:szCs w:val="22"/>
            </w:rPr>
            <w:delText>, 10 years</w:delText>
          </w:r>
          <w:r w:rsidR="005633F9" w:rsidDel="000F0886">
            <w:rPr>
              <w:rFonts w:cs="Arial"/>
              <w:szCs w:val="22"/>
            </w:rPr>
            <w:delText>’</w:delText>
          </w:r>
          <w:r w:rsidDel="000F0886">
            <w:rPr>
              <w:rFonts w:cs="Arial"/>
              <w:szCs w:val="22"/>
            </w:rPr>
            <w:delText xml:space="preserve"> worth of historic is to be used to perform the calculation in 14.15.64</w:delText>
          </w:r>
          <w:r w:rsidR="005633F9" w:rsidDel="000F0886">
            <w:rPr>
              <w:rFonts w:cs="Arial"/>
              <w:szCs w:val="22"/>
            </w:rPr>
            <w:delText xml:space="preserve">.  </w:delText>
          </w:r>
        </w:del>
      </w:ins>
    </w:p>
    <w:p w14:paraId="36A45C4D" w14:textId="086EE44B" w:rsidR="00307FE7" w:rsidDel="000F0886" w:rsidRDefault="00307FE7" w:rsidP="00BC55A0">
      <w:pPr>
        <w:pStyle w:val="ListParagraph"/>
        <w:ind w:left="907"/>
        <w:rPr>
          <w:ins w:id="635" w:author="Author"/>
          <w:del w:id="636" w:author="Author"/>
          <w:rFonts w:cs="Arial"/>
          <w:szCs w:val="22"/>
        </w:rPr>
      </w:pPr>
    </w:p>
    <w:p w14:paraId="1525FB5A" w14:textId="067FC8B1" w:rsidR="00DF1881" w:rsidDel="000F0886" w:rsidRDefault="005633F9" w:rsidP="00950A04">
      <w:pPr>
        <w:pStyle w:val="1"/>
        <w:numPr>
          <w:ilvl w:val="0"/>
          <w:numId w:val="159"/>
        </w:numPr>
        <w:jc w:val="both"/>
        <w:rPr>
          <w:ins w:id="637" w:author="Author"/>
          <w:del w:id="638" w:author="Author"/>
          <w:rFonts w:cs="Arial"/>
          <w:szCs w:val="22"/>
        </w:rPr>
      </w:pPr>
      <w:ins w:id="639" w:author="Author">
        <w:del w:id="640" w:author="Author">
          <w:r w:rsidDel="000F0886">
            <w:rPr>
              <w:rFonts w:cs="Arial"/>
              <w:szCs w:val="22"/>
            </w:rPr>
            <w:delText xml:space="preserve">In each subsequent year, one year’s worth of new relating to any new assets in class k, </w:delText>
          </w:r>
          <w:r w:rsidR="002467EC" w:rsidDel="000F0886">
            <w:rPr>
              <w:rFonts w:cs="Arial"/>
              <w:szCs w:val="22"/>
            </w:rPr>
            <w:delText xml:space="preserve">is used.  </w:delText>
          </w:r>
        </w:del>
      </w:ins>
    </w:p>
    <w:p w14:paraId="6D286C95" w14:textId="77777777" w:rsidR="00DF1881" w:rsidRDefault="00DF1881" w:rsidP="00572B24">
      <w:pPr>
        <w:pStyle w:val="ListParagraph"/>
        <w:ind w:left="907"/>
        <w:rPr>
          <w:ins w:id="641" w:author="Author"/>
          <w:rFonts w:cs="Arial"/>
          <w:szCs w:val="22"/>
        </w:rPr>
      </w:pPr>
    </w:p>
    <w:p w14:paraId="0A105F72" w14:textId="31DBF909" w:rsidR="00DA179C" w:rsidRPr="00A726AC" w:rsidRDefault="00AB32EA" w:rsidP="00B267C3">
      <w:pPr>
        <w:pStyle w:val="1"/>
        <w:numPr>
          <w:ilvl w:val="0"/>
          <w:numId w:val="159"/>
        </w:numPr>
        <w:jc w:val="both"/>
        <w:rPr>
          <w:ins w:id="642" w:author="Author"/>
          <w:rFonts w:cs="Arial"/>
        </w:rPr>
      </w:pPr>
      <w:bookmarkStart w:id="643" w:name="_Hlk129805616"/>
      <w:ins w:id="644" w:author="Author">
        <w:r w:rsidRPr="20E7E93E">
          <w:rPr>
            <w:rFonts w:cs="Arial"/>
          </w:rPr>
          <w:t xml:space="preserve">The new datum </w:t>
        </w:r>
        <w:proofErr w:type="spellStart"/>
        <w:r w:rsidR="0041540C" w:rsidRPr="20E7E93E">
          <w:rPr>
            <w:rFonts w:cs="Arial"/>
          </w:rPr>
          <w:t>inputECnew</w:t>
        </w:r>
        <w:r w:rsidR="0041540C" w:rsidRPr="20E7E93E">
          <w:rPr>
            <w:rFonts w:cs="Arial"/>
            <w:vertAlign w:val="subscript"/>
          </w:rPr>
          <w:t>k</w:t>
        </w:r>
        <w:proofErr w:type="spellEnd"/>
        <w:r w:rsidR="0041540C" w:rsidRPr="20E7E93E">
          <w:rPr>
            <w:rFonts w:cs="Arial"/>
          </w:rPr>
          <w:t xml:space="preserve"> </w:t>
        </w:r>
      </w:ins>
      <w:del w:id="645" w:author="Author">
        <w:r w:rsidRPr="20E7E93E" w:rsidDel="00AB32EA">
          <w:rPr>
            <w:rFonts w:cs="Arial"/>
          </w:rPr>
          <w:delText>ECnew</w:delText>
        </w:r>
      </w:del>
      <w:ins w:id="646" w:author="Author">
        <w:r w:rsidRPr="20E7E93E">
          <w:rPr>
            <w:rFonts w:cs="Arial"/>
            <w:vertAlign w:val="subscript"/>
          </w:rPr>
          <w:t>k</w:t>
        </w:r>
        <w:r w:rsidRPr="20E7E93E">
          <w:rPr>
            <w:rFonts w:cs="Arial"/>
          </w:rPr>
          <w:t xml:space="preserve"> for asset class k is </w:t>
        </w:r>
        <w:r w:rsidR="00FA6EAE" w:rsidRPr="20E7E93E">
          <w:rPr>
            <w:rFonts w:cs="Arial"/>
          </w:rPr>
          <w:t xml:space="preserve">given a weighting of 13%, and the last year’s datum </w:t>
        </w:r>
        <w:r w:rsidR="00591B37" w:rsidRPr="20E7E93E">
          <w:rPr>
            <w:rFonts w:cs="Arial"/>
          </w:rPr>
          <w:t>EC</w:t>
        </w:r>
      </w:ins>
      <w:del w:id="647" w:author="Author">
        <w:r w:rsidRPr="20E7E93E" w:rsidDel="00591B37">
          <w:rPr>
            <w:rFonts w:cs="Arial"/>
          </w:rPr>
          <w:delText>old</w:delText>
        </w:r>
      </w:del>
      <w:ins w:id="648" w:author="Author">
        <w:r w:rsidR="00F74B75" w:rsidRPr="20E7E93E">
          <w:rPr>
            <w:rFonts w:cs="Arial"/>
            <w:vertAlign w:val="subscript"/>
          </w:rPr>
          <w:t>y-1</w:t>
        </w:r>
        <w:r w:rsidR="00591B37" w:rsidRPr="20E7E93E">
          <w:rPr>
            <w:rFonts w:cs="Arial"/>
            <w:vertAlign w:val="subscript"/>
          </w:rPr>
          <w:t>k</w:t>
        </w:r>
        <w:r w:rsidR="00591B37" w:rsidRPr="20E7E93E">
          <w:rPr>
            <w:rFonts w:cs="Arial"/>
          </w:rPr>
          <w:t xml:space="preserve"> </w:t>
        </w:r>
        <w:r w:rsidR="00FA6EAE" w:rsidRPr="20E7E93E">
          <w:rPr>
            <w:rFonts w:cs="Arial"/>
          </w:rPr>
          <w:t xml:space="preserve">for that asset class has one year’s inflation applied and </w:t>
        </w:r>
        <w:r w:rsidR="00591B37" w:rsidRPr="20E7E93E">
          <w:rPr>
            <w:rFonts w:cs="Arial"/>
          </w:rPr>
          <w:t xml:space="preserve">is given a weighting of 87%. </w:t>
        </w:r>
      </w:ins>
      <w:del w:id="649" w:author="Author">
        <w:r w:rsidRPr="20E7E93E" w:rsidDel="00591B37">
          <w:rPr>
            <w:rFonts w:cs="Arial"/>
          </w:rPr>
          <w:delText xml:space="preserve"> </w:delText>
        </w:r>
      </w:del>
      <w:ins w:id="650" w:author="Author">
        <w:r w:rsidR="00307FE7" w:rsidRPr="20E7E93E">
          <w:rPr>
            <w:rFonts w:cs="Arial"/>
          </w:rPr>
          <w:t xml:space="preserve">This gives the </w:t>
        </w:r>
        <w:r w:rsidR="0041540C" w:rsidRPr="20E7E93E">
          <w:rPr>
            <w:rFonts w:cs="Arial"/>
          </w:rPr>
          <w:t xml:space="preserve">actual </w:t>
        </w:r>
        <w:r w:rsidR="00307FE7" w:rsidRPr="20E7E93E">
          <w:rPr>
            <w:rFonts w:cs="Arial"/>
          </w:rPr>
          <w:t xml:space="preserve">EC for </w:t>
        </w:r>
        <w:r w:rsidR="005E4CD6" w:rsidRPr="20E7E93E">
          <w:rPr>
            <w:rFonts w:cs="Arial"/>
          </w:rPr>
          <w:t xml:space="preserve">year y for </w:t>
        </w:r>
        <w:r w:rsidR="00307FE7" w:rsidRPr="20E7E93E">
          <w:rPr>
            <w:rFonts w:cs="Arial"/>
          </w:rPr>
          <w:t xml:space="preserve">asset class k, </w:t>
        </w:r>
        <w:proofErr w:type="gramStart"/>
        <w:r w:rsidR="00307FE7" w:rsidRPr="20E7E93E">
          <w:rPr>
            <w:rFonts w:cs="Arial"/>
          </w:rPr>
          <w:t>thus :</w:t>
        </w:r>
        <w:proofErr w:type="gramEnd"/>
        <w:r w:rsidR="00307FE7" w:rsidRPr="20E7E93E">
          <w:rPr>
            <w:rFonts w:cs="Arial"/>
          </w:rPr>
          <w:t xml:space="preserve"> </w:t>
        </w:r>
        <w:r w:rsidR="005351E3" w:rsidRPr="20E7E93E">
          <w:rPr>
            <w:rFonts w:cs="Arial"/>
          </w:rPr>
          <w:t>pre-</w:t>
        </w:r>
        <w:proofErr w:type="spellStart"/>
        <w:r w:rsidR="005351E3" w:rsidRPr="20E7E93E">
          <w:rPr>
            <w:rFonts w:cs="Arial"/>
          </w:rPr>
          <w:t>annualised</w:t>
        </w:r>
        <w:r w:rsidR="005E4CD6" w:rsidRPr="20E7E93E">
          <w:rPr>
            <w:rFonts w:cs="Arial"/>
          </w:rPr>
          <w:t>EC</w:t>
        </w:r>
        <w:r w:rsidR="005E4CD6" w:rsidRPr="20E7E93E">
          <w:rPr>
            <w:rFonts w:cs="Arial"/>
            <w:vertAlign w:val="subscript"/>
          </w:rPr>
          <w:t>yk</w:t>
        </w:r>
        <w:proofErr w:type="spellEnd"/>
        <w:r w:rsidR="00307FE7" w:rsidRPr="20E7E93E">
          <w:rPr>
            <w:rFonts w:cs="Arial"/>
          </w:rPr>
          <w:t xml:space="preserve">   = </w:t>
        </w:r>
        <w:proofErr w:type="spellStart"/>
        <w:r w:rsidR="005E4CD6" w:rsidRPr="20E7E93E">
          <w:rPr>
            <w:rFonts w:cs="Arial"/>
          </w:rPr>
          <w:t>ECnew</w:t>
        </w:r>
        <w:r w:rsidR="005E4CD6" w:rsidRPr="20E7E93E">
          <w:rPr>
            <w:rFonts w:cs="Arial"/>
            <w:vertAlign w:val="subscript"/>
          </w:rPr>
          <w:t>k</w:t>
        </w:r>
        <w:proofErr w:type="spellEnd"/>
        <w:r w:rsidR="00307FE7" w:rsidRPr="20E7E93E">
          <w:rPr>
            <w:rFonts w:cs="Arial"/>
          </w:rPr>
          <w:t xml:space="preserve"> *0.13 +</w:t>
        </w:r>
        <w:r w:rsidR="005E4CD6" w:rsidRPr="20E7E93E">
          <w:rPr>
            <w:rFonts w:cs="Arial"/>
          </w:rPr>
          <w:t xml:space="preserve"> EC</w:t>
        </w:r>
        <w:r w:rsidR="00C16572" w:rsidRPr="20E7E93E">
          <w:rPr>
            <w:rFonts w:cs="Arial"/>
            <w:vertAlign w:val="subscript"/>
          </w:rPr>
          <w:t>y-1</w:t>
        </w:r>
        <w:r w:rsidR="00307FE7" w:rsidRPr="20E7E93E">
          <w:rPr>
            <w:rFonts w:cs="Arial"/>
          </w:rPr>
          <w:t xml:space="preserve">  * </w:t>
        </w:r>
        <w:r w:rsidR="00A6223F" w:rsidRPr="20E7E93E">
          <w:rPr>
            <w:rFonts w:cs="Arial"/>
          </w:rPr>
          <w:t>inflation</w:t>
        </w:r>
        <w:r w:rsidR="00307FE7" w:rsidRPr="20E7E93E">
          <w:rPr>
            <w:rFonts w:cs="Arial"/>
          </w:rPr>
          <w:t xml:space="preserve"> * 0.87</w:t>
        </w:r>
        <w:r w:rsidR="00172B11" w:rsidRPr="20E7E93E">
          <w:rPr>
            <w:rFonts w:cs="Arial"/>
          </w:rPr>
          <w:t>.</w:t>
        </w:r>
      </w:ins>
      <w:del w:id="651" w:author="Author">
        <w:r w:rsidRPr="20E7E93E" w:rsidDel="00172B11">
          <w:rPr>
            <w:rFonts w:cs="Arial"/>
          </w:rPr>
          <w:delText xml:space="preserve"> </w:delText>
        </w:r>
      </w:del>
      <w:ins w:id="652" w:author="Author">
        <w:r w:rsidR="00172B11" w:rsidRPr="20E7E93E">
          <w:rPr>
            <w:rFonts w:cs="Arial"/>
          </w:rPr>
          <w:t xml:space="preserve"> The inflation used is </w:t>
        </w:r>
        <w:r w:rsidR="00172B11" w:rsidRPr="20E7E93E">
          <w:rPr>
            <w:rFonts w:cs="Arial"/>
            <w:b/>
            <w:bCs/>
          </w:rPr>
          <w:t>TOPI</w:t>
        </w:r>
        <w:r w:rsidR="00172B11" w:rsidRPr="20E7E93E">
          <w:rPr>
            <w:rFonts w:cs="Arial"/>
          </w:rPr>
          <w:t xml:space="preserve">, (May–October average increase, as defined in the </w:t>
        </w:r>
      </w:ins>
      <w:ins w:id="653" w:author="Mott(ESO), Paul" w:date="2023-04-18T19:56:00Z">
        <w:r w:rsidR="003556D5" w:rsidRPr="20E7E93E">
          <w:rPr>
            <w:rFonts w:cs="Arial"/>
            <w:b/>
            <w:bCs/>
          </w:rPr>
          <w:t>Onshore Transmission</w:t>
        </w:r>
        <w:r w:rsidR="003556D5" w:rsidRPr="20E7E93E">
          <w:rPr>
            <w:rFonts w:cs="Arial"/>
          </w:rPr>
          <w:t xml:space="preserve"> </w:t>
        </w:r>
        <w:r w:rsidR="003556D5" w:rsidRPr="20E7E93E">
          <w:rPr>
            <w:b/>
            <w:bCs/>
          </w:rPr>
          <w:t>Licen</w:t>
        </w:r>
      </w:ins>
      <w:ins w:id="654" w:author="Aristodemou, Alex - UK Legal" w:date="2023-04-21T07:48:00Z">
        <w:r w:rsidR="57045E4E" w:rsidRPr="20E7E93E">
          <w:rPr>
            <w:b/>
            <w:bCs/>
          </w:rPr>
          <w:t>s</w:t>
        </w:r>
      </w:ins>
      <w:ins w:id="655" w:author="Mott(ESO), Paul" w:date="2023-04-18T19:56:00Z">
        <w:del w:id="656" w:author="Aristodemou, Alex - UK Legal" w:date="2023-04-21T07:48:00Z">
          <w:r w:rsidRPr="20E7E93E" w:rsidDel="003556D5">
            <w:rPr>
              <w:b/>
              <w:bCs/>
            </w:rPr>
            <w:delText>c</w:delText>
          </w:r>
        </w:del>
        <w:r w:rsidR="003556D5" w:rsidRPr="20E7E93E">
          <w:rPr>
            <w:b/>
            <w:bCs/>
          </w:rPr>
          <w:t>ees’</w:t>
        </w:r>
      </w:ins>
      <w:ins w:id="657" w:author="Mott(ESO), Paul" w:date="2023-03-14T23:59:00Z">
        <w:r w:rsidR="00F03216" w:rsidRPr="20E7E93E">
          <w:rPr>
            <w:rFonts w:cs="Arial"/>
          </w:rPr>
          <w:t xml:space="preserve"> </w:t>
        </w:r>
      </w:ins>
      <w:ins w:id="658" w:author="Author">
        <w:r w:rsidR="00172B11" w:rsidRPr="20E7E93E">
          <w:rPr>
            <w:rFonts w:cs="Arial"/>
            <w:b/>
            <w:bCs/>
          </w:rPr>
          <w:t>Transmission Licence</w:t>
        </w:r>
        <w:r w:rsidR="005B1A17" w:rsidRPr="20E7E93E">
          <w:rPr>
            <w:rFonts w:cs="Arial"/>
            <w:b/>
            <w:bCs/>
          </w:rPr>
          <w:t>s</w:t>
        </w:r>
        <w:r w:rsidR="00172B11" w:rsidRPr="20E7E93E">
          <w:rPr>
            <w:rFonts w:cs="Arial"/>
          </w:rPr>
          <w:t>)</w:t>
        </w:r>
        <w:bookmarkEnd w:id="643"/>
      </w:ins>
    </w:p>
    <w:p w14:paraId="51F9E701" w14:textId="7E97E85E" w:rsidR="00B21218" w:rsidRDefault="00B21218" w:rsidP="00E3496B">
      <w:pPr>
        <w:pStyle w:val="1"/>
        <w:ind w:left="907"/>
        <w:jc w:val="both"/>
        <w:rPr>
          <w:ins w:id="659" w:author="Author"/>
          <w:rFonts w:cs="Arial"/>
          <w:szCs w:val="22"/>
        </w:rPr>
      </w:pPr>
    </w:p>
    <w:p w14:paraId="0A1E5250" w14:textId="2641F9AF" w:rsidR="00B21218" w:rsidDel="00281EF0" w:rsidRDefault="00B21218" w:rsidP="00E3496B">
      <w:pPr>
        <w:pStyle w:val="1"/>
        <w:ind w:left="907"/>
        <w:jc w:val="both"/>
        <w:rPr>
          <w:ins w:id="660" w:author="Author"/>
          <w:del w:id="661" w:author="Author"/>
          <w:rFonts w:cs="Arial"/>
          <w:szCs w:val="22"/>
        </w:rPr>
      </w:pPr>
    </w:p>
    <w:p w14:paraId="13D6ACD3" w14:textId="77777777" w:rsidR="00B21218" w:rsidRDefault="00B21218" w:rsidP="00E3496B">
      <w:pPr>
        <w:pStyle w:val="1"/>
        <w:ind w:left="907"/>
        <w:jc w:val="both"/>
        <w:rPr>
          <w:ins w:id="662" w:author="Author"/>
          <w:rFonts w:cs="Arial"/>
          <w:szCs w:val="22"/>
        </w:rPr>
      </w:pPr>
    </w:p>
    <w:p w14:paraId="42566647" w14:textId="77777777" w:rsidR="008939BE" w:rsidRDefault="008939BE" w:rsidP="00E3496B">
      <w:pPr>
        <w:pStyle w:val="ListParagraph"/>
        <w:ind w:left="907"/>
        <w:rPr>
          <w:ins w:id="663" w:author="Author"/>
          <w:rFonts w:cs="Arial"/>
          <w:szCs w:val="22"/>
        </w:rPr>
      </w:pPr>
    </w:p>
    <w:p w14:paraId="49D14571" w14:textId="0B0D759C" w:rsidR="00CA6D21" w:rsidRPr="007863A7" w:rsidRDefault="006661FE" w:rsidP="00E3496B">
      <w:pPr>
        <w:pStyle w:val="1"/>
        <w:ind w:left="907"/>
        <w:jc w:val="both"/>
        <w:rPr>
          <w:rFonts w:cs="Arial"/>
          <w:szCs w:val="22"/>
        </w:rPr>
      </w:pPr>
      <w:del w:id="664" w:author="Author">
        <w:r w:rsidDel="008939BE">
          <w:rPr>
            <w:rFonts w:cs="Arial"/>
            <w:szCs w:val="22"/>
          </w:rPr>
          <w:delText xml:space="preserve"> </w:delText>
        </w:r>
        <w:r w:rsidRPr="007863A7" w:rsidDel="008939BE">
          <w:rPr>
            <w:rFonts w:cs="Arial"/>
            <w:szCs w:val="22"/>
          </w:rPr>
          <w:delText>expansion constant</w:delText>
        </w:r>
      </w:del>
      <w:ins w:id="665" w:author="Author">
        <w:del w:id="666" w:author="Author">
          <w:r w:rsidR="000078A3" w:rsidDel="008939BE">
            <w:rPr>
              <w:rFonts w:cs="Arial"/>
              <w:szCs w:val="22"/>
            </w:rPr>
            <w:delText xml:space="preserve"> </w:delText>
          </w:r>
          <w:r w:rsidR="000078A3" w:rsidDel="0055325C">
            <w:rPr>
              <w:rFonts w:cs="Arial"/>
              <w:szCs w:val="22"/>
            </w:rPr>
            <w:delText xml:space="preserve">is calculated by </w:delText>
          </w:r>
          <w:r w:rsidR="008939BE" w:rsidDel="0055325C">
            <w:rPr>
              <w:rFonts w:cs="Arial"/>
              <w:szCs w:val="22"/>
            </w:rPr>
            <w:delText>dividing for each new circuit,</w:delText>
          </w:r>
        </w:del>
        <w:r w:rsidR="008939BE">
          <w:rPr>
            <w:rFonts w:cs="Arial"/>
            <w:szCs w:val="22"/>
          </w:rPr>
          <w:t xml:space="preserve"> </w:t>
        </w:r>
      </w:ins>
      <w:del w:id="667" w:author="Author">
        <w:r w:rsidRPr="007863A7" w:rsidDel="00603190">
          <w:rPr>
            <w:rFonts w:cs="Arial"/>
            <w:szCs w:val="22"/>
          </w:rPr>
          <w:delText xml:space="preserve">.  A range of overhead line types is used and the types are weighted by recent usage on the transmission system. </w:delText>
        </w:r>
        <w:r w:rsidRPr="007863A7" w:rsidDel="00662910">
          <w:rPr>
            <w:rFonts w:cs="Arial"/>
            <w:szCs w:val="22"/>
          </w:rPr>
          <w:delText>This is a simplified calculation for 400kV OHL using example data:</w:delText>
        </w:r>
      </w:del>
    </w:p>
    <w:p w14:paraId="6092E899" w14:textId="77777777" w:rsidR="006661FE" w:rsidRPr="0099632B" w:rsidRDefault="006661FE" w:rsidP="00E3496B">
      <w:pPr>
        <w:pStyle w:val="1"/>
        <w:ind w:left="907"/>
        <w:jc w:val="both"/>
        <w:rPr>
          <w:rFonts w:cs="Arial"/>
          <w:szCs w:val="22"/>
        </w:rPr>
      </w:pPr>
    </w:p>
    <w:p w14:paraId="274BD8E2" w14:textId="77777777" w:rsidR="006661FE" w:rsidRDefault="006661FE" w:rsidP="008525B4">
      <w:pPr>
        <w:ind w:left="907"/>
        <w:jc w:val="center"/>
        <w:rPr>
          <w:rFonts w:ascii="Arial" w:hAnsi="Arial" w:cs="Arial"/>
          <w:sz w:val="22"/>
          <w:szCs w:val="22"/>
        </w:rPr>
      </w:pPr>
    </w:p>
    <w:p w14:paraId="4102996B" w14:textId="77777777" w:rsidR="00635EC0" w:rsidRPr="0099632B" w:rsidRDefault="00635EC0" w:rsidP="008525B4">
      <w:pPr>
        <w:ind w:left="907"/>
        <w:jc w:val="center"/>
        <w:rPr>
          <w:rFonts w:ascii="Arial" w:hAnsi="Arial" w:cs="Arial"/>
          <w:sz w:val="22"/>
          <w:szCs w:val="22"/>
        </w:rPr>
      </w:pPr>
    </w:p>
    <w:p w14:paraId="23CC1A5D" w14:textId="47F18FB1" w:rsidR="006661FE" w:rsidRPr="0099632B" w:rsidDel="00A35D20" w:rsidRDefault="006661FE" w:rsidP="00B267C3">
      <w:pPr>
        <w:pStyle w:val="1"/>
        <w:numPr>
          <w:ilvl w:val="0"/>
          <w:numId w:val="159"/>
        </w:numPr>
        <w:jc w:val="both"/>
        <w:rPr>
          <w:del w:id="668" w:author="Author"/>
          <w:rFonts w:cs="Arial"/>
          <w:szCs w:val="22"/>
        </w:rPr>
      </w:pPr>
      <w:del w:id="669" w:author="Author">
        <w:r w:rsidRPr="0099632B" w:rsidDel="00A35D20">
          <w:rPr>
            <w:rFonts w:cs="Arial"/>
            <w:szCs w:val="22"/>
          </w:rPr>
          <w:delText xml:space="preserve">The Weighted Average Cost of Capital (WACC) and asset life are established at the start of a price control and remain constant throughout a price control period. The WACC used in the calculation of the annuity factor is </w:delText>
        </w:r>
        <w:r w:rsidR="00C41DDA" w:rsidDel="00A35D20">
          <w:rPr>
            <w:rFonts w:cs="Arial"/>
            <w:szCs w:val="22"/>
          </w:rPr>
          <w:delText>NGET’s</w:delText>
        </w:r>
        <w:r w:rsidRPr="0099632B" w:rsidDel="00A35D20">
          <w:rPr>
            <w:rFonts w:cs="Arial"/>
            <w:szCs w:val="22"/>
          </w:rPr>
          <w:delTex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w:delText>
        </w:r>
      </w:del>
      <w:ins w:id="670" w:author="Author">
        <w:del w:id="671" w:author="Author">
          <w:r w:rsidR="00FF0BC4" w:rsidDel="00A35D20">
            <w:rPr>
              <w:rFonts w:cs="Arial"/>
              <w:szCs w:val="22"/>
            </w:rPr>
            <w:delText>as declared by the Transmission Owner for each</w:delText>
          </w:r>
          <w:r w:rsidR="00754B89" w:rsidDel="00A35D20">
            <w:rPr>
              <w:rFonts w:cs="Arial"/>
              <w:szCs w:val="22"/>
            </w:rPr>
            <w:delText xml:space="preserve"> </w:delText>
          </w:r>
          <w:r w:rsidR="00635EC0" w:rsidDel="00A35D20">
            <w:rPr>
              <w:rFonts w:cs="Arial"/>
              <w:szCs w:val="22"/>
            </w:rPr>
            <w:delText>new asset in that class</w:delText>
          </w:r>
        </w:del>
      </w:ins>
      <w:del w:id="672" w:author="Author">
        <w:r w:rsidRPr="0099632B" w:rsidDel="00A35D20">
          <w:rPr>
            <w:rFonts w:cs="Arial"/>
            <w:szCs w:val="22"/>
          </w:rPr>
          <w:delText>.  These assumptions</w:delText>
        </w:r>
        <w:r w:rsidR="004B41F0" w:rsidRPr="00163428" w:rsidDel="00A35D20">
          <w:rPr>
            <w:rFonts w:ascii="Arial" w:hAnsi="Arial" w:cs="Arial"/>
            <w:color w:val="000000" w:themeColor="text1"/>
          </w:rPr>
          <w:delText>, applied in accordance with 14.15.64,</w:delText>
        </w:r>
        <w:r w:rsidRPr="00163428" w:rsidDel="00A35D20">
          <w:rPr>
            <w:rFonts w:cs="Arial"/>
            <w:color w:val="000000" w:themeColor="text1"/>
            <w:szCs w:val="22"/>
          </w:rPr>
          <w:delText xml:space="preserve"> </w:delText>
        </w:r>
        <w:r w:rsidRPr="0099632B" w:rsidDel="00A35D20">
          <w:rPr>
            <w:rFonts w:cs="Arial"/>
            <w:szCs w:val="22"/>
          </w:rPr>
          <w:delText>provide a current annuity factor</w:delText>
        </w:r>
        <w:r w:rsidR="0013729E" w:rsidRPr="0013729E" w:rsidDel="00A35D20">
          <w:rPr>
            <w:rFonts w:ascii="Arial" w:hAnsi="Arial" w:cs="Arial"/>
            <w:color w:val="000000" w:themeColor="text1"/>
            <w:szCs w:val="22"/>
          </w:rPr>
          <w:delText xml:space="preserve">, </w:delText>
        </w:r>
        <w:r w:rsidR="0013729E" w:rsidRPr="0013729E" w:rsidDel="00A35D20">
          <w:rPr>
            <w:rFonts w:ascii="Arial" w:hAnsi="Arial" w:cs="Arial"/>
            <w:color w:val="000000" w:themeColor="text1"/>
          </w:rPr>
          <w:delText xml:space="preserve">as set out in </w:delText>
        </w:r>
        <w:r w:rsidR="0013729E" w:rsidRPr="0013729E" w:rsidDel="00A35D20">
          <w:rPr>
            <w:rFonts w:ascii="Arial" w:hAnsi="Arial" w:cs="Arial"/>
            <w:b/>
            <w:color w:val="000000" w:themeColor="text1"/>
          </w:rPr>
          <w:delText xml:space="preserve">The Company's Statement of Use of System Charges </w:delText>
        </w:r>
        <w:r w:rsidR="0013729E" w:rsidRPr="0013729E" w:rsidDel="00A35D20">
          <w:rPr>
            <w:rFonts w:ascii="Arial" w:hAnsi="Arial" w:cs="Arial"/>
            <w:color w:val="000000" w:themeColor="text1"/>
          </w:rPr>
          <w:delText xml:space="preserve">which is available from the </w:delText>
        </w:r>
        <w:r w:rsidR="0013729E" w:rsidRPr="0013729E" w:rsidDel="00A35D20">
          <w:rPr>
            <w:rFonts w:ascii="Arial" w:hAnsi="Arial" w:cs="Arial"/>
            <w:b/>
            <w:color w:val="000000" w:themeColor="text1"/>
          </w:rPr>
          <w:delText>Charging website</w:delText>
        </w:r>
        <w:r w:rsidRPr="00E616B3" w:rsidDel="00A35D20">
          <w:rPr>
            <w:rFonts w:cs="Arial"/>
            <w:szCs w:val="22"/>
          </w:rPr>
          <w:delText>.</w:delText>
        </w:r>
        <w:r w:rsidRPr="0099632B" w:rsidDel="00A35D20">
          <w:rPr>
            <w:rFonts w:cs="Arial"/>
            <w:szCs w:val="22"/>
          </w:rPr>
          <w:delText xml:space="preserve"> </w:delText>
        </w:r>
      </w:del>
    </w:p>
    <w:p w14:paraId="681C2777" w14:textId="19224475" w:rsidR="006661FE" w:rsidRPr="0099632B" w:rsidDel="00A35D20" w:rsidRDefault="006661FE" w:rsidP="008525B4">
      <w:pPr>
        <w:pStyle w:val="1"/>
        <w:ind w:left="907"/>
        <w:jc w:val="both"/>
        <w:rPr>
          <w:del w:id="673" w:author="Author"/>
          <w:rFonts w:cs="Arial"/>
          <w:szCs w:val="22"/>
        </w:rPr>
      </w:pPr>
    </w:p>
    <w:p w14:paraId="1B22FD97" w14:textId="5CFB4303" w:rsidR="006661FE" w:rsidRPr="0099632B" w:rsidDel="00FD2341" w:rsidRDefault="006661FE" w:rsidP="00B267C3">
      <w:pPr>
        <w:pStyle w:val="1"/>
        <w:numPr>
          <w:ilvl w:val="0"/>
          <w:numId w:val="159"/>
        </w:numPr>
        <w:jc w:val="both"/>
        <w:rPr>
          <w:del w:id="674" w:author="Author"/>
          <w:rFonts w:cs="Arial"/>
          <w:szCs w:val="22"/>
        </w:rPr>
      </w:pPr>
      <w:del w:id="675" w:author="Author">
        <w:r w:rsidRPr="00FD2341" w:rsidDel="003A4065">
          <w:rPr>
            <w:rFonts w:cs="Arial"/>
            <w:szCs w:val="22"/>
          </w:rPr>
          <w:delText>The final step in calculating the expansion constant is to add a share of the annual transmission overheads (maintenance, rates etc). This is don</w:delText>
        </w:r>
        <w:r w:rsidRPr="00DF1881" w:rsidDel="003A4065">
          <w:rPr>
            <w:rFonts w:cs="Arial"/>
            <w:szCs w:val="22"/>
          </w:rPr>
          <w:delText xml:space="preserve">e by multiplying the </w:delText>
        </w:r>
      </w:del>
      <w:ins w:id="676" w:author="Author">
        <w:del w:id="677" w:author="Author">
          <w:r w:rsidR="0037153E" w:rsidRPr="00FD2341" w:rsidDel="003A4065">
            <w:rPr>
              <w:rFonts w:ascii="Arial" w:hAnsi="Arial" w:cs="Arial"/>
              <w:szCs w:val="22"/>
            </w:rPr>
            <w:delText xml:space="preserve">the </w:delText>
          </w:r>
          <w:r w:rsidR="0037153E" w:rsidRPr="00FD2341" w:rsidDel="003A4065">
            <w:rPr>
              <w:rFonts w:cs="Arial"/>
              <w:szCs w:val="22"/>
            </w:rPr>
            <w:delText>pre-overhead factor value, POEC</w:delText>
          </w:r>
          <w:r w:rsidR="0037153E" w:rsidRPr="00FD2341" w:rsidDel="003A4065">
            <w:rPr>
              <w:rFonts w:cs="Arial"/>
              <w:szCs w:val="22"/>
              <w:vertAlign w:val="subscript"/>
            </w:rPr>
            <w:delText>yk</w:delText>
          </w:r>
          <w:r w:rsidR="0037153E" w:rsidRPr="00FD2341" w:rsidDel="003A4065">
            <w:rPr>
              <w:rFonts w:cs="Arial"/>
              <w:szCs w:val="22"/>
            </w:rPr>
            <w:delText xml:space="preserve"> </w:delText>
          </w:r>
        </w:del>
      </w:ins>
      <w:del w:id="678" w:author="Author">
        <w:r w:rsidRPr="00FD2341" w:rsidDel="0037153E">
          <w:rPr>
            <w:rFonts w:cs="Arial"/>
            <w:szCs w:val="22"/>
          </w:rPr>
          <w:delText>average weighted cost (J)</w:delText>
        </w:r>
        <w:r w:rsidRPr="00FD2341" w:rsidDel="0055325C">
          <w:rPr>
            <w:rFonts w:cs="Arial"/>
            <w:szCs w:val="22"/>
          </w:rPr>
          <w:delText xml:space="preserve"> by an ‘overhead factor’</w:delText>
        </w:r>
      </w:del>
      <w:r w:rsidRPr="00FD2341">
        <w:rPr>
          <w:rFonts w:cs="Arial"/>
          <w:szCs w:val="22"/>
        </w:rPr>
        <w:t xml:space="preserve">. </w:t>
      </w:r>
      <w:del w:id="679" w:author="Author">
        <w:r w:rsidRPr="0099632B" w:rsidDel="00FD2341">
          <w:rPr>
            <w:rFonts w:cs="Arial"/>
            <w:szCs w:val="22"/>
          </w:rPr>
          <w:delText>The ‘overhead factor’ represents the total business overhead in any year divided by the total Gross Asset Value (GAV) of the transmission system. This is recalculated at the start of each price control period. The</w:delText>
        </w:r>
        <w:r w:rsidR="00D741CF" w:rsidDel="00FD2341">
          <w:rPr>
            <w:rFonts w:cs="Arial"/>
            <w:szCs w:val="22"/>
          </w:rPr>
          <w:delText xml:space="preserve"> </w:delText>
        </w:r>
        <w:r w:rsidR="00D741CF" w:rsidRPr="00D741CF" w:rsidDel="00FD2341">
          <w:rPr>
            <w:rFonts w:ascii="Arial" w:hAnsi="Arial" w:cs="Arial"/>
            <w:color w:val="000000" w:themeColor="text1"/>
          </w:rPr>
          <w:delText>currently applicable</w:delText>
        </w:r>
        <w:r w:rsidRPr="00D741CF" w:rsidDel="00FD2341">
          <w:rPr>
            <w:rFonts w:cs="Arial"/>
            <w:color w:val="000000" w:themeColor="text1"/>
            <w:szCs w:val="22"/>
          </w:rPr>
          <w:delText xml:space="preserve"> </w:delText>
        </w:r>
        <w:r w:rsidRPr="0099632B" w:rsidDel="00FD2341">
          <w:rPr>
            <w:rFonts w:cs="Arial"/>
            <w:szCs w:val="22"/>
          </w:rPr>
          <w:delText>overhead factor used in the calculation of the</w:delText>
        </w:r>
        <w:r w:rsidR="009F4BA9" w:rsidDel="00FD2341">
          <w:rPr>
            <w:rFonts w:cs="Arial"/>
            <w:szCs w:val="22"/>
          </w:rPr>
          <w:delText xml:space="preserve"> current</w:delText>
        </w:r>
        <w:r w:rsidRPr="0099632B" w:rsidDel="00FD2341">
          <w:rPr>
            <w:rFonts w:cs="Arial"/>
            <w:szCs w:val="22"/>
          </w:rPr>
          <w:delText xml:space="preserve"> expansion constant </w:delText>
        </w:r>
        <w:r w:rsidR="00E324BF" w:rsidRPr="00E324BF" w:rsidDel="00FD2341">
          <w:rPr>
            <w:rFonts w:ascii="Arial" w:hAnsi="Arial" w:cs="Arial"/>
            <w:color w:val="000000" w:themeColor="text1"/>
          </w:rPr>
          <w:delText xml:space="preserve">is, calculated as above, and detailed in The Company's </w:delText>
        </w:r>
        <w:r w:rsidR="00E324BF" w:rsidRPr="004615D3" w:rsidDel="00FD2341">
          <w:rPr>
            <w:rFonts w:ascii="Arial" w:hAnsi="Arial" w:cs="Arial"/>
            <w:b/>
            <w:color w:val="000000" w:themeColor="text1"/>
          </w:rPr>
          <w:delText>Statement of Use of System Charges</w:delText>
        </w:r>
        <w:r w:rsidR="00E324BF" w:rsidRPr="00E324BF" w:rsidDel="00FD2341">
          <w:rPr>
            <w:rFonts w:ascii="Arial" w:hAnsi="Arial" w:cs="Arial"/>
            <w:color w:val="000000" w:themeColor="text1"/>
          </w:rPr>
          <w:delText xml:space="preserve"> which is available from the </w:delText>
        </w:r>
        <w:r w:rsidR="00E324BF" w:rsidRPr="004615D3" w:rsidDel="00FD2341">
          <w:rPr>
            <w:rFonts w:ascii="Arial" w:hAnsi="Arial" w:cs="Arial"/>
            <w:b/>
            <w:color w:val="000000" w:themeColor="text1"/>
          </w:rPr>
          <w:delText>Charging website</w:delText>
        </w:r>
        <w:r w:rsidRPr="00E616B3" w:rsidDel="00FD2341">
          <w:rPr>
            <w:rFonts w:cs="Arial"/>
            <w:szCs w:val="22"/>
          </w:rPr>
          <w:delText>.</w:delText>
        </w:r>
        <w:r w:rsidRPr="0099632B" w:rsidDel="00FD2341">
          <w:rPr>
            <w:rFonts w:cs="Arial"/>
            <w:szCs w:val="22"/>
          </w:rPr>
          <w:delText xml:space="preserve"> The overhead and annuitised costs are then added to give the expansion constant. </w:delText>
        </w:r>
      </w:del>
    </w:p>
    <w:p w14:paraId="286738EA" w14:textId="77777777" w:rsidR="006661FE" w:rsidRPr="00FD2341" w:rsidRDefault="006661FE" w:rsidP="00281EF0">
      <w:pPr>
        <w:pStyle w:val="1"/>
        <w:ind w:left="907"/>
        <w:jc w:val="both"/>
        <w:rPr>
          <w:rFonts w:cs="Arial"/>
          <w:szCs w:val="22"/>
        </w:rPr>
      </w:pPr>
    </w:p>
    <w:p w14:paraId="2C566792" w14:textId="77777777" w:rsidR="006661FE" w:rsidRPr="0099632B" w:rsidRDefault="006661FE" w:rsidP="00281EF0">
      <w:pPr>
        <w:ind w:left="907"/>
        <w:rPr>
          <w:rFonts w:ascii="Arial" w:hAnsi="Arial" w:cs="Arial"/>
          <w:sz w:val="22"/>
          <w:szCs w:val="22"/>
        </w:rPr>
      </w:pPr>
    </w:p>
    <w:p w14:paraId="596979FD" w14:textId="50EB6B05" w:rsidR="003A3938" w:rsidRDefault="006661FE" w:rsidP="00B267C3">
      <w:pPr>
        <w:pStyle w:val="1"/>
        <w:numPr>
          <w:ilvl w:val="0"/>
          <w:numId w:val="159"/>
        </w:numPr>
        <w:jc w:val="both"/>
        <w:rPr>
          <w:ins w:id="680" w:author="Author"/>
          <w:rFonts w:cs="Arial"/>
          <w:szCs w:val="22"/>
        </w:rPr>
      </w:pPr>
      <w:r w:rsidRPr="0099632B">
        <w:rPr>
          <w:rFonts w:cs="Arial"/>
          <w:szCs w:val="22"/>
        </w:rPr>
        <w:t>This process is carried out for each voltage</w:t>
      </w:r>
      <w:r>
        <w:rPr>
          <w:rFonts w:cs="Arial"/>
          <w:szCs w:val="22"/>
        </w:rPr>
        <w:t xml:space="preserve"> </w:t>
      </w:r>
      <w:ins w:id="681" w:author="Author">
        <w:r w:rsidR="009E0924">
          <w:rPr>
            <w:rFonts w:cs="Arial"/>
            <w:szCs w:val="22"/>
          </w:rPr>
          <w:t xml:space="preserve">asset class </w:t>
        </w:r>
      </w:ins>
      <w:r>
        <w:rPr>
          <w:rFonts w:cs="Arial"/>
          <w:szCs w:val="22"/>
        </w:rPr>
        <w:t>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del w:id="682" w:author="Author">
        <w:r w:rsidRPr="0099632B" w:rsidDel="00281EF0">
          <w:rPr>
            <w:rFonts w:cs="Arial"/>
            <w:szCs w:val="22"/>
          </w:rPr>
          <w:delText xml:space="preserve">, and normalised against the 400KV overhead line cost (the expansion constant) the resulting ratios provide the basis of the </w:delText>
        </w:r>
        <w:r w:rsidDel="00281EF0">
          <w:rPr>
            <w:rFonts w:cs="Arial"/>
            <w:szCs w:val="22"/>
          </w:rPr>
          <w:delText xml:space="preserve">onshore </w:delText>
        </w:r>
        <w:r w:rsidRPr="0099632B" w:rsidDel="00281EF0">
          <w:rPr>
            <w:rFonts w:cs="Arial"/>
            <w:szCs w:val="22"/>
          </w:rPr>
          <w:delText>expansion factors.</w:delText>
        </w:r>
        <w:r w:rsidDel="00281EF0">
          <w:rPr>
            <w:rFonts w:cs="Arial"/>
            <w:szCs w:val="22"/>
          </w:rPr>
          <w:delText xml:space="preserve">  </w:delText>
        </w:r>
      </w:del>
      <w:ins w:id="683" w:author="Author">
        <w:del w:id="684" w:author="Author">
          <w:r w:rsidR="003A3938" w:rsidDel="00281EF0">
            <w:rPr>
              <w:rFonts w:cs="Arial"/>
              <w:szCs w:val="22"/>
            </w:rPr>
            <w:delText>The asset classes as to the lines are 3 voltages 132 kV, 275 kV and 400 kV, each with an overhead line asset class and a cable asset class.</w:delText>
          </w:r>
        </w:del>
        <w:r w:rsidR="003A3938">
          <w:rPr>
            <w:rFonts w:cs="Arial"/>
            <w:szCs w:val="22"/>
          </w:rPr>
          <w:t xml:space="preserve">  </w:t>
        </w:r>
        <w:del w:id="685" w:author="Author">
          <w:r w:rsidR="003A3938" w:rsidDel="00281EF0">
            <w:rPr>
              <w:rFonts w:cs="Arial"/>
              <w:szCs w:val="22"/>
            </w:rPr>
            <w:delText>Bays and transformers….</w:delText>
          </w:r>
        </w:del>
      </w:ins>
    </w:p>
    <w:p w14:paraId="7F11A5CF" w14:textId="77777777" w:rsidR="00281EF0" w:rsidRDefault="00281EF0" w:rsidP="00281EF0">
      <w:pPr>
        <w:pStyle w:val="1"/>
        <w:ind w:left="510"/>
        <w:jc w:val="both"/>
        <w:rPr>
          <w:ins w:id="686" w:author="Author"/>
          <w:rFonts w:cs="Arial"/>
          <w:szCs w:val="22"/>
        </w:rPr>
      </w:pPr>
    </w:p>
    <w:p w14:paraId="4BCCFDCA" w14:textId="29A8E434" w:rsidR="00281EF0" w:rsidDel="00F67F59" w:rsidRDefault="00281EF0" w:rsidP="00B267C3">
      <w:pPr>
        <w:pStyle w:val="1"/>
        <w:numPr>
          <w:ilvl w:val="0"/>
          <w:numId w:val="159"/>
        </w:numPr>
        <w:jc w:val="both"/>
        <w:rPr>
          <w:ins w:id="687" w:author="Author"/>
          <w:del w:id="688" w:author="Mott(ESO), Paul" w:date="2023-06-14T22:05:00Z"/>
          <w:rFonts w:cs="Arial"/>
          <w:szCs w:val="22"/>
        </w:rPr>
      </w:pPr>
      <w:ins w:id="689" w:author="Author">
        <w:del w:id="690" w:author="Mott(ESO), Paul" w:date="2023-06-14T22:05:00Z">
          <w:r w:rsidDel="00F67F59">
            <w:rPr>
              <w:rFonts w:cs="Arial"/>
              <w:szCs w:val="22"/>
            </w:rPr>
            <w:delText>For each voltage (400kV, 275kV and 132 kV) the asset classes are:</w:delText>
          </w:r>
        </w:del>
      </w:ins>
    </w:p>
    <w:p w14:paraId="123103CE" w14:textId="0331B825" w:rsidR="00281EF0" w:rsidDel="00F67F59" w:rsidRDefault="00281EF0" w:rsidP="00281EF0">
      <w:pPr>
        <w:pStyle w:val="1"/>
        <w:numPr>
          <w:ilvl w:val="1"/>
          <w:numId w:val="156"/>
        </w:numPr>
        <w:ind w:left="510"/>
        <w:jc w:val="both"/>
        <w:rPr>
          <w:ins w:id="691" w:author="Author"/>
          <w:del w:id="692" w:author="Mott(ESO), Paul" w:date="2023-06-14T22:05:00Z"/>
          <w:rFonts w:cs="Arial"/>
          <w:szCs w:val="22"/>
        </w:rPr>
      </w:pPr>
      <w:ins w:id="693" w:author="Author">
        <w:del w:id="694" w:author="Mott(ESO), Paul" w:date="2023-06-14T22:05:00Z">
          <w:r w:rsidDel="00F67F59">
            <w:rPr>
              <w:rFonts w:cs="Arial"/>
              <w:szCs w:val="22"/>
            </w:rPr>
            <w:delText>Overhead line</w:delText>
          </w:r>
        </w:del>
      </w:ins>
    </w:p>
    <w:p w14:paraId="7D6BAC01" w14:textId="255901E0" w:rsidR="00281EF0" w:rsidDel="00F67F59" w:rsidRDefault="00281EF0" w:rsidP="00281EF0">
      <w:pPr>
        <w:pStyle w:val="1"/>
        <w:numPr>
          <w:ilvl w:val="1"/>
          <w:numId w:val="156"/>
        </w:numPr>
        <w:ind w:left="510"/>
        <w:jc w:val="both"/>
        <w:rPr>
          <w:ins w:id="695" w:author="Author"/>
          <w:del w:id="696" w:author="Mott(ESO), Paul" w:date="2023-06-14T22:05:00Z"/>
          <w:rFonts w:cs="Arial"/>
          <w:szCs w:val="22"/>
        </w:rPr>
      </w:pPr>
      <w:ins w:id="697" w:author="Author">
        <w:del w:id="698" w:author="Mott(ESO), Paul" w:date="2023-06-14T22:05:00Z">
          <w:r w:rsidDel="00F67F59">
            <w:rPr>
              <w:rFonts w:cs="Arial"/>
              <w:szCs w:val="22"/>
            </w:rPr>
            <w:lastRenderedPageBreak/>
            <w:delText>Underground cable</w:delText>
          </w:r>
        </w:del>
      </w:ins>
    </w:p>
    <w:p w14:paraId="2C58EBBD" w14:textId="77777777" w:rsidR="00281EF0" w:rsidRDefault="00281EF0" w:rsidP="008525B4">
      <w:pPr>
        <w:pStyle w:val="1"/>
        <w:ind w:left="3118"/>
        <w:jc w:val="both"/>
        <w:rPr>
          <w:ins w:id="699" w:author="Author"/>
          <w:rFonts w:cs="Arial"/>
          <w:szCs w:val="22"/>
        </w:rPr>
      </w:pPr>
    </w:p>
    <w:p w14:paraId="09D004D7" w14:textId="586173EB" w:rsidR="006661FE" w:rsidRPr="0099632B" w:rsidDel="00905018" w:rsidRDefault="006661FE" w:rsidP="00B267C3">
      <w:pPr>
        <w:pStyle w:val="1"/>
        <w:numPr>
          <w:ilvl w:val="0"/>
          <w:numId w:val="159"/>
        </w:numPr>
        <w:jc w:val="both"/>
        <w:rPr>
          <w:del w:id="700" w:author="Author"/>
          <w:rFonts w:cs="Arial"/>
          <w:szCs w:val="22"/>
        </w:rPr>
      </w:pPr>
      <w:del w:id="701" w:author="Author">
        <w:r w:rsidDel="00D43AB4">
          <w:rPr>
            <w:rFonts w:cs="Arial"/>
            <w:szCs w:val="22"/>
          </w:rPr>
          <w:delText>The process used to derive circuit expansion factors for Offshore</w:delText>
        </w:r>
        <w:r w:rsidDel="00905018">
          <w:rPr>
            <w:rFonts w:cs="Arial"/>
            <w:szCs w:val="22"/>
          </w:rPr>
          <w:delText xml:space="preserve"> Transmission Owner networks is described </w:delText>
        </w:r>
        <w:r w:rsidRPr="00824A12" w:rsidDel="00905018">
          <w:rPr>
            <w:rFonts w:cs="Arial"/>
            <w:szCs w:val="22"/>
          </w:rPr>
          <w:delText xml:space="preserve">in </w:delText>
        </w:r>
        <w:r w:rsidRPr="009B0384" w:rsidDel="00905018">
          <w:rPr>
            <w:rFonts w:cs="Arial"/>
            <w:szCs w:val="22"/>
          </w:rPr>
          <w:delText>14.15.</w:delText>
        </w:r>
        <w:r w:rsidR="00F15D87" w:rsidDel="00905018">
          <w:rPr>
            <w:rFonts w:cs="Arial"/>
            <w:szCs w:val="22"/>
          </w:rPr>
          <w:delText>80</w:delText>
        </w:r>
        <w:r w:rsidR="00BE09DE" w:rsidRPr="009B0384" w:rsidDel="00905018">
          <w:rPr>
            <w:rFonts w:cs="Arial"/>
            <w:szCs w:val="22"/>
          </w:rPr>
          <w:delText>.</w:delText>
        </w:r>
      </w:del>
    </w:p>
    <w:p w14:paraId="0C565372" w14:textId="77777777" w:rsidR="006661FE" w:rsidRPr="0099632B" w:rsidRDefault="006661FE" w:rsidP="00281EF0">
      <w:pPr>
        <w:pStyle w:val="1"/>
        <w:ind w:left="510"/>
        <w:jc w:val="both"/>
        <w:rPr>
          <w:rFonts w:cs="Arial"/>
          <w:szCs w:val="22"/>
        </w:rPr>
      </w:pPr>
    </w:p>
    <w:p w14:paraId="66CBFDC0" w14:textId="0C6919E7" w:rsidR="008A38A9" w:rsidRDefault="006661FE" w:rsidP="00B267C3">
      <w:pPr>
        <w:pStyle w:val="1"/>
        <w:numPr>
          <w:ilvl w:val="0"/>
          <w:numId w:val="159"/>
        </w:numPr>
        <w:jc w:val="both"/>
        <w:rPr>
          <w:rFonts w:cs="Arial"/>
          <w:szCs w:val="22"/>
        </w:rPr>
      </w:pPr>
      <w:del w:id="702" w:author="Author">
        <w:r w:rsidRPr="0099632B" w:rsidDel="008670A4">
          <w:rPr>
            <w:rFonts w:cs="Arial"/>
            <w:szCs w:val="22"/>
          </w:rPr>
          <w:delText xml:space="preserve">This process of calculating the incremental cost of capacity for a 400kV OHL, along with calculating the </w:delText>
        </w:r>
        <w:r w:rsidDel="008670A4">
          <w:rPr>
            <w:rFonts w:cs="Arial"/>
            <w:szCs w:val="22"/>
          </w:rPr>
          <w:delText xml:space="preserve">onshore </w:delText>
        </w:r>
        <w:r w:rsidRPr="0099632B" w:rsidDel="008670A4">
          <w:rPr>
            <w:rFonts w:cs="Arial"/>
            <w:szCs w:val="22"/>
          </w:rPr>
          <w:delText xml:space="preserve">expansion factors is carried out for the first year of the price control and is increased by inflation, </w:delText>
        </w:r>
        <w:r w:rsidR="00744571" w:rsidDel="008670A4">
          <w:rPr>
            <w:rFonts w:cs="Arial"/>
            <w:szCs w:val="22"/>
          </w:rPr>
          <w:delText>TOPI</w:delText>
        </w:r>
        <w:r w:rsidRPr="0099632B" w:rsidDel="008670A4">
          <w:rPr>
            <w:rFonts w:cs="Arial"/>
            <w:szCs w:val="22"/>
          </w:rPr>
          <w:delText xml:space="preserve">, (May–October average increase, as defined in </w:delText>
        </w:r>
        <w:r w:rsidR="00C41DDA" w:rsidDel="008670A4">
          <w:rPr>
            <w:rFonts w:cs="Arial"/>
            <w:szCs w:val="22"/>
          </w:rPr>
          <w:delText>the</w:delText>
        </w:r>
        <w:r w:rsidR="00F10FA4" w:rsidDel="008670A4">
          <w:rPr>
            <w:rFonts w:cs="Arial"/>
            <w:szCs w:val="22"/>
          </w:rPr>
          <w:delText xml:space="preserve"> </w:delText>
        </w:r>
        <w:r w:rsidRPr="0099632B" w:rsidDel="008670A4">
          <w:rPr>
            <w:rFonts w:cs="Arial"/>
            <w:szCs w:val="22"/>
          </w:rPr>
          <w:delText>Transmission Licence) each subsequent year of the price control period.</w:delText>
        </w:r>
        <w:r w:rsidDel="008670A4">
          <w:rPr>
            <w:rFonts w:cs="Arial"/>
            <w:szCs w:val="22"/>
          </w:rPr>
          <w:delText xml:space="preserve">  </w:delText>
        </w:r>
      </w:del>
      <w:r w:rsidRPr="006421E0">
        <w:rPr>
          <w:rFonts w:cs="Arial"/>
          <w:szCs w:val="22"/>
        </w:rPr>
        <w:t xml:space="preserve">The </w:t>
      </w:r>
      <w:r w:rsidR="00C61F3C" w:rsidRPr="00C61F3C">
        <w:rPr>
          <w:rFonts w:ascii="Arial" w:hAnsi="Arial" w:cs="Arial"/>
          <w:color w:val="000000" w:themeColor="text1"/>
          <w:szCs w:val="22"/>
        </w:rPr>
        <w:t xml:space="preserve">current </w:t>
      </w:r>
      <w:del w:id="703" w:author="Author">
        <w:r w:rsidR="00C61F3C" w:rsidRPr="00C61F3C" w:rsidDel="00D43AB4">
          <w:rPr>
            <w:rFonts w:ascii="Arial" w:hAnsi="Arial" w:cs="Arial"/>
            <w:color w:val="000000" w:themeColor="text1"/>
            <w:szCs w:val="22"/>
          </w:rPr>
          <w:delText xml:space="preserve">applicable </w:delText>
        </w:r>
      </w:del>
      <w:ins w:id="704" w:author="Author">
        <w:r w:rsidR="006A408B">
          <w:rPr>
            <w:rFonts w:ascii="Arial" w:hAnsi="Arial" w:cs="Arial"/>
            <w:color w:val="000000" w:themeColor="text1"/>
            <w:szCs w:val="22"/>
          </w:rPr>
          <w:t xml:space="preserve">set of </w:t>
        </w:r>
      </w:ins>
      <w:r w:rsidRPr="00C61F3C">
        <w:rPr>
          <w:rFonts w:ascii="Arial" w:hAnsi="Arial" w:cs="Arial"/>
          <w:color w:val="000000" w:themeColor="text1"/>
          <w:szCs w:val="22"/>
        </w:rPr>
        <w:t>expansion constant</w:t>
      </w:r>
      <w:ins w:id="705" w:author="Author">
        <w:r w:rsidR="006A408B">
          <w:rPr>
            <w:rFonts w:ascii="Arial" w:hAnsi="Arial" w:cs="Arial"/>
            <w:color w:val="000000" w:themeColor="text1"/>
            <w:szCs w:val="22"/>
          </w:rPr>
          <w:t>s</w:t>
        </w:r>
        <w:r w:rsidR="00E41BDD">
          <w:rPr>
            <w:rFonts w:ascii="Arial" w:hAnsi="Arial" w:cs="Arial"/>
            <w:color w:val="000000" w:themeColor="text1"/>
            <w:szCs w:val="22"/>
          </w:rPr>
          <w:t xml:space="preserve"> </w:t>
        </w:r>
        <w:r w:rsidR="006A408B">
          <w:rPr>
            <w:rFonts w:ascii="Arial" w:hAnsi="Arial" w:cs="Arial"/>
            <w:color w:val="000000" w:themeColor="text1"/>
            <w:szCs w:val="22"/>
          </w:rPr>
          <w:t xml:space="preserve">for each asset class </w:t>
        </w:r>
        <w:del w:id="706" w:author="Mott(ESO), Paul" w:date="2023-03-15T17:05:00Z">
          <w:r w:rsidR="00E41BDD" w:rsidDel="007513F5">
            <w:rPr>
              <w:rFonts w:ascii="Arial" w:hAnsi="Arial" w:cs="Arial"/>
              <w:color w:val="000000" w:themeColor="text1"/>
              <w:szCs w:val="22"/>
            </w:rPr>
            <w:delText xml:space="preserve">and the current set of expansion factors </w:delText>
          </w:r>
        </w:del>
        <w:del w:id="707" w:author="Mott(ESO), Paul" w:date="2023-03-15T17:04:00Z">
          <w:r w:rsidR="00E41BDD" w:rsidDel="00C33AC1">
            <w:rPr>
              <w:rFonts w:ascii="Arial" w:hAnsi="Arial" w:cs="Arial"/>
              <w:color w:val="000000" w:themeColor="text1"/>
              <w:szCs w:val="22"/>
            </w:rPr>
            <w:delText>are</w:delText>
          </w:r>
        </w:del>
      </w:ins>
      <w:del w:id="708" w:author="Mott(ESO), Paul" w:date="2023-03-15T17:04:00Z">
        <w:r w:rsidRPr="00C61F3C" w:rsidDel="00C33AC1">
          <w:rPr>
            <w:rFonts w:ascii="Arial" w:hAnsi="Arial" w:cs="Arial"/>
            <w:color w:val="000000" w:themeColor="text1"/>
            <w:szCs w:val="22"/>
          </w:rPr>
          <w:delText xml:space="preserve"> </w:delText>
        </w:r>
        <w:r w:rsidR="00C61F3C" w:rsidRPr="00C61F3C" w:rsidDel="00C33AC1">
          <w:rPr>
            <w:rFonts w:ascii="Arial" w:hAnsi="Arial" w:cs="Arial"/>
            <w:color w:val="000000" w:themeColor="text1"/>
          </w:rPr>
          <w:delText xml:space="preserve">is </w:delText>
        </w:r>
      </w:del>
      <w:ins w:id="709" w:author="Author">
        <w:r w:rsidR="006A408B">
          <w:rPr>
            <w:rFonts w:ascii="Arial" w:hAnsi="Arial" w:cs="Arial"/>
            <w:color w:val="000000" w:themeColor="text1"/>
            <w:szCs w:val="22"/>
          </w:rPr>
          <w:t xml:space="preserve">are </w:t>
        </w:r>
      </w:ins>
      <w:r w:rsidR="00C61F3C" w:rsidRPr="00C61F3C">
        <w:rPr>
          <w:rFonts w:ascii="Arial" w:hAnsi="Arial" w:cs="Arial"/>
          <w:color w:val="000000" w:themeColor="text1"/>
        </w:rPr>
        <w:t xml:space="preserve">detailed in </w:t>
      </w:r>
      <w:r w:rsidR="00C61F3C" w:rsidRPr="00F22975">
        <w:rPr>
          <w:rFonts w:ascii="Arial" w:hAnsi="Arial" w:cs="Arial"/>
          <w:b/>
          <w:color w:val="000000" w:themeColor="text1"/>
        </w:rPr>
        <w:t>The Company's Statement of Use of System Charges</w:t>
      </w:r>
      <w:r w:rsidR="00C61F3C" w:rsidRPr="00C61F3C">
        <w:rPr>
          <w:rFonts w:ascii="Arial" w:hAnsi="Arial" w:cs="Arial"/>
          <w:color w:val="000000" w:themeColor="text1"/>
        </w:rPr>
        <w:t xml:space="preserve"> which is available from the </w:t>
      </w:r>
      <w:r w:rsidR="00C61F3C" w:rsidRPr="00F22975">
        <w:rPr>
          <w:rFonts w:ascii="Arial" w:hAnsi="Arial" w:cs="Arial"/>
          <w:b/>
          <w:color w:val="000000" w:themeColor="text1"/>
        </w:rPr>
        <w:t>Charging website</w:t>
      </w:r>
      <w:r w:rsidRPr="006421E0">
        <w:rPr>
          <w:rFonts w:cs="Arial"/>
          <w:szCs w:val="22"/>
        </w:rPr>
        <w:t>.</w:t>
      </w:r>
    </w:p>
    <w:p w14:paraId="3AD29793" w14:textId="77777777" w:rsidR="008A38A9" w:rsidRDefault="008A38A9" w:rsidP="00281EF0">
      <w:pPr>
        <w:pStyle w:val="ListParagraph"/>
        <w:ind w:left="510"/>
        <w:rPr>
          <w:rFonts w:cs="Arial"/>
          <w:szCs w:val="22"/>
        </w:rPr>
      </w:pPr>
    </w:p>
    <w:p w14:paraId="3C0DC0AA" w14:textId="25F5EF9F" w:rsidR="008A38A9" w:rsidRPr="008A38A9" w:rsidRDefault="008A38A9" w:rsidP="00281EF0">
      <w:pPr>
        <w:pStyle w:val="1"/>
        <w:ind w:left="510" w:hanging="851"/>
        <w:jc w:val="both"/>
        <w:rPr>
          <w:rFonts w:cs="Arial"/>
          <w:szCs w:val="22"/>
        </w:rPr>
      </w:pPr>
      <w:r>
        <w:t>14.15.</w:t>
      </w:r>
      <w:del w:id="710" w:author="Author">
        <w:r w:rsidDel="008670A4">
          <w:delText xml:space="preserve">69A Notwithstanding Paragraph 14.15.69 from the first year of (and during) the T2 price control (which starts on 1st April 2021), until a further change is made, the Expansion Constant will be that used in the 2020/21 </w:delText>
        </w:r>
        <w:r w:rsidR="00267733" w:rsidRPr="00AD4509" w:rsidDel="008670A4">
          <w:rPr>
            <w:b/>
            <w:bCs/>
          </w:rPr>
          <w:delText>Financial Year</w:delText>
        </w:r>
        <w:r w:rsidDel="008670A4">
          <w:delText xml:space="preserve"> inflated in accordance with </w:delText>
        </w:r>
        <w:r w:rsidR="00C83E01" w:rsidDel="008670A4">
          <w:delText xml:space="preserve"> TOPI </w:delText>
        </w:r>
        <w:r w:rsidDel="008670A4">
          <w:delText>as per paragraph 14.15.69; and plus inflation as defined in the Transmission Licence for each subsequent year of the T2 price control</w:delText>
        </w:r>
      </w:del>
      <w:r>
        <w:t>.</w:t>
      </w:r>
    </w:p>
    <w:p w14:paraId="76A50090" w14:textId="77777777" w:rsidR="006661FE" w:rsidRDefault="006661FE" w:rsidP="00E3496B">
      <w:pPr>
        <w:pStyle w:val="1"/>
        <w:ind w:left="1474"/>
        <w:jc w:val="both"/>
        <w:rPr>
          <w:b/>
        </w:rPr>
      </w:pPr>
    </w:p>
    <w:p w14:paraId="3313871B" w14:textId="44C80E9C" w:rsidR="006661FE" w:rsidRDefault="006A408B" w:rsidP="00E3496B">
      <w:pPr>
        <w:pStyle w:val="1"/>
        <w:ind w:left="1474"/>
        <w:jc w:val="both"/>
        <w:rPr>
          <w:b/>
        </w:rPr>
      </w:pPr>
      <w:ins w:id="711" w:author="Author">
        <w:r>
          <w:rPr>
            <w:b/>
          </w:rPr>
          <w:t xml:space="preserve">Additional Notes on the Calculation of </w:t>
        </w:r>
      </w:ins>
      <w:r w:rsidR="006661FE">
        <w:rPr>
          <w:b/>
        </w:rPr>
        <w:t xml:space="preserve">Onshore Wider Circuit Expansion </w:t>
      </w:r>
      <w:del w:id="712" w:author="Author">
        <w:r w:rsidR="006661FE" w:rsidDel="006A408B">
          <w:rPr>
            <w:b/>
          </w:rPr>
          <w:delText>Factors</w:delText>
        </w:r>
      </w:del>
      <w:ins w:id="713" w:author="Author">
        <w:r>
          <w:rPr>
            <w:b/>
          </w:rPr>
          <w:t>Constants by Asset Class</w:t>
        </w:r>
      </w:ins>
    </w:p>
    <w:p w14:paraId="0F32D4C7" w14:textId="77777777" w:rsidR="006661FE" w:rsidRDefault="006661FE" w:rsidP="00E3496B">
      <w:pPr>
        <w:pStyle w:val="1"/>
        <w:ind w:left="1474"/>
        <w:jc w:val="both"/>
      </w:pPr>
    </w:p>
    <w:p w14:paraId="2C199216" w14:textId="32CE455A" w:rsidR="006661FE" w:rsidRDefault="006661FE" w:rsidP="00290D83">
      <w:pPr>
        <w:pStyle w:val="1"/>
        <w:ind w:left="3118"/>
        <w:jc w:val="both"/>
      </w:pPr>
      <w:del w:id="714" w:author="Author">
        <w:r w:rsidDel="006A408B">
          <w:delTex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delText>
        </w:r>
      </w:del>
    </w:p>
    <w:p w14:paraId="6C062DE1" w14:textId="77777777" w:rsidR="006661FE" w:rsidRDefault="006661FE" w:rsidP="00290D83">
      <w:pPr>
        <w:ind w:left="1474"/>
        <w:jc w:val="both"/>
        <w:rPr>
          <w:rFonts w:ascii="Arial" w:hAnsi="Arial"/>
          <w:sz w:val="22"/>
        </w:rPr>
      </w:pPr>
    </w:p>
    <w:p w14:paraId="441B136A" w14:textId="1DDC8172" w:rsidR="006661FE" w:rsidRPr="0063237E" w:rsidRDefault="006661FE" w:rsidP="006762A2">
      <w:pPr>
        <w:pStyle w:val="1"/>
        <w:numPr>
          <w:ilvl w:val="0"/>
          <w:numId w:val="159"/>
        </w:numPr>
        <w:jc w:val="both"/>
        <w:rPr>
          <w:highlight w:val="yellow"/>
          <w:rPrChange w:id="715" w:author="Paul Mott (ESO) [2]" w:date="2023-06-28T00:45:00Z">
            <w:rPr/>
          </w:rPrChange>
        </w:rPr>
      </w:pPr>
      <w:commentRangeStart w:id="716"/>
      <w:del w:id="717" w:author="Paul Mott (ESO) [2]" w:date="2023-06-28T00:45:00Z">
        <w:r w:rsidRPr="0063237E" w:rsidDel="0063237E">
          <w:rPr>
            <w:highlight w:val="yellow"/>
          </w:rPr>
          <w:delText>I</w:delText>
        </w:r>
      </w:del>
      <w:commentRangeEnd w:id="716"/>
      <w:r w:rsidR="0063237E">
        <w:rPr>
          <w:rStyle w:val="CommentReference"/>
          <w:rFonts w:ascii="Arial" w:hAnsi="Arial"/>
        </w:rPr>
        <w:commentReference w:id="716"/>
      </w:r>
      <w:del w:id="718" w:author="Paul Mott (ESO) [2]" w:date="2023-06-28T00:45:00Z">
        <w:r w:rsidRPr="0063237E" w:rsidDel="0063237E">
          <w:rPr>
            <w:highlight w:val="yellow"/>
            <w:rPrChange w:id="719" w:author="Paul Mott (ESO) [2]" w:date="2023-06-28T00:45:00Z">
              <w:rPr/>
            </w:rPrChange>
          </w:rPr>
          <w:delText>n calculating the onshore</w:delText>
        </w:r>
        <w:r w:rsidR="003A3A2A" w:rsidRPr="0063237E" w:rsidDel="0063237E">
          <w:rPr>
            <w:highlight w:val="yellow"/>
            <w:rPrChange w:id="720" w:author="Paul Mott (ESO) [2]" w:date="2023-06-28T00:45:00Z">
              <w:rPr/>
            </w:rPrChange>
          </w:rPr>
          <w:delText xml:space="preserve"> underground</w:delText>
        </w:r>
        <w:r w:rsidRPr="0063237E" w:rsidDel="0063237E">
          <w:rPr>
            <w:highlight w:val="yellow"/>
            <w:rPrChange w:id="721" w:author="Paul Mott (ESO) [2]" w:date="2023-06-28T00:45:00Z">
              <w:rPr/>
            </w:rPrChange>
          </w:rPr>
          <w:delText xml:space="preserve"> cable factors</w:delText>
        </w:r>
      </w:del>
      <w:ins w:id="722" w:author="Author">
        <w:del w:id="723" w:author="Paul Mott (ESO) [2]" w:date="2023-06-28T00:45:00Z">
          <w:r w:rsidR="006A408B" w:rsidRPr="0063237E" w:rsidDel="0063237E">
            <w:rPr>
              <w:highlight w:val="yellow"/>
              <w:rPrChange w:id="724" w:author="Paul Mott (ESO) [2]" w:date="2023-06-28T00:45:00Z">
                <w:rPr/>
              </w:rPrChange>
            </w:rPr>
            <w:delText>expansion constants</w:delText>
          </w:r>
        </w:del>
      </w:ins>
      <w:del w:id="725" w:author="Paul Mott (ESO) [2]" w:date="2023-06-28T00:45:00Z">
        <w:r w:rsidRPr="0063237E" w:rsidDel="0063237E">
          <w:rPr>
            <w:highlight w:val="yellow"/>
            <w:rPrChange w:id="726" w:author="Paul Mott (ESO) [2]" w:date="2023-06-28T00:45:00Z">
              <w:rPr/>
            </w:rPrChange>
          </w:rPr>
          <w:delText>, the forecast costs are weighted equally between urban and rural installation, and direct burial has been assumed. The operating costs for cable are aligned with those for overhead line. An allowance for overhead costs has also been included in the calculations</w:delText>
        </w:r>
      </w:del>
      <w:r w:rsidRPr="0063237E">
        <w:rPr>
          <w:highlight w:val="yellow"/>
          <w:rPrChange w:id="727" w:author="Paul Mott (ESO) [2]" w:date="2023-06-28T00:45:00Z">
            <w:rPr/>
          </w:rPrChange>
        </w:rPr>
        <w:t>.</w:t>
      </w:r>
    </w:p>
    <w:p w14:paraId="5DC49AF4" w14:textId="77777777" w:rsidR="006661FE" w:rsidRDefault="006661FE" w:rsidP="00290D83">
      <w:pPr>
        <w:pStyle w:val="1"/>
        <w:ind w:left="1474"/>
        <w:jc w:val="both"/>
      </w:pPr>
    </w:p>
    <w:p w14:paraId="5A796D7D" w14:textId="45F88A35" w:rsidR="006661FE" w:rsidRDefault="006661FE" w:rsidP="006762A2">
      <w:pPr>
        <w:pStyle w:val="1"/>
        <w:numPr>
          <w:ilvl w:val="0"/>
          <w:numId w:val="159"/>
        </w:numPr>
        <w:jc w:val="both"/>
      </w:pPr>
      <w:r>
        <w:t xml:space="preserve">The 132kV onshore circuit </w:t>
      </w:r>
      <w:ins w:id="728" w:author="Author">
        <w:r w:rsidR="006A408B">
          <w:t xml:space="preserve">expansion constant </w:t>
        </w:r>
      </w:ins>
      <w:del w:id="729" w:author="Author">
        <w:r w:rsidDel="006A408B">
          <w:delText xml:space="preserve">expansion factor </w:delText>
        </w:r>
      </w:del>
      <w:r>
        <w:t xml:space="preserve">is applied on a TO basis. This is to reflect the regional variation of plans to rebuild circuits at a lower voltage capacity to 400kV. The 132kV cable and line </w:t>
      </w:r>
      <w:ins w:id="730" w:author="Author">
        <w:r w:rsidR="006A408B">
          <w:t xml:space="preserve">expansion </w:t>
        </w:r>
        <w:proofErr w:type="spellStart"/>
        <w:r w:rsidR="006A408B">
          <w:t>constants</w:t>
        </w:r>
      </w:ins>
      <w:del w:id="731" w:author="Author">
        <w:r w:rsidDel="006A408B">
          <w:delText xml:space="preserve">factor </w:delText>
        </w:r>
      </w:del>
      <w:del w:id="732" w:author="Aristodemou, Alex - UK Legal" w:date="2023-03-29T14:10:00Z">
        <w:r w:rsidDel="00EE23C5">
          <w:delText xml:space="preserve">is </w:delText>
        </w:r>
      </w:del>
      <w:ins w:id="733" w:author="Aristodemou, Alex - UK Legal" w:date="2023-03-29T14:10:00Z">
        <w:r w:rsidR="00EE23C5">
          <w:t>are</w:t>
        </w:r>
        <w:proofErr w:type="spellEnd"/>
        <w:r w:rsidR="00EE23C5">
          <w:t xml:space="preserve"> </w:t>
        </w:r>
      </w:ins>
      <w:r>
        <w:t xml:space="preserve">calculated on the proportion of 132kV circuits likely to be uprated to 400kV. The 132kV </w:t>
      </w:r>
      <w:ins w:id="734" w:author="Author">
        <w:r w:rsidR="006A408B">
          <w:t xml:space="preserve">expansion </w:t>
        </w:r>
        <w:proofErr w:type="spellStart"/>
        <w:r w:rsidR="006A408B">
          <w:t>constants</w:t>
        </w:r>
      </w:ins>
      <w:del w:id="735" w:author="Author">
        <w:r w:rsidDel="006A408B">
          <w:delText xml:space="preserve">expansion factor </w:delText>
        </w:r>
      </w:del>
      <w:r>
        <w:t>is</w:t>
      </w:r>
      <w:proofErr w:type="spellEnd"/>
      <w:r>
        <w:t xml:space="preserve"> then calculated by weighting the 132kV cable and overhead line costs</w:t>
      </w:r>
      <w:del w:id="736" w:author="Author">
        <w:r w:rsidDel="006A408B">
          <w:delText xml:space="preserve"> with the relevant 400kV expansion factor</w:delText>
        </w:r>
      </w:del>
      <w:r>
        <w:t xml:space="preserve">, based on the proportion of 132kV circuitry to be uprated to </w:t>
      </w:r>
      <w:commentRangeStart w:id="737"/>
      <w:r>
        <w:t>400kV</w:t>
      </w:r>
      <w:commentRangeEnd w:id="737"/>
      <w:r w:rsidR="00972493">
        <w:rPr>
          <w:rStyle w:val="CommentReference"/>
          <w:rFonts w:ascii="Arial" w:hAnsi="Arial"/>
        </w:rPr>
        <w:commentReference w:id="737"/>
      </w:r>
      <w:ins w:id="738" w:author="Paul Mott (ESO) [3]" w:date="2023-06-28T00:45:00Z">
        <w:r w:rsidR="00972493">
          <w:t xml:space="preserve"> </w:t>
        </w:r>
        <w:r w:rsidR="00972493" w:rsidRPr="00E266F7">
          <w:rPr>
            <w:highlight w:val="yellow"/>
          </w:rPr>
          <w:t xml:space="preserve">on average within a price control period as identified from </w:t>
        </w:r>
        <w:r w:rsidR="00972493" w:rsidRPr="00E266F7">
          <w:rPr>
            <w:b/>
            <w:bCs/>
            <w:highlight w:val="yellow"/>
          </w:rPr>
          <w:t>The Company</w:t>
        </w:r>
        <w:r w:rsidR="00972493" w:rsidRPr="00E266F7">
          <w:rPr>
            <w:highlight w:val="yellow"/>
          </w:rPr>
          <w:t>’s own network planning exercise</w:t>
        </w:r>
        <w:r w:rsidR="00972493">
          <w:t>.</w:t>
        </w:r>
      </w:ins>
      <w:r>
        <w:t>. For example, in the TO areas of N</w:t>
      </w:r>
      <w:r w:rsidR="001C0596">
        <w:t>GET</w:t>
      </w:r>
      <w:r>
        <w:t xml:space="preserve"> and Scottish Power where there are no plans to uprate any 132kV circuits, the full cable and overhead line costs of </w:t>
      </w:r>
      <w:ins w:id="739" w:author="Author">
        <w:r w:rsidR="006A408B">
          <w:t xml:space="preserve">a </w:t>
        </w:r>
      </w:ins>
      <w:r>
        <w:t xml:space="preserve">132kV circuit are reflected in the 132kV </w:t>
      </w:r>
      <w:ins w:id="740" w:author="Author">
        <w:r w:rsidR="006A408B">
          <w:t xml:space="preserve">expansion constant </w:t>
        </w:r>
      </w:ins>
      <w:del w:id="741" w:author="Author">
        <w:r w:rsidDel="006A408B">
          <w:delText xml:space="preserve">expansion factor </w:delText>
        </w:r>
      </w:del>
      <w:r>
        <w:t>calculation.</w:t>
      </w:r>
    </w:p>
    <w:p w14:paraId="7F6A2EFF" w14:textId="77777777" w:rsidR="006661FE" w:rsidRDefault="006661FE" w:rsidP="00290D83">
      <w:pPr>
        <w:pStyle w:val="1"/>
        <w:ind w:left="1474"/>
        <w:jc w:val="both"/>
      </w:pPr>
      <w:r>
        <w:t xml:space="preserve">  </w:t>
      </w:r>
    </w:p>
    <w:p w14:paraId="2799DDA1" w14:textId="63BF61A6" w:rsidR="006661FE" w:rsidRDefault="006661FE" w:rsidP="006762A2">
      <w:pPr>
        <w:pStyle w:val="1"/>
        <w:numPr>
          <w:ilvl w:val="0"/>
          <w:numId w:val="159"/>
        </w:numPr>
        <w:jc w:val="both"/>
      </w:pPr>
      <w:r>
        <w:t xml:space="preserve">The 275kV onshore circuit </w:t>
      </w:r>
      <w:ins w:id="742" w:author="Author">
        <w:r w:rsidR="00624CE6">
          <w:t xml:space="preserve">expansion </w:t>
        </w:r>
        <w:proofErr w:type="spellStart"/>
        <w:r w:rsidR="00624CE6">
          <w:t>constant</w:t>
        </w:r>
      </w:ins>
      <w:del w:id="743" w:author="Author">
        <w:r w:rsidDel="00624CE6">
          <w:delText xml:space="preserve">expansion factor </w:delText>
        </w:r>
      </w:del>
      <w:r>
        <w:t>is</w:t>
      </w:r>
      <w:proofErr w:type="spellEnd"/>
      <w:r>
        <w:t xml:space="preserve"> applied on a GB basis and includes a weighting of 83%</w:t>
      </w:r>
      <w:commentRangeStart w:id="744"/>
      <w:ins w:id="745" w:author="Paul Mott (ESO) [4]" w:date="2023-06-28T00:46:00Z">
        <w:r w:rsidR="005D0261">
          <w:t>,</w:t>
        </w:r>
        <w:commentRangeEnd w:id="744"/>
        <w:r w:rsidR="005D0261">
          <w:rPr>
            <w:rStyle w:val="CommentReference"/>
            <w:rFonts w:ascii="Arial" w:hAnsi="Arial"/>
          </w:rPr>
          <w:commentReference w:id="744"/>
        </w:r>
        <w:r w:rsidR="005D0261" w:rsidRPr="00361BD0">
          <w:rPr>
            <w:highlight w:val="yellow"/>
          </w:rPr>
          <w:t>or such updated figure as the ESO identify from its own network planning exercises</w:t>
        </w:r>
        <w:r w:rsidR="005D0261">
          <w:t>,</w:t>
        </w:r>
      </w:ins>
      <w:r>
        <w:t xml:space="preserve"> of the relevant 400kV cable and overhead line factor. This is to reflect the averaged proportion of circuits across all three </w:t>
      </w:r>
      <w:r w:rsidR="001C0596" w:rsidRPr="00B01B46">
        <w:rPr>
          <w:b/>
          <w:bCs/>
        </w:rPr>
        <w:t xml:space="preserve">Onshore </w:t>
      </w:r>
      <w:r w:rsidRPr="00B01B46">
        <w:rPr>
          <w:b/>
          <w:bCs/>
        </w:rPr>
        <w:t>Transmission Licensees</w:t>
      </w:r>
      <w:r>
        <w:t xml:space="preserve"> which are likely to be uprated from 275kV to 400kV across GB within a price control period.</w:t>
      </w:r>
    </w:p>
    <w:p w14:paraId="54D84008" w14:textId="77777777" w:rsidR="006661FE" w:rsidRDefault="006661FE" w:rsidP="00290D83">
      <w:pPr>
        <w:pStyle w:val="1"/>
        <w:ind w:left="1474"/>
        <w:jc w:val="both"/>
      </w:pPr>
    </w:p>
    <w:p w14:paraId="071D44E2" w14:textId="14051D8C" w:rsidR="006661FE" w:rsidRPr="00981923" w:rsidDel="00981923" w:rsidRDefault="006661FE" w:rsidP="006762A2">
      <w:pPr>
        <w:pStyle w:val="1"/>
        <w:numPr>
          <w:ilvl w:val="0"/>
          <w:numId w:val="159"/>
        </w:numPr>
        <w:jc w:val="both"/>
        <w:rPr>
          <w:del w:id="746" w:author="Paul Mott (ESO) [5]" w:date="2023-06-28T00:47:00Z"/>
          <w:highlight w:val="yellow"/>
          <w:rPrChange w:id="747" w:author="Paul Mott (ESO) [5]" w:date="2023-06-28T00:47:00Z">
            <w:rPr>
              <w:del w:id="748" w:author="Paul Mott (ESO) [5]" w:date="2023-06-28T00:47:00Z"/>
            </w:rPr>
          </w:rPrChange>
        </w:rPr>
      </w:pPr>
      <w:bookmarkStart w:id="749" w:name="_Hlk121075761"/>
      <w:commentRangeStart w:id="750"/>
      <w:del w:id="751" w:author="Paul Mott (ESO) [5]" w:date="2023-06-28T00:47:00Z">
        <w:r w:rsidRPr="00981923" w:rsidDel="00981923">
          <w:rPr>
            <w:highlight w:val="yellow"/>
          </w:rPr>
          <w:delText>T</w:delText>
        </w:r>
      </w:del>
      <w:commentRangeEnd w:id="750"/>
      <w:r w:rsidR="00981923">
        <w:rPr>
          <w:rStyle w:val="CommentReference"/>
          <w:rFonts w:ascii="Arial" w:hAnsi="Arial"/>
        </w:rPr>
        <w:commentReference w:id="750"/>
      </w:r>
      <w:del w:id="752" w:author="Paul Mott (ESO) [5]" w:date="2023-06-28T00:47:00Z">
        <w:r w:rsidRPr="00981923" w:rsidDel="00981923">
          <w:rPr>
            <w:highlight w:val="yellow"/>
            <w:rPrChange w:id="753" w:author="Paul Mott (ESO) [5]" w:date="2023-06-28T00:47:00Z">
              <w:rPr/>
            </w:rPrChange>
          </w:rPr>
          <w:delText xml:space="preserve">he 400kV onshore circuit </w:delText>
        </w:r>
      </w:del>
      <w:ins w:id="754" w:author="Author">
        <w:del w:id="755" w:author="Paul Mott (ESO) [5]" w:date="2023-06-28T00:47:00Z">
          <w:r w:rsidR="00624CE6" w:rsidRPr="00981923" w:rsidDel="00981923">
            <w:rPr>
              <w:highlight w:val="yellow"/>
              <w:rPrChange w:id="756" w:author="Paul Mott (ESO) [5]" w:date="2023-06-28T00:47:00Z">
                <w:rPr/>
              </w:rPrChange>
            </w:rPr>
            <w:delText>expansion constant</w:delText>
          </w:r>
        </w:del>
      </w:ins>
      <w:del w:id="757" w:author="Paul Mott (ESO) [5]" w:date="2023-06-28T00:47:00Z">
        <w:r w:rsidRPr="00981923" w:rsidDel="00981923">
          <w:rPr>
            <w:highlight w:val="yellow"/>
            <w:rPrChange w:id="758" w:author="Paul Mott (ESO) [5]" w:date="2023-06-28T00:47:00Z">
              <w:rPr/>
            </w:rPrChange>
          </w:rPr>
          <w:delText>expansion factor is applied on a GB basis and reflects the full costs for 400kV cable and overhead lines</w:delText>
        </w:r>
        <w:bookmarkEnd w:id="749"/>
        <w:r w:rsidRPr="00981923" w:rsidDel="00981923">
          <w:rPr>
            <w:highlight w:val="yellow"/>
            <w:rPrChange w:id="759" w:author="Paul Mott (ESO) [5]" w:date="2023-06-28T00:47:00Z">
              <w:rPr/>
            </w:rPrChange>
          </w:rPr>
          <w:delText>.</w:delText>
        </w:r>
      </w:del>
    </w:p>
    <w:p w14:paraId="08E83AA4" w14:textId="77777777" w:rsidR="00BE09DE" w:rsidRDefault="00BE09DE" w:rsidP="00290D83">
      <w:pPr>
        <w:pStyle w:val="ListParagraph"/>
        <w:ind w:left="1474"/>
      </w:pPr>
    </w:p>
    <w:p w14:paraId="501E6352" w14:textId="0A6FA31C" w:rsidR="00BE09DE" w:rsidRDefault="00BE09DE" w:rsidP="006762A2">
      <w:pPr>
        <w:pStyle w:val="1"/>
        <w:numPr>
          <w:ilvl w:val="0"/>
          <w:numId w:val="159"/>
        </w:numPr>
        <w:jc w:val="both"/>
      </w:pPr>
      <w:r>
        <w:lastRenderedPageBreak/>
        <w:t xml:space="preserve">AC sub-sea cable and HVDC circuit </w:t>
      </w:r>
      <w:ins w:id="760" w:author="Author">
        <w:r w:rsidR="00624CE6">
          <w:t xml:space="preserve">expansion </w:t>
        </w:r>
        <w:proofErr w:type="spellStart"/>
        <w:r w:rsidR="00624CE6">
          <w:t>constants</w:t>
        </w:r>
      </w:ins>
      <w:del w:id="761" w:author="Author">
        <w:r w:rsidDel="00624CE6">
          <w:delText xml:space="preserve">expansion factors </w:delText>
        </w:r>
      </w:del>
      <w:r>
        <w:t>are</w:t>
      </w:r>
      <w:proofErr w:type="spellEnd"/>
      <w:r>
        <w:t xml:space="preserve"> calculated on a </w:t>
      </w:r>
      <w:proofErr w:type="gramStart"/>
      <w:r>
        <w:t>case by case</w:t>
      </w:r>
      <w:proofErr w:type="gramEnd"/>
      <w:r>
        <w:t xml:space="preserve"> basis using actual project costs (Specific Circuit Expansion </w:t>
      </w:r>
      <w:del w:id="762" w:author="Mott(ESO), Paul" w:date="2023-04-18T19:57:00Z">
        <w:r w:rsidDel="00E30EDF">
          <w:delText>Factors</w:delText>
        </w:r>
      </w:del>
      <w:ins w:id="763" w:author="Mott(ESO), Paul" w:date="2023-04-18T19:57:00Z">
        <w:r w:rsidR="00E30EDF">
          <w:t>Constants</w:t>
        </w:r>
      </w:ins>
      <w:r>
        <w:t xml:space="preserve">).  </w:t>
      </w:r>
    </w:p>
    <w:p w14:paraId="38D50E0A" w14:textId="77777777" w:rsidR="00BE09DE" w:rsidRDefault="00BE09DE" w:rsidP="00290D83">
      <w:pPr>
        <w:pStyle w:val="1"/>
        <w:ind w:left="1474"/>
        <w:jc w:val="both"/>
      </w:pPr>
    </w:p>
    <w:p w14:paraId="608879E3" w14:textId="36FEC195" w:rsidR="00BE09DE" w:rsidRDefault="00215BA8" w:rsidP="006762A2">
      <w:pPr>
        <w:pStyle w:val="1"/>
        <w:numPr>
          <w:ilvl w:val="0"/>
          <w:numId w:val="159"/>
        </w:numPr>
        <w:jc w:val="both"/>
      </w:pPr>
      <w:r>
        <w:t xml:space="preserve">Calculation of </w:t>
      </w:r>
      <w:r w:rsidR="00BE09DE">
        <w:t xml:space="preserve">HVDC circuit </w:t>
      </w:r>
      <w:ins w:id="764" w:author="Author">
        <w:r w:rsidR="00624CE6">
          <w:t>expansion constants</w:t>
        </w:r>
      </w:ins>
      <w:del w:id="765" w:author="Author">
        <w:r w:rsidR="00BE09DE" w:rsidDel="00624CE6">
          <w:delText>expansion factors</w:delText>
        </w:r>
      </w:del>
      <w:r>
        <w:t xml:space="preserve">, and AC sub-sea circuit </w:t>
      </w:r>
      <w:ins w:id="766" w:author="Author">
        <w:r w:rsidR="00624CE6">
          <w:t>expansion constants</w:t>
        </w:r>
      </w:ins>
      <w:del w:id="767" w:author="Author">
        <w:r w:rsidDel="00624CE6">
          <w:delText>expansion factors</w:delText>
        </w:r>
      </w:del>
      <w:r>
        <w:t xml:space="preserve">,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p>
    <w:p w14:paraId="6EB8D4A6" w14:textId="77777777" w:rsidR="006661FE" w:rsidRDefault="006661FE" w:rsidP="00290D83">
      <w:pPr>
        <w:pStyle w:val="1"/>
        <w:ind w:left="1474"/>
        <w:jc w:val="both"/>
      </w:pPr>
    </w:p>
    <w:p w14:paraId="43C2E6AE" w14:textId="5C1C45D6" w:rsidR="006661FE" w:rsidRDefault="006661FE" w:rsidP="006762A2">
      <w:pPr>
        <w:pStyle w:val="1"/>
        <w:numPr>
          <w:ilvl w:val="0"/>
          <w:numId w:val="159"/>
        </w:numPr>
        <w:jc w:val="both"/>
      </w:pPr>
      <w:r>
        <w:t xml:space="preserve">The TO specific onshore circuit </w:t>
      </w:r>
      <w:ins w:id="768" w:author="Author">
        <w:r w:rsidR="00624CE6">
          <w:t xml:space="preserve">expansion </w:t>
        </w:r>
        <w:proofErr w:type="spellStart"/>
        <w:r w:rsidR="00624CE6">
          <w:t>constants</w:t>
        </w:r>
      </w:ins>
      <w:del w:id="769" w:author="Author">
        <w:r w:rsidDel="00624CE6">
          <w:delText xml:space="preserve">expansion factors </w:delText>
        </w:r>
      </w:del>
      <w:r w:rsidR="00664987" w:rsidRPr="00664987">
        <w:rPr>
          <w:rFonts w:ascii="Arial" w:hAnsi="Arial" w:cs="Arial"/>
          <w:color w:val="000000" w:themeColor="text1"/>
        </w:rPr>
        <w:t>which</w:t>
      </w:r>
      <w:proofErr w:type="spellEnd"/>
      <w:r w:rsidR="00664987" w:rsidRPr="00664987">
        <w:rPr>
          <w:rFonts w:ascii="Arial" w:hAnsi="Arial" w:cs="Arial"/>
          <w:color w:val="000000" w:themeColor="text1"/>
        </w:rPr>
        <w:t xml:space="preserve"> are currently applicable, are detailed in </w:t>
      </w:r>
      <w:r w:rsidR="00664987" w:rsidRPr="00101E15">
        <w:rPr>
          <w:rFonts w:ascii="Arial" w:hAnsi="Arial" w:cs="Arial"/>
          <w:color w:val="000000" w:themeColor="text1"/>
        </w:rPr>
        <w:t>The Company's</w:t>
      </w:r>
      <w:r w:rsidR="00664987" w:rsidRPr="00664987">
        <w:rPr>
          <w:rFonts w:ascii="Arial" w:hAnsi="Arial" w:cs="Arial"/>
          <w:b/>
          <w:color w:val="000000" w:themeColor="text1"/>
        </w:rPr>
        <w:t xml:space="preserve"> Statement of Use of System Charges</w:t>
      </w:r>
      <w:r w:rsidR="00664987" w:rsidRPr="00664987">
        <w:rPr>
          <w:rFonts w:ascii="Arial" w:hAnsi="Arial" w:cs="Arial"/>
          <w:color w:val="000000" w:themeColor="text1"/>
        </w:rPr>
        <w:t xml:space="preserve"> which is available from the </w:t>
      </w:r>
      <w:r w:rsidR="00664987" w:rsidRPr="00664987">
        <w:rPr>
          <w:rFonts w:ascii="Arial" w:hAnsi="Arial" w:cs="Arial"/>
          <w:b/>
          <w:color w:val="000000" w:themeColor="text1"/>
        </w:rPr>
        <w:t>Charging website</w:t>
      </w:r>
      <w:r w:rsidR="00664987" w:rsidRPr="00664987">
        <w:rPr>
          <w:rFonts w:ascii="Arial" w:hAnsi="Arial" w:cs="Arial"/>
          <w:color w:val="000000" w:themeColor="text1"/>
        </w:rPr>
        <w:t>.</w:t>
      </w:r>
    </w:p>
    <w:p w14:paraId="27187D26" w14:textId="77777777" w:rsidR="006661FE" w:rsidRDefault="006661FE" w:rsidP="00290D83">
      <w:pPr>
        <w:pStyle w:val="1"/>
        <w:ind w:left="1474"/>
        <w:jc w:val="both"/>
      </w:pPr>
    </w:p>
    <w:p w14:paraId="7E0781BB" w14:textId="77777777" w:rsidR="006661FE" w:rsidRDefault="006661FE" w:rsidP="00290D83">
      <w:pPr>
        <w:pStyle w:val="1"/>
        <w:ind w:left="1474"/>
        <w:jc w:val="both"/>
        <w:rPr>
          <w:u w:val="single"/>
        </w:rPr>
      </w:pPr>
    </w:p>
    <w:p w14:paraId="0108E251" w14:textId="1F6323F8" w:rsidR="006661FE" w:rsidRPr="00CC223F" w:rsidRDefault="006661FE" w:rsidP="00290D83">
      <w:pPr>
        <w:pStyle w:val="1"/>
        <w:ind w:left="1474"/>
        <w:jc w:val="both"/>
        <w:rPr>
          <w:b/>
        </w:rPr>
      </w:pPr>
      <w:r>
        <w:rPr>
          <w:b/>
        </w:rPr>
        <w:t xml:space="preserve">Onshore </w:t>
      </w:r>
      <w:r w:rsidRPr="00CC223F">
        <w:rPr>
          <w:b/>
        </w:rPr>
        <w:t xml:space="preserve">Local Circuit </w:t>
      </w:r>
      <w:ins w:id="770" w:author="Author">
        <w:r w:rsidR="00624CE6" w:rsidRPr="00290D83">
          <w:rPr>
            <w:b/>
            <w:bCs/>
          </w:rPr>
          <w:t>expansion constants</w:t>
        </w:r>
      </w:ins>
      <w:del w:id="771" w:author="Author">
        <w:r w:rsidRPr="00CC223F" w:rsidDel="00624CE6">
          <w:rPr>
            <w:b/>
          </w:rPr>
          <w:delText>Expansion Factors</w:delText>
        </w:r>
      </w:del>
    </w:p>
    <w:p w14:paraId="4CDEE8CF" w14:textId="77777777" w:rsidR="006661FE" w:rsidRPr="00397CF5" w:rsidRDefault="006661FE" w:rsidP="00290D83">
      <w:pPr>
        <w:pStyle w:val="1"/>
        <w:ind w:left="1474"/>
        <w:jc w:val="both"/>
        <w:rPr>
          <w:color w:val="FF0000"/>
          <w:u w:val="single"/>
        </w:rPr>
      </w:pPr>
    </w:p>
    <w:p w14:paraId="1E962D8F" w14:textId="1690E9C6" w:rsidR="006661FE" w:rsidRPr="00CC223F" w:rsidRDefault="006661FE" w:rsidP="006762A2">
      <w:pPr>
        <w:pStyle w:val="1"/>
        <w:numPr>
          <w:ilvl w:val="0"/>
          <w:numId w:val="159"/>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ins w:id="772" w:author="Author">
        <w:r w:rsidR="00624CE6">
          <w:t>expansion constants</w:t>
        </w:r>
      </w:ins>
      <w:del w:id="773" w:author="Author">
        <w:r w:rsidDel="00624CE6">
          <w:delText>e</w:delText>
        </w:r>
        <w:r w:rsidRPr="00CC223F" w:rsidDel="00624CE6">
          <w:delText xml:space="preserve">xpansion </w:delText>
        </w:r>
        <w:r w:rsidDel="00624CE6">
          <w:delText>f</w:delText>
        </w:r>
        <w:r w:rsidRPr="00CC223F" w:rsidDel="00624CE6">
          <w:delText>actors</w:delText>
        </w:r>
      </w:del>
      <w:r w:rsidRPr="00CC223F">
        <w:t xml:space="preserve">. These </w:t>
      </w:r>
      <w:ins w:id="774" w:author="Author">
        <w:r w:rsidR="00624CE6">
          <w:t xml:space="preserve">expansion </w:t>
        </w:r>
        <w:proofErr w:type="spellStart"/>
        <w:r w:rsidR="00624CE6">
          <w:t>constants</w:t>
        </w:r>
      </w:ins>
      <w:del w:id="775" w:author="Author">
        <w:r w:rsidDel="00624CE6">
          <w:delText>e</w:delText>
        </w:r>
        <w:r w:rsidRPr="00CC223F" w:rsidDel="00624CE6">
          <w:delText xml:space="preserve">xpansion </w:delText>
        </w:r>
        <w:r w:rsidDel="00624CE6">
          <w:delText>f</w:delText>
        </w:r>
        <w:r w:rsidRPr="00CC223F" w:rsidDel="00624CE6">
          <w:delText xml:space="preserve">actors </w:delText>
        </w:r>
      </w:del>
      <w:r w:rsidRPr="00CC223F">
        <w:t>are</w:t>
      </w:r>
      <w:proofErr w:type="spellEnd"/>
      <w:r w:rsidRPr="00CC223F">
        <w:t xml:space="preserve"> calculated using the same methodology as </w:t>
      </w:r>
      <w:r>
        <w:t xml:space="preserve">the onshore </w:t>
      </w:r>
      <w:r w:rsidRPr="00CC223F">
        <w:t>wider</w:t>
      </w:r>
      <w:ins w:id="776" w:author="Author">
        <w:r w:rsidR="00624CE6">
          <w:t xml:space="preserve"> 400 kV</w:t>
        </w:r>
      </w:ins>
      <w:r w:rsidRPr="00CC223F">
        <w:t xml:space="preserve"> </w:t>
      </w:r>
      <w:ins w:id="777" w:author="Author">
        <w:r w:rsidR="00624CE6">
          <w:t xml:space="preserve">expansion </w:t>
        </w:r>
        <w:proofErr w:type="spellStart"/>
        <w:r w:rsidR="00624CE6">
          <w:t>constant</w:t>
        </w:r>
      </w:ins>
      <w:del w:id="778" w:author="Author">
        <w:r w:rsidDel="00624CE6">
          <w:delText>e</w:delText>
        </w:r>
        <w:r w:rsidRPr="00CC223F" w:rsidDel="00624CE6">
          <w:delText xml:space="preserve">xpansion </w:delText>
        </w:r>
        <w:r w:rsidDel="00624CE6">
          <w:delText>f</w:delText>
        </w:r>
        <w:r w:rsidRPr="00CC223F" w:rsidDel="00624CE6">
          <w:delText xml:space="preserve">actor </w:delText>
        </w:r>
      </w:del>
      <w:r w:rsidRPr="00CC223F">
        <w:t>but</w:t>
      </w:r>
      <w:proofErr w:type="spellEnd"/>
      <w:r w:rsidRPr="00CC223F">
        <w:t xml:space="preserve"> without </w:t>
      </w:r>
      <w:proofErr w:type="gramStart"/>
      <w:r w:rsidRPr="00CC223F">
        <w:t>taking into account</w:t>
      </w:r>
      <w:proofErr w:type="gramEnd"/>
      <w:r w:rsidRPr="00CC223F">
        <w:t xml:space="preserve"> the proportion of circuit kms that are planned to be uprated. </w:t>
      </w:r>
    </w:p>
    <w:p w14:paraId="025E9C85" w14:textId="77777777" w:rsidR="006661FE" w:rsidRPr="00CC223F" w:rsidRDefault="006661FE" w:rsidP="00290D83">
      <w:pPr>
        <w:pStyle w:val="1"/>
        <w:ind w:left="1474" w:hanging="709"/>
        <w:jc w:val="both"/>
      </w:pPr>
    </w:p>
    <w:p w14:paraId="02A75E6E" w14:textId="42D27E4F" w:rsidR="006661FE" w:rsidRPr="00CC223F" w:rsidRDefault="006661FE" w:rsidP="006762A2">
      <w:pPr>
        <w:pStyle w:val="1"/>
        <w:numPr>
          <w:ilvl w:val="0"/>
          <w:numId w:val="159"/>
        </w:numPr>
        <w:jc w:val="both"/>
      </w:pPr>
      <w:r w:rsidRPr="00CC223F">
        <w:t xml:space="preserve">In addition, the 132kV </w:t>
      </w:r>
      <w:r>
        <w:t xml:space="preserve">onshore </w:t>
      </w:r>
      <w:r w:rsidRPr="00CC223F">
        <w:t xml:space="preserve">overhead line circuit </w:t>
      </w:r>
      <w:ins w:id="779" w:author="Author">
        <w:r w:rsidR="0066342D">
          <w:t xml:space="preserve">expansion </w:t>
        </w:r>
        <w:proofErr w:type="spellStart"/>
        <w:r w:rsidR="0066342D">
          <w:t>constant</w:t>
        </w:r>
      </w:ins>
      <w:del w:id="780" w:author="Author">
        <w:r w:rsidRPr="00CC223F" w:rsidDel="0066342D">
          <w:delText xml:space="preserve">expansion factor </w:delText>
        </w:r>
      </w:del>
      <w:r w:rsidRPr="00CC223F">
        <w:t>is</w:t>
      </w:r>
      <w:proofErr w:type="spellEnd"/>
      <w:r w:rsidRPr="00CC223F">
        <w:t xml:space="preserve"> sub divided into four more specific </w:t>
      </w:r>
      <w:ins w:id="781" w:author="Author">
        <w:r w:rsidR="0066342D">
          <w:t>expansion constants</w:t>
        </w:r>
      </w:ins>
      <w:del w:id="782" w:author="Author">
        <w:r w:rsidRPr="00CC223F" w:rsidDel="0066342D">
          <w:delText>expansion factors</w:delText>
        </w:r>
      </w:del>
      <w:r>
        <w:t>.</w:t>
      </w:r>
      <w:r w:rsidRPr="00CC223F">
        <w:t xml:space="preserve"> This is based upon maximum (winter) circuit continuous rating (MVA) and route construction whether double or single circuit.</w:t>
      </w:r>
      <w:r w:rsidR="00333FBF" w:rsidRPr="00333FBF">
        <w:rPr>
          <w:rFonts w:ascii="Arial" w:hAnsi="Arial" w:cs="Arial"/>
          <w:color w:val="000000" w:themeColor="text1"/>
        </w:rPr>
        <w:t xml:space="preserve"> The 132kV onshore overhead line circuit </w:t>
      </w:r>
      <w:ins w:id="783" w:author="Author">
        <w:r w:rsidR="0066342D">
          <w:t xml:space="preserve">expansion </w:t>
        </w:r>
        <w:proofErr w:type="spellStart"/>
        <w:r w:rsidR="0066342D">
          <w:t>constants</w:t>
        </w:r>
      </w:ins>
      <w:del w:id="784" w:author="Author">
        <w:r w:rsidR="00333FBF" w:rsidRPr="00333FBF" w:rsidDel="0066342D">
          <w:rPr>
            <w:rFonts w:ascii="Arial" w:hAnsi="Arial" w:cs="Arial"/>
            <w:color w:val="000000" w:themeColor="text1"/>
          </w:rPr>
          <w:delText xml:space="preserve">expansion factors </w:delText>
        </w:r>
      </w:del>
      <w:r w:rsidR="00333FBF" w:rsidRPr="00333FBF">
        <w:rPr>
          <w:rFonts w:ascii="Arial" w:hAnsi="Arial" w:cs="Arial"/>
          <w:color w:val="000000" w:themeColor="text1"/>
        </w:rPr>
        <w:t>which</w:t>
      </w:r>
      <w:proofErr w:type="spellEnd"/>
      <w:r w:rsidR="00333FBF" w:rsidRPr="00333FBF">
        <w:rPr>
          <w:rFonts w:ascii="Arial" w:hAnsi="Arial" w:cs="Arial"/>
          <w:color w:val="000000" w:themeColor="text1"/>
        </w:rPr>
        <w:t xml:space="preserve"> are currently applicable, are detailed in </w:t>
      </w:r>
      <w:r w:rsidR="00333FBF" w:rsidRPr="00333FBF">
        <w:rPr>
          <w:rFonts w:ascii="Arial" w:hAnsi="Arial" w:cs="Arial"/>
          <w:b/>
          <w:color w:val="000000" w:themeColor="text1"/>
        </w:rPr>
        <w:t xml:space="preserve">The Company's Statement of Use of System Charges </w:t>
      </w:r>
      <w:r w:rsidR="00333FBF" w:rsidRPr="00333FBF">
        <w:rPr>
          <w:rFonts w:ascii="Arial" w:hAnsi="Arial" w:cs="Arial"/>
          <w:color w:val="000000" w:themeColor="text1"/>
        </w:rPr>
        <w:t xml:space="preserve">which is available from the </w:t>
      </w:r>
      <w:r w:rsidR="00333FBF" w:rsidRPr="00333FBF">
        <w:rPr>
          <w:rFonts w:ascii="Arial" w:hAnsi="Arial" w:cs="Arial"/>
          <w:b/>
          <w:color w:val="000000" w:themeColor="text1"/>
        </w:rPr>
        <w:t>Charging website</w:t>
      </w:r>
      <w:r w:rsidR="00333FBF" w:rsidRPr="00333FBF">
        <w:rPr>
          <w:rFonts w:ascii="Arial" w:hAnsi="Arial" w:cs="Arial"/>
          <w:color w:val="000000" w:themeColor="text1"/>
        </w:rPr>
        <w:t>.</w:t>
      </w:r>
    </w:p>
    <w:p w14:paraId="69DE59B5" w14:textId="3CA5E37A" w:rsidR="006661FE" w:rsidRDefault="006661FE">
      <w:pPr>
        <w:pStyle w:val="1"/>
        <w:ind w:left="1474" w:hanging="709"/>
        <w:jc w:val="both"/>
        <w:rPr>
          <w:ins w:id="785" w:author="Author"/>
        </w:rPr>
      </w:pPr>
    </w:p>
    <w:p w14:paraId="0C809280" w14:textId="77777777" w:rsidR="006661FE" w:rsidRPr="00101E15" w:rsidRDefault="006661FE" w:rsidP="00290D83">
      <w:pPr>
        <w:pStyle w:val="1"/>
        <w:ind w:left="1474"/>
        <w:jc w:val="both"/>
        <w:rPr>
          <w:b/>
          <w:u w:val="single"/>
        </w:rPr>
      </w:pPr>
    </w:p>
    <w:p w14:paraId="3B80F0FF" w14:textId="763F72C8" w:rsidR="008A38A9" w:rsidRPr="00101E15" w:rsidDel="00281E0F" w:rsidRDefault="008A38A9" w:rsidP="00290D83">
      <w:pPr>
        <w:pStyle w:val="Heading3"/>
        <w:ind w:left="1474" w:firstLine="720"/>
        <w:jc w:val="both"/>
        <w:rPr>
          <w:del w:id="786" w:author="Mott(ESO), Paul" w:date="2023-03-15T22:12:00Z"/>
          <w:rFonts w:ascii="Arial" w:hAnsi="Arial" w:cs="Arial"/>
          <w:b/>
        </w:rPr>
      </w:pPr>
      <w:bookmarkStart w:id="787" w:name="_Toc274049685"/>
      <w:bookmarkStart w:id="788" w:name="_Toc49661113"/>
      <w:del w:id="789" w:author="Mott(ESO), Paul" w:date="2023-03-15T22:12:00Z">
        <w:r w:rsidRPr="00101E15" w:rsidDel="00281E0F">
          <w:rPr>
            <w:rFonts w:ascii="Arial" w:hAnsi="Arial" w:cs="Arial"/>
            <w:b/>
          </w:rPr>
          <w:delText xml:space="preserve">Onshore Expansion Factors in RIIO-T2 </w:delText>
        </w:r>
      </w:del>
    </w:p>
    <w:p w14:paraId="5CAA3ED3" w14:textId="35D74213" w:rsidR="008A38A9" w:rsidRPr="008A38A9" w:rsidRDefault="008A38A9" w:rsidP="00290D83">
      <w:pPr>
        <w:pStyle w:val="Heading3"/>
        <w:ind w:left="1474" w:hanging="981"/>
        <w:jc w:val="both"/>
        <w:rPr>
          <w:rFonts w:ascii="Arial" w:hAnsi="Arial" w:cs="Arial"/>
          <w:b/>
        </w:rPr>
      </w:pPr>
      <w:del w:id="790" w:author="Mott(ESO), Paul" w:date="2023-03-15T22:12:00Z">
        <w:r w:rsidRPr="00101E15" w:rsidDel="00281E0F">
          <w:rPr>
            <w:rFonts w:ascii="Arial" w:hAnsi="Arial" w:cs="Arial"/>
          </w:rPr>
          <w:delText xml:space="preserve">14.15.79A </w:delText>
        </w:r>
      </w:del>
      <w:del w:id="791" w:author="Author">
        <w:r w:rsidRPr="00101E15" w:rsidDel="00905018">
          <w:rPr>
            <w:rFonts w:ascii="Arial" w:hAnsi="Arial" w:cs="Arial"/>
          </w:rPr>
          <w:delTex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delText>
        </w:r>
        <w:r w:rsidR="00267733" w:rsidRPr="00267733" w:rsidDel="00905018">
          <w:rPr>
            <w:rFonts w:ascii="Arial" w:hAnsi="Arial" w:cs="Arial"/>
            <w:b/>
            <w:color w:val="000000" w:themeColor="text1"/>
            <w:szCs w:val="20"/>
          </w:rPr>
          <w:delText>Financial Year</w:delText>
        </w:r>
        <w:r w:rsidR="006E173F" w:rsidRPr="00101E15" w:rsidDel="00905018">
          <w:rPr>
            <w:rFonts w:ascii="Arial" w:hAnsi="Arial" w:cs="Arial"/>
          </w:rPr>
          <w:delText>. For clarity HVDC circuits and sub-sea AC cable will continue to be calculated in accordance with 14.15.75.</w:delText>
        </w:r>
      </w:del>
    </w:p>
    <w:p w14:paraId="0A391CD7" w14:textId="77777777" w:rsidR="008A38A9" w:rsidRDefault="008A38A9" w:rsidP="00290D83">
      <w:pPr>
        <w:pStyle w:val="Heading3"/>
        <w:ind w:left="1474" w:firstLine="709"/>
        <w:jc w:val="both"/>
        <w:rPr>
          <w:rFonts w:ascii="Arial" w:hAnsi="Arial" w:cs="Arial"/>
          <w:b/>
        </w:rPr>
      </w:pPr>
    </w:p>
    <w:p w14:paraId="4C142511" w14:textId="1BEBA0C4" w:rsidR="006661FE" w:rsidRPr="00887323" w:rsidRDefault="006661FE" w:rsidP="00290D83">
      <w:pPr>
        <w:pStyle w:val="Heading3"/>
        <w:ind w:left="1474" w:firstLine="709"/>
        <w:jc w:val="both"/>
        <w:rPr>
          <w:rFonts w:ascii="Arial" w:hAnsi="Arial" w:cs="Arial"/>
          <w:b/>
        </w:rPr>
      </w:pPr>
      <w:r w:rsidRPr="00887323">
        <w:rPr>
          <w:rFonts w:ascii="Arial" w:hAnsi="Arial" w:cs="Arial"/>
          <w:b/>
        </w:rPr>
        <w:t xml:space="preserve">Offshore Circuit </w:t>
      </w:r>
      <w:ins w:id="792" w:author="Author">
        <w:r w:rsidR="0066342D" w:rsidRPr="0066342D">
          <w:rPr>
            <w:rFonts w:ascii="Arial" w:hAnsi="Arial" w:cs="Arial"/>
            <w:b/>
          </w:rPr>
          <w:t>expansion constants</w:t>
        </w:r>
      </w:ins>
      <w:del w:id="793" w:author="Author">
        <w:r w:rsidRPr="00887323" w:rsidDel="0066342D">
          <w:rPr>
            <w:rFonts w:ascii="Arial" w:hAnsi="Arial" w:cs="Arial"/>
            <w:b/>
          </w:rPr>
          <w:delText>Expansion Factors</w:delText>
        </w:r>
      </w:del>
      <w:bookmarkEnd w:id="787"/>
    </w:p>
    <w:p w14:paraId="3BDEE986" w14:textId="7BCED93F" w:rsidR="006661FE" w:rsidRDefault="006661FE" w:rsidP="006762A2">
      <w:pPr>
        <w:pStyle w:val="1"/>
        <w:numPr>
          <w:ilvl w:val="0"/>
          <w:numId w:val="159"/>
        </w:numPr>
        <w:jc w:val="both"/>
      </w:pPr>
      <w:r>
        <w:t xml:space="preserve">Offshore </w:t>
      </w:r>
      <w:ins w:id="794" w:author="Author">
        <w:r w:rsidR="0066342D">
          <w:t>expansion constants</w:t>
        </w:r>
        <w:r w:rsidR="0066342D" w:rsidDel="0066342D">
          <w:t xml:space="preserve"> </w:t>
        </w:r>
      </w:ins>
      <w:del w:id="795" w:author="Author">
        <w:r w:rsidDel="0066342D">
          <w:delText xml:space="preserve">expansion factors </w:delText>
        </w:r>
      </w:del>
      <w:r>
        <w:t>(£/</w:t>
      </w:r>
      <w:proofErr w:type="spellStart"/>
      <w:r>
        <w:t>MWkm</w:t>
      </w:r>
      <w:proofErr w:type="spellEnd"/>
      <w:r>
        <w:t xml:space="preserve">) are derived from information provided by Offshore Transmission Owners for each offshore circuit.  Offshore </w:t>
      </w:r>
      <w:ins w:id="796" w:author="Author">
        <w:r w:rsidR="0066342D">
          <w:t xml:space="preserve">expansion </w:t>
        </w:r>
        <w:proofErr w:type="spellStart"/>
        <w:r w:rsidR="0066342D">
          <w:t>constants</w:t>
        </w:r>
      </w:ins>
      <w:del w:id="797" w:author="Author">
        <w:r w:rsidDel="0066342D">
          <w:delText xml:space="preserve">expansion factors </w:delText>
        </w:r>
      </w:del>
      <w:r>
        <w:t>are</w:t>
      </w:r>
      <w:proofErr w:type="spellEnd"/>
      <w:r>
        <w:t xml:space="preserv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71B1862E" w14:textId="77777777" w:rsidR="006661FE" w:rsidRDefault="006661FE" w:rsidP="00290D83">
      <w:pPr>
        <w:pStyle w:val="1"/>
        <w:ind w:left="1474"/>
        <w:jc w:val="both"/>
      </w:pPr>
    </w:p>
    <w:p w14:paraId="42757E02" w14:textId="25CBBA06" w:rsidR="006661FE" w:rsidRDefault="006661FE" w:rsidP="006762A2">
      <w:pPr>
        <w:pStyle w:val="1"/>
        <w:numPr>
          <w:ilvl w:val="0"/>
          <w:numId w:val="159"/>
        </w:numPr>
        <w:jc w:val="both"/>
        <w:rPr>
          <w:ins w:id="798" w:author="Author"/>
        </w:rPr>
      </w:pPr>
      <w:r>
        <w:lastRenderedPageBreak/>
        <w:t xml:space="preserve">In </w:t>
      </w:r>
      <w:proofErr w:type="gramStart"/>
      <w:r>
        <w:t>the  year</w:t>
      </w:r>
      <w:proofErr w:type="gramEnd"/>
      <w:r>
        <w:t xml:space="preserve"> </w:t>
      </w:r>
      <w:r w:rsidR="00EE18A1">
        <w:t xml:space="preserve">that the offshore transmission assets are transferred to the Offshore Transmission Owner </w:t>
      </w:r>
      <w:r>
        <w:t xml:space="preserve">, the offshore circuit </w:t>
      </w:r>
      <w:ins w:id="799" w:author="Author">
        <w:r w:rsidR="0066342D">
          <w:t xml:space="preserve">expansion </w:t>
        </w:r>
        <w:proofErr w:type="spellStart"/>
        <w:r w:rsidR="0066342D">
          <w:t>constant</w:t>
        </w:r>
      </w:ins>
      <w:del w:id="800" w:author="Author">
        <w:r w:rsidDel="0066342D">
          <w:delText xml:space="preserve">expansion factor </w:delText>
        </w:r>
      </w:del>
      <w:r>
        <w:t>would</w:t>
      </w:r>
      <w:proofErr w:type="spellEnd"/>
      <w:r>
        <w:t xml:space="preserve"> be calculated as follows:</w:t>
      </w:r>
    </w:p>
    <w:p w14:paraId="517DA1E6" w14:textId="77777777" w:rsidR="0066342D" w:rsidRDefault="0066342D" w:rsidP="00290D83">
      <w:pPr>
        <w:pStyle w:val="ListParagraph"/>
        <w:rPr>
          <w:ins w:id="801" w:author="Author"/>
        </w:rPr>
      </w:pPr>
    </w:p>
    <w:p w14:paraId="13AC3BC5" w14:textId="3203E46D" w:rsidR="0066342D" w:rsidDel="002D6F27" w:rsidRDefault="0066342D" w:rsidP="00290D83">
      <w:pPr>
        <w:pStyle w:val="1"/>
        <w:jc w:val="both"/>
        <w:rPr>
          <w:del w:id="802" w:author="Mott(ESO), Paul" w:date="2023-03-15T17:08:00Z"/>
        </w:rPr>
      </w:pPr>
      <w:ins w:id="803" w:author="Author">
        <w:del w:id="804" w:author="Mott(ESO), Paul" w:date="2023-03-15T17:08:00Z">
          <w:r w:rsidDel="002D6F27">
            <w:rPr>
              <w:rFonts w:cs="Arial"/>
              <w:szCs w:val="22"/>
            </w:rPr>
            <w:delText>CRevOFTO1 / (L x CircRat)</w:delText>
          </w:r>
        </w:del>
      </w:ins>
    </w:p>
    <w:p w14:paraId="306FF0C3" w14:textId="77777777" w:rsidR="006661FE" w:rsidRDefault="006661FE">
      <w:pPr>
        <w:pStyle w:val="1"/>
        <w:ind w:left="1474"/>
        <w:jc w:val="both"/>
        <w:rPr>
          <w:ins w:id="805" w:author="Mott(ESO), Paul" w:date="2023-03-15T17:08:00Z"/>
        </w:rPr>
      </w:pPr>
    </w:p>
    <w:p w14:paraId="342D2F6B" w14:textId="066A6F40" w:rsidR="00057E4C" w:rsidRPr="00290D83" w:rsidRDefault="00000000">
      <w:pPr>
        <w:pStyle w:val="1"/>
        <w:ind w:left="1474"/>
        <w:jc w:val="both"/>
        <w:rPr>
          <w:ins w:id="806" w:author="Mott(ESO), Paul" w:date="2023-03-15T17:08:00Z"/>
        </w:rPr>
      </w:pPr>
      <m:oMathPara>
        <m:oMath>
          <m:f>
            <m:fPr>
              <m:ctrlPr>
                <w:ins w:id="807" w:author="Mott(ESO), Paul" w:date="2023-03-15T17:08:00Z">
                  <w:rPr>
                    <w:rFonts w:ascii="Cambria Math" w:hAnsi="Cambria Math"/>
                    <w:i/>
                  </w:rPr>
                </w:ins>
              </m:ctrlPr>
            </m:fPr>
            <m:num>
              <m:r>
                <w:ins w:id="808" w:author="Mott(ESO), Paul" w:date="2023-03-15T17:08:00Z">
                  <w:rPr>
                    <w:rFonts w:ascii="Cambria Math" w:hAnsi="Cambria Math"/>
                  </w:rPr>
                  <m:t>CRevOFTO1</m:t>
                </w:ins>
              </m:r>
            </m:num>
            <m:den>
              <m:r>
                <w:ins w:id="809" w:author="Mott(ESO), Paul" w:date="2023-03-15T17:08:00Z">
                  <w:rPr>
                    <w:rFonts w:ascii="Cambria Math" w:hAnsi="Cambria Math"/>
                  </w:rPr>
                  <m:t>L x CircRat</m:t>
                </w:ins>
              </m:r>
            </m:den>
          </m:f>
        </m:oMath>
      </m:oMathPara>
    </w:p>
    <w:p w14:paraId="61408F7E" w14:textId="77777777" w:rsidR="00317837" w:rsidRPr="00317837" w:rsidRDefault="00317837">
      <w:pPr>
        <w:pStyle w:val="1"/>
        <w:ind w:left="1474"/>
        <w:jc w:val="both"/>
        <w:rPr>
          <w:ins w:id="810" w:author="Mott(ESO), Paul" w:date="2023-03-15T17:08:00Z"/>
        </w:rPr>
      </w:pPr>
    </w:p>
    <w:p w14:paraId="0C83936D" w14:textId="77777777" w:rsidR="00057E4C" w:rsidRDefault="00057E4C" w:rsidP="00290D83">
      <w:pPr>
        <w:pStyle w:val="1"/>
        <w:ind w:left="1474"/>
        <w:jc w:val="both"/>
      </w:pPr>
    </w:p>
    <w:p w14:paraId="5174411B" w14:textId="5717F18E" w:rsidR="006661FE" w:rsidRDefault="00575BBD" w:rsidP="00290D83">
      <w:pPr>
        <w:pStyle w:val="1"/>
        <w:ind w:left="1474"/>
        <w:jc w:val="center"/>
        <w:rPr>
          <w:rFonts w:cs="Arial"/>
          <w:szCs w:val="22"/>
        </w:rPr>
      </w:pPr>
      <w:del w:id="811" w:author="Author">
        <w:r w:rsidRPr="00ED5574" w:rsidDel="0066342D">
          <w:rPr>
            <w:rFonts w:cs="Arial"/>
            <w:noProof/>
            <w:position w:val="-24"/>
            <w:szCs w:val="22"/>
          </w:rPr>
          <w:drawing>
            <wp:inline distT="0" distB="0" distL="0" distR="0" wp14:anchorId="1851B832" wp14:editId="4C9ABA1D">
              <wp:extent cx="3590925" cy="39052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590925" cy="390525"/>
                      </a:xfrm>
                      <a:prstGeom prst="rect">
                        <a:avLst/>
                      </a:prstGeom>
                      <a:noFill/>
                      <a:ln>
                        <a:noFill/>
                      </a:ln>
                    </pic:spPr>
                  </pic:pic>
                </a:graphicData>
              </a:graphic>
            </wp:inline>
          </w:drawing>
        </w:r>
      </w:del>
    </w:p>
    <w:p w14:paraId="73F28199" w14:textId="77777777" w:rsidR="006661FE" w:rsidRDefault="006661FE" w:rsidP="00290D83">
      <w:pPr>
        <w:pStyle w:val="1"/>
        <w:ind w:left="1474" w:firstLine="709"/>
        <w:jc w:val="both"/>
        <w:rPr>
          <w:rFonts w:cs="Arial"/>
          <w:szCs w:val="22"/>
        </w:rPr>
      </w:pPr>
      <w:r>
        <w:rPr>
          <w:rFonts w:cs="Arial"/>
          <w:szCs w:val="22"/>
        </w:rPr>
        <w:t>Where:</w:t>
      </w:r>
    </w:p>
    <w:p w14:paraId="3962ADCA" w14:textId="77777777" w:rsidR="006661FE" w:rsidRDefault="006661FE" w:rsidP="00290D83">
      <w:pPr>
        <w:pStyle w:val="1"/>
        <w:ind w:left="1474" w:firstLine="709"/>
        <w:jc w:val="both"/>
        <w:rPr>
          <w:rFonts w:cs="Arial"/>
          <w:szCs w:val="22"/>
        </w:rPr>
      </w:pPr>
    </w:p>
    <w:p w14:paraId="19B1E4BE" w14:textId="77777777" w:rsidR="006661FE" w:rsidRDefault="006661FE" w:rsidP="00290D83">
      <w:pPr>
        <w:pStyle w:val="1"/>
        <w:ind w:left="1474"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58A11601" w14:textId="77777777" w:rsidR="006661FE" w:rsidRDefault="006661FE" w:rsidP="00290D83">
      <w:pPr>
        <w:pStyle w:val="1"/>
        <w:ind w:left="1474"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6D5FB0E" w14:textId="77777777" w:rsidR="006661FE" w:rsidRDefault="006661FE" w:rsidP="00290D83">
      <w:pPr>
        <w:pStyle w:val="1"/>
        <w:ind w:left="1474"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4A0D27FE" w14:textId="77777777" w:rsidR="006661FE" w:rsidRDefault="006661FE" w:rsidP="00290D83">
      <w:pPr>
        <w:pStyle w:val="1"/>
        <w:ind w:left="1474" w:firstLine="709"/>
        <w:jc w:val="both"/>
      </w:pPr>
    </w:p>
    <w:p w14:paraId="75C4284B" w14:textId="32DF4421" w:rsidR="006661FE" w:rsidRDefault="006661FE" w:rsidP="001E53B1">
      <w:pPr>
        <w:pStyle w:val="1"/>
        <w:numPr>
          <w:ilvl w:val="0"/>
          <w:numId w:val="159"/>
        </w:numPr>
        <w:jc w:val="both"/>
        <w:rPr>
          <w:ins w:id="812" w:author="Author"/>
        </w:rPr>
      </w:pPr>
      <w:r>
        <w:t xml:space="preserve">In all subsequent years, the offshore </w:t>
      </w:r>
      <w:ins w:id="813" w:author="Author">
        <w:r w:rsidR="0066342D">
          <w:t xml:space="preserve">expansion </w:t>
        </w:r>
        <w:proofErr w:type="spellStart"/>
        <w:r w:rsidR="0066342D">
          <w:t>constant</w:t>
        </w:r>
      </w:ins>
      <w:del w:id="814" w:author="Author">
        <w:r w:rsidDel="0066342D">
          <w:delText xml:space="preserve">circuit expansion factor </w:delText>
        </w:r>
      </w:del>
      <w:r>
        <w:t>would</w:t>
      </w:r>
      <w:proofErr w:type="spellEnd"/>
      <w:r>
        <w:t xml:space="preserve"> be calculated as follows:</w:t>
      </w:r>
    </w:p>
    <w:p w14:paraId="4E713860" w14:textId="6C4BC960" w:rsidR="002D6F27" w:rsidRDefault="002D6F27">
      <w:pPr>
        <w:pStyle w:val="1"/>
        <w:ind w:left="1474"/>
        <w:jc w:val="both"/>
        <w:rPr>
          <w:ins w:id="815" w:author="Mott(ESO), Paul" w:date="2023-03-15T17:09:00Z"/>
          <w:rFonts w:cs="Arial"/>
          <w:szCs w:val="22"/>
        </w:rPr>
      </w:pPr>
    </w:p>
    <w:p w14:paraId="74713F4E" w14:textId="19271C37" w:rsidR="002D6F27" w:rsidRPr="00290D83" w:rsidRDefault="00000000">
      <w:pPr>
        <w:pStyle w:val="1"/>
        <w:ind w:left="1474"/>
        <w:jc w:val="both"/>
        <w:rPr>
          <w:ins w:id="816" w:author="Mott(ESO), Paul" w:date="2023-03-15T17:09:00Z"/>
          <w:rFonts w:cs="Arial"/>
        </w:rPr>
      </w:pPr>
      <m:oMathPara>
        <m:oMath>
          <m:f>
            <m:fPr>
              <m:ctrlPr>
                <w:ins w:id="817" w:author="Mott(ESO), Paul" w:date="2023-03-15T17:09:00Z">
                  <w:rPr>
                    <w:rFonts w:ascii="Cambria Math" w:hAnsi="Cambria Math"/>
                    <w:i/>
                  </w:rPr>
                </w:ins>
              </m:ctrlPr>
            </m:fPr>
            <m:num>
              <m:r>
                <w:ins w:id="818" w:author="Mott(ESO), Paul" w:date="2023-03-15T17:09:00Z">
                  <w:rPr>
                    <w:rFonts w:ascii="Cambria Math" w:hAnsi="Cambria Math"/>
                  </w:rPr>
                  <m:t>AcCRevOFTO</m:t>
                </w:ins>
              </m:r>
            </m:num>
            <m:den>
              <m:r>
                <w:ins w:id="819" w:author="Mott(ESO), Paul" w:date="2023-03-15T17:09:00Z">
                  <w:rPr>
                    <w:rFonts w:ascii="Cambria Math" w:hAnsi="Cambria Math"/>
                  </w:rPr>
                  <m:t>L x CircRat</m:t>
                </w:ins>
              </m:r>
            </m:den>
          </m:f>
        </m:oMath>
      </m:oMathPara>
    </w:p>
    <w:p w14:paraId="0C723630" w14:textId="77777777" w:rsidR="00290D83" w:rsidRPr="00290D83" w:rsidRDefault="00290D83" w:rsidP="00290D83">
      <w:pPr>
        <w:pStyle w:val="1"/>
        <w:ind w:left="1474"/>
        <w:jc w:val="both"/>
        <w:rPr>
          <w:rFonts w:cs="Arial"/>
        </w:rPr>
      </w:pPr>
    </w:p>
    <w:p w14:paraId="014AAA1B" w14:textId="77777777" w:rsidR="006661FE" w:rsidRDefault="006661FE" w:rsidP="00290D83">
      <w:pPr>
        <w:pStyle w:val="1"/>
        <w:ind w:left="1474"/>
        <w:jc w:val="both"/>
      </w:pPr>
    </w:p>
    <w:p w14:paraId="286C6DCE" w14:textId="537F7BA9" w:rsidR="006661FE" w:rsidRDefault="00575BBD" w:rsidP="00290D83">
      <w:pPr>
        <w:pStyle w:val="1"/>
        <w:ind w:left="1474"/>
        <w:jc w:val="center"/>
        <w:rPr>
          <w:rFonts w:cs="Arial"/>
          <w:szCs w:val="22"/>
        </w:rPr>
      </w:pPr>
      <w:del w:id="820" w:author="Author">
        <w:r w:rsidRPr="00ED5574" w:rsidDel="0066342D">
          <w:rPr>
            <w:rFonts w:cs="Arial"/>
            <w:noProof/>
            <w:position w:val="-24"/>
            <w:szCs w:val="22"/>
          </w:rPr>
          <w:drawing>
            <wp:inline distT="0" distB="0" distL="0" distR="0" wp14:anchorId="121413AF" wp14:editId="5CB7E79F">
              <wp:extent cx="3705225" cy="39052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705225" cy="390525"/>
                      </a:xfrm>
                      <a:prstGeom prst="rect">
                        <a:avLst/>
                      </a:prstGeom>
                      <a:noFill/>
                      <a:ln>
                        <a:noFill/>
                      </a:ln>
                    </pic:spPr>
                  </pic:pic>
                </a:graphicData>
              </a:graphic>
            </wp:inline>
          </w:drawing>
        </w:r>
      </w:del>
    </w:p>
    <w:p w14:paraId="62BD40D1" w14:textId="77777777" w:rsidR="006661FE" w:rsidRDefault="006661FE" w:rsidP="00290D83">
      <w:pPr>
        <w:pStyle w:val="1"/>
        <w:ind w:left="1474"/>
        <w:rPr>
          <w:rFonts w:cs="Arial"/>
          <w:szCs w:val="22"/>
        </w:rPr>
      </w:pPr>
    </w:p>
    <w:p w14:paraId="116C741F" w14:textId="77777777" w:rsidR="006661FE" w:rsidRDefault="006661FE" w:rsidP="00290D83">
      <w:pPr>
        <w:pStyle w:val="1"/>
        <w:ind w:left="1474" w:firstLine="709"/>
        <w:jc w:val="both"/>
        <w:rPr>
          <w:rFonts w:cs="Arial"/>
          <w:szCs w:val="22"/>
        </w:rPr>
      </w:pPr>
      <w:r>
        <w:rPr>
          <w:rFonts w:cs="Arial"/>
          <w:szCs w:val="22"/>
        </w:rPr>
        <w:tab/>
        <w:t>Where:</w:t>
      </w:r>
    </w:p>
    <w:p w14:paraId="08AF917F" w14:textId="77777777" w:rsidR="006661FE" w:rsidRDefault="006661FE" w:rsidP="00290D83">
      <w:pPr>
        <w:pStyle w:val="1"/>
        <w:ind w:left="1474" w:firstLine="709"/>
        <w:jc w:val="both"/>
        <w:rPr>
          <w:rFonts w:cs="Arial"/>
          <w:szCs w:val="22"/>
        </w:rPr>
      </w:pPr>
    </w:p>
    <w:p w14:paraId="526D6C82" w14:textId="1262E5EA" w:rsidR="006661FE" w:rsidRDefault="0066342D" w:rsidP="00290D83">
      <w:pPr>
        <w:pStyle w:val="1"/>
        <w:tabs>
          <w:tab w:val="left" w:pos="2835"/>
        </w:tabs>
        <w:ind w:left="1474" w:hanging="2835"/>
        <w:jc w:val="both"/>
        <w:rPr>
          <w:rFonts w:cs="Arial"/>
          <w:szCs w:val="22"/>
        </w:rPr>
      </w:pPr>
      <w:ins w:id="821" w:author="Author">
        <w:r>
          <w:rPr>
            <w:rFonts w:cs="Arial"/>
            <w:szCs w:val="22"/>
          </w:rPr>
          <w:tab/>
        </w:r>
      </w:ins>
      <w:proofErr w:type="spellStart"/>
      <w:r w:rsidR="006661FE">
        <w:rPr>
          <w:rFonts w:cs="Arial"/>
          <w:szCs w:val="22"/>
        </w:rPr>
        <w:t>AvCRevOFTO</w:t>
      </w:r>
      <w:proofErr w:type="spellEnd"/>
      <w:r w:rsidR="006661FE">
        <w:rPr>
          <w:rFonts w:cs="Arial"/>
          <w:szCs w:val="22"/>
        </w:rPr>
        <w:tab/>
        <w:t xml:space="preserve"> = </w:t>
      </w:r>
      <w:r w:rsidR="006661FE">
        <w:rPr>
          <w:rFonts w:cs="Arial"/>
          <w:szCs w:val="22"/>
        </w:rPr>
        <w:tab/>
        <w:t>The annual offshore circuit revenue averaged over the remaining years of the onshore National Electricity Transmission System Operator (NETSO) price control</w:t>
      </w:r>
    </w:p>
    <w:p w14:paraId="4AE899FB" w14:textId="77777777" w:rsidR="006661FE" w:rsidRDefault="006661FE" w:rsidP="00290D83">
      <w:pPr>
        <w:pStyle w:val="1"/>
        <w:tabs>
          <w:tab w:val="left" w:pos="2835"/>
        </w:tabs>
        <w:ind w:left="1474"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58681B75" w14:textId="77777777" w:rsidR="006661FE" w:rsidRPr="001646AB" w:rsidRDefault="006661FE" w:rsidP="00290D83">
      <w:pPr>
        <w:pStyle w:val="1"/>
        <w:tabs>
          <w:tab w:val="left" w:pos="2835"/>
        </w:tabs>
        <w:ind w:left="1474"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2CF23936" w14:textId="77777777" w:rsidR="006661FE" w:rsidRPr="00A51DF5" w:rsidRDefault="006661FE" w:rsidP="00290D83">
      <w:pPr>
        <w:pStyle w:val="1"/>
        <w:tabs>
          <w:tab w:val="left" w:pos="2835"/>
        </w:tabs>
        <w:ind w:left="1474" w:firstLine="709"/>
        <w:jc w:val="both"/>
        <w:rPr>
          <w:rFonts w:cs="Arial"/>
          <w:szCs w:val="22"/>
        </w:rPr>
      </w:pPr>
    </w:p>
    <w:p w14:paraId="6389A10F" w14:textId="77777777" w:rsidR="00125177" w:rsidRPr="002052BD" w:rsidRDefault="00125177" w:rsidP="001E53B1">
      <w:pPr>
        <w:pStyle w:val="1"/>
        <w:numPr>
          <w:ilvl w:val="0"/>
          <w:numId w:val="159"/>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31F4B17D" w14:textId="77777777" w:rsidR="00125177" w:rsidRPr="001646AB" w:rsidRDefault="00125177" w:rsidP="00290D83">
      <w:pPr>
        <w:pStyle w:val="1"/>
        <w:ind w:left="1474"/>
        <w:jc w:val="both"/>
      </w:pPr>
    </w:p>
    <w:p w14:paraId="1349D79D" w14:textId="311ADADC" w:rsidR="004F04BE" w:rsidRPr="002052BD" w:rsidRDefault="006661FE" w:rsidP="001E53B1">
      <w:pPr>
        <w:pStyle w:val="1"/>
        <w:numPr>
          <w:ilvl w:val="0"/>
          <w:numId w:val="159"/>
        </w:numPr>
        <w:jc w:val="both"/>
      </w:pPr>
      <w:r w:rsidRPr="001646AB">
        <w:t xml:space="preserve">Prevailing </w:t>
      </w:r>
      <w:ins w:id="822" w:author="Mott(ESO), Paul" w:date="2023-04-18T19:58:00Z">
        <w:r w:rsidR="00D00331">
          <w:rPr>
            <w:b/>
            <w:bCs/>
          </w:rPr>
          <w:t>O</w:t>
        </w:r>
        <w:r w:rsidR="00D00331" w:rsidRPr="008F61A6">
          <w:rPr>
            <w:b/>
            <w:bCs/>
          </w:rPr>
          <w:t xml:space="preserve">ffshore </w:t>
        </w:r>
        <w:r w:rsidR="00D00331">
          <w:rPr>
            <w:b/>
            <w:bCs/>
          </w:rPr>
          <w:t>T</w:t>
        </w:r>
        <w:r w:rsidR="00D00331" w:rsidRPr="008F61A6">
          <w:rPr>
            <w:b/>
            <w:bCs/>
          </w:rPr>
          <w:t xml:space="preserve">ransmission </w:t>
        </w:r>
        <w:r w:rsidR="00D00331">
          <w:rPr>
            <w:b/>
            <w:bCs/>
          </w:rPr>
          <w:t>O</w:t>
        </w:r>
        <w:r w:rsidR="00D00331" w:rsidRPr="008F61A6">
          <w:rPr>
            <w:b/>
            <w:bCs/>
          </w:rPr>
          <w:t>wner</w:t>
        </w:r>
        <w:r w:rsidR="00D00331">
          <w:rPr>
            <w:b/>
            <w:bCs/>
          </w:rPr>
          <w:t xml:space="preserve"> </w:t>
        </w:r>
      </w:ins>
      <w:del w:id="823" w:author="Mott(ESO), Paul" w:date="2023-04-18T19:58:00Z">
        <w:r w:rsidRPr="001646AB" w:rsidDel="00D00331">
          <w:delText>OFFSHORE TRANSMISSION OWNER</w:delText>
        </w:r>
      </w:del>
      <w:r w:rsidRPr="001646AB">
        <w:t xml:space="preserve"> specific expansion </w:t>
      </w:r>
      <w:del w:id="824" w:author="Author">
        <w:r w:rsidRPr="001646AB" w:rsidDel="0066342D">
          <w:delText xml:space="preserve">factors </w:delText>
        </w:r>
      </w:del>
      <w:ins w:id="825" w:author="Author">
        <w:r w:rsidR="0066342D">
          <w:t>constants</w:t>
        </w:r>
        <w:r w:rsidR="0066342D" w:rsidRPr="001646AB">
          <w:t xml:space="preserve"> </w:t>
        </w:r>
      </w:ins>
      <w:r w:rsidRPr="001646AB">
        <w:t xml:space="preserve">will be </w:t>
      </w:r>
      <w:r w:rsidRPr="00A51DF5">
        <w:t>published in</w:t>
      </w:r>
      <w:r w:rsidR="000A006D">
        <w:t xml:space="preserve"> </w:t>
      </w:r>
      <w:r w:rsidR="000A006D" w:rsidRPr="000A006D">
        <w:rPr>
          <w:rFonts w:ascii="Arial" w:hAnsi="Arial" w:cs="Arial"/>
          <w:b/>
          <w:color w:val="000000" w:themeColor="text1"/>
        </w:rPr>
        <w:t>The Company's Statement of Use of System Charges</w:t>
      </w:r>
      <w:r w:rsidR="000A006D" w:rsidRPr="000A006D">
        <w:rPr>
          <w:rFonts w:ascii="Arial" w:hAnsi="Arial" w:cs="Arial"/>
          <w:color w:val="000000" w:themeColor="text1"/>
        </w:rPr>
        <w:t xml:space="preserve"> </w:t>
      </w:r>
      <w:r w:rsidR="000A006D" w:rsidRPr="000A006D">
        <w:rPr>
          <w:rFonts w:ascii="Arial" w:hAnsi="Arial" w:cs="Arial"/>
        </w:rPr>
        <w:t xml:space="preserve">which is available from the </w:t>
      </w:r>
      <w:r w:rsidR="000A006D" w:rsidRPr="00290D83">
        <w:rPr>
          <w:rFonts w:ascii="Arial" w:hAnsi="Arial" w:cs="Arial"/>
          <w:bCs/>
          <w:color w:val="000000" w:themeColor="text1"/>
        </w:rPr>
        <w:t xml:space="preserve">Charging </w:t>
      </w:r>
      <w:ins w:id="826" w:author="Author">
        <w:r w:rsidR="0066342D" w:rsidRPr="00290D83">
          <w:rPr>
            <w:rFonts w:ascii="Arial" w:hAnsi="Arial" w:cs="Arial"/>
            <w:bCs/>
            <w:color w:val="000000" w:themeColor="text1"/>
          </w:rPr>
          <w:t>part of</w:t>
        </w:r>
        <w:r w:rsidR="0066342D">
          <w:rPr>
            <w:rFonts w:ascii="Arial" w:hAnsi="Arial" w:cs="Arial"/>
            <w:b/>
            <w:color w:val="000000" w:themeColor="text1"/>
          </w:rPr>
          <w:t xml:space="preserve"> The Company’s </w:t>
        </w:r>
      </w:ins>
      <w:del w:id="827" w:author="Author">
        <w:r w:rsidR="000A006D" w:rsidRPr="000A006D" w:rsidDel="0066342D">
          <w:rPr>
            <w:rFonts w:ascii="Arial" w:hAnsi="Arial" w:cs="Arial"/>
            <w:b/>
            <w:color w:val="000000" w:themeColor="text1"/>
          </w:rPr>
          <w:delText>w</w:delText>
        </w:r>
      </w:del>
      <w:ins w:id="828" w:author="Author">
        <w:r w:rsidR="0066342D">
          <w:rPr>
            <w:rFonts w:ascii="Arial" w:hAnsi="Arial" w:cs="Arial"/>
            <w:b/>
            <w:color w:val="000000" w:themeColor="text1"/>
          </w:rPr>
          <w:t>W</w:t>
        </w:r>
      </w:ins>
      <w:r w:rsidR="000A006D" w:rsidRPr="000A006D">
        <w:rPr>
          <w:rFonts w:ascii="Arial" w:hAnsi="Arial" w:cs="Arial"/>
          <w:b/>
          <w:color w:val="000000" w:themeColor="text1"/>
        </w:rPr>
        <w:t>ebsite</w:t>
      </w:r>
      <w:r w:rsidRPr="00A51DF5">
        <w:t xml:space="preserve">.  </w:t>
      </w:r>
      <w:r w:rsidR="004F04BE" w:rsidRPr="00A51DF5">
        <w:t xml:space="preserve">These shall be recalculated </w:t>
      </w:r>
      <w:r w:rsidR="00744571">
        <w:t>for</w:t>
      </w:r>
      <w:r w:rsidR="00744571"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60C45">
        <w:t>82</w:t>
      </w:r>
      <w:r w:rsidR="004F04BE" w:rsidRPr="002052BD">
        <w:t xml:space="preserve">. For each subsequent year within the price control period, these expansion </w:t>
      </w:r>
      <w:ins w:id="829" w:author="Author">
        <w:r w:rsidR="0066342D">
          <w:t>constants</w:t>
        </w:r>
        <w:r w:rsidR="0066342D" w:rsidRPr="002052BD" w:rsidDel="0066342D">
          <w:t xml:space="preserve"> </w:t>
        </w:r>
      </w:ins>
      <w:del w:id="830" w:author="Author">
        <w:r w:rsidR="004F04BE" w:rsidRPr="002052BD" w:rsidDel="0066342D">
          <w:delText xml:space="preserve">factors </w:delText>
        </w:r>
      </w:del>
      <w:r w:rsidR="004F04BE" w:rsidRPr="002052BD">
        <w:t xml:space="preserve">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12E1554A" w14:textId="77777777" w:rsidR="004F04BE" w:rsidRPr="002052BD" w:rsidRDefault="004F04BE" w:rsidP="00290D83">
      <w:pPr>
        <w:pStyle w:val="1"/>
        <w:ind w:left="1474"/>
        <w:jc w:val="both"/>
        <w:rPr>
          <w:rFonts w:ascii="Arial" w:hAnsi="Arial" w:cs="Arial"/>
          <w:szCs w:val="22"/>
        </w:rPr>
      </w:pPr>
    </w:p>
    <w:p w14:paraId="11CDA018" w14:textId="1883618F" w:rsidR="00D452C9" w:rsidRDefault="00D452C9" w:rsidP="00290D83">
      <w:pPr>
        <w:pStyle w:val="1"/>
        <w:ind w:left="1474" w:firstLine="720"/>
        <w:jc w:val="both"/>
        <w:rPr>
          <w:rFonts w:ascii="Arial" w:hAnsi="Arial" w:cs="Arial"/>
          <w:szCs w:val="22"/>
        </w:rPr>
      </w:pPr>
    </w:p>
    <w:p w14:paraId="03425E34" w14:textId="2424ADA9" w:rsidR="00D452C9" w:rsidRPr="002052BD" w:rsidRDefault="00D452C9" w:rsidP="00290D83">
      <w:pPr>
        <w:pStyle w:val="1"/>
        <w:ind w:left="1474" w:firstLine="720"/>
        <w:jc w:val="both"/>
        <w:rPr>
          <w:rFonts w:ascii="Arial" w:hAnsi="Arial" w:cs="Arial"/>
          <w:szCs w:val="22"/>
        </w:rPr>
      </w:pPr>
      <w:r>
        <w:rPr>
          <w:noProof/>
        </w:rPr>
        <w:drawing>
          <wp:inline distT="0" distB="0" distL="0" distR="0" wp14:anchorId="2E26EBCA" wp14:editId="26306220">
            <wp:extent cx="1651000" cy="273050"/>
            <wp:effectExtent l="0" t="0" r="0" b="0"/>
            <wp:docPr id="1121566918" name="Picture 11215669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extLst>
                        <a:ext uri="{28A0092B-C50C-407E-A947-70E740481C1C}">
                          <a14:useLocalDpi xmlns:a14="http://schemas.microsoft.com/office/drawing/2010/main" val="0"/>
                        </a:ext>
                      </a:extLst>
                    </a:blip>
                    <a:stretch>
                      <a:fillRect/>
                    </a:stretch>
                  </pic:blipFill>
                  <pic:spPr>
                    <a:xfrm>
                      <a:off x="0" y="0"/>
                      <a:ext cx="1651000" cy="273050"/>
                    </a:xfrm>
                    <a:prstGeom prst="rect">
                      <a:avLst/>
                    </a:prstGeom>
                  </pic:spPr>
                </pic:pic>
              </a:graphicData>
            </a:graphic>
          </wp:inline>
        </w:drawing>
      </w:r>
    </w:p>
    <w:p w14:paraId="15CC2A0F" w14:textId="77777777" w:rsidR="004F04BE" w:rsidRPr="002052BD" w:rsidRDefault="004F04BE" w:rsidP="00290D83">
      <w:pPr>
        <w:pStyle w:val="1"/>
        <w:ind w:left="1474" w:firstLine="720"/>
        <w:jc w:val="both"/>
        <w:rPr>
          <w:rFonts w:ascii="Arial" w:hAnsi="Arial" w:cs="Arial"/>
          <w:szCs w:val="22"/>
        </w:rPr>
      </w:pPr>
    </w:p>
    <w:p w14:paraId="54764E8D" w14:textId="77777777" w:rsidR="004F04BE" w:rsidRPr="002052BD" w:rsidRDefault="004F04BE" w:rsidP="00290D83">
      <w:pPr>
        <w:pStyle w:val="1"/>
        <w:ind w:left="1474" w:firstLine="720"/>
        <w:jc w:val="both"/>
        <w:rPr>
          <w:rFonts w:ascii="Arial" w:hAnsi="Arial" w:cs="Arial"/>
          <w:szCs w:val="22"/>
        </w:rPr>
      </w:pPr>
      <w:r w:rsidRPr="002052BD">
        <w:rPr>
          <w:rFonts w:ascii="Arial" w:hAnsi="Arial" w:cs="Arial"/>
          <w:szCs w:val="22"/>
        </w:rPr>
        <w:t>where:</w:t>
      </w:r>
    </w:p>
    <w:p w14:paraId="59B04D8A" w14:textId="77777777" w:rsidR="004F04BE" w:rsidRPr="002052BD" w:rsidRDefault="004F04BE" w:rsidP="00290D83">
      <w:pPr>
        <w:pStyle w:val="1"/>
        <w:ind w:left="1474" w:firstLine="720"/>
        <w:jc w:val="both"/>
        <w:rPr>
          <w:rFonts w:ascii="Arial" w:hAnsi="Arial" w:cs="Arial"/>
          <w:szCs w:val="22"/>
        </w:rPr>
      </w:pPr>
    </w:p>
    <w:p w14:paraId="5B9B8A90" w14:textId="77777777" w:rsidR="004F04BE" w:rsidRPr="002052BD" w:rsidRDefault="004F04BE" w:rsidP="00290D83">
      <w:pPr>
        <w:tabs>
          <w:tab w:val="left" w:pos="4536"/>
        </w:tabs>
        <w:ind w:left="1474"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91F9192" w14:textId="3A7B77F9" w:rsidR="004F04BE" w:rsidRPr="002052BD" w:rsidRDefault="004F04BE" w:rsidP="00290D83">
      <w:pPr>
        <w:tabs>
          <w:tab w:val="left" w:pos="4536"/>
        </w:tabs>
        <w:ind w:left="1474" w:hanging="2268"/>
        <w:rPr>
          <w:rFonts w:ascii="Arial" w:hAnsi="Arial" w:cs="Arial"/>
          <w:sz w:val="22"/>
          <w:szCs w:val="22"/>
          <w:lang w:eastAsia="en-US"/>
        </w:rPr>
      </w:pPr>
      <w:r w:rsidRPr="002052BD">
        <w:rPr>
          <w:rFonts w:ascii="Arial" w:hAnsi="Arial" w:cs="Arial"/>
          <w:sz w:val="22"/>
          <w:szCs w:val="22"/>
          <w:lang w:eastAsia="en-US"/>
        </w:rPr>
        <w:lastRenderedPageBreak/>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B209762" w14:textId="77777777" w:rsidR="004F04BE" w:rsidRPr="002052BD" w:rsidRDefault="004F04BE" w:rsidP="00290D83">
      <w:pPr>
        <w:tabs>
          <w:tab w:val="left" w:pos="4536"/>
        </w:tabs>
        <w:ind w:left="1474" w:hanging="2268"/>
        <w:rPr>
          <w:rFonts w:ascii="Arial" w:hAnsi="Arial" w:cs="Arial"/>
          <w:sz w:val="22"/>
          <w:szCs w:val="22"/>
          <w:lang w:eastAsia="en-US"/>
        </w:rPr>
      </w:pPr>
    </w:p>
    <w:p w14:paraId="3C5C627E" w14:textId="77777777" w:rsidR="004F04BE" w:rsidRPr="002052BD" w:rsidRDefault="004F04BE" w:rsidP="00290D83">
      <w:pPr>
        <w:tabs>
          <w:tab w:val="left" w:pos="4536"/>
        </w:tabs>
        <w:ind w:left="1474"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F3B5816" w14:textId="694B28AE" w:rsidR="004F04BE" w:rsidRPr="002052BD" w:rsidRDefault="004F04BE" w:rsidP="00290D83">
      <w:pPr>
        <w:ind w:left="1474"/>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62AF1570" w14:textId="77777777" w:rsidR="004F04BE" w:rsidRPr="002052BD" w:rsidRDefault="004F04BE" w:rsidP="00290D83">
      <w:pPr>
        <w:ind w:left="1474"/>
        <w:rPr>
          <w:rFonts w:ascii="Arial" w:hAnsi="Arial" w:cs="Arial"/>
          <w:sz w:val="22"/>
          <w:szCs w:val="22"/>
          <w:lang w:eastAsia="en-US"/>
        </w:rPr>
      </w:pPr>
    </w:p>
    <w:p w14:paraId="71D65488" w14:textId="2C6B04DD" w:rsidR="004F04BE" w:rsidRPr="002052BD" w:rsidRDefault="003E40AA" w:rsidP="00290D83">
      <w:pPr>
        <w:tabs>
          <w:tab w:val="left" w:pos="4536"/>
        </w:tabs>
        <w:ind w:left="1474" w:hanging="2268"/>
        <w:rPr>
          <w:rFonts w:ascii="Arial" w:hAnsi="Arial" w:cs="Arial"/>
          <w:sz w:val="22"/>
          <w:szCs w:val="22"/>
          <w:lang w:eastAsia="en-US"/>
        </w:rPr>
      </w:pPr>
      <w:proofErr w:type="spellStart"/>
      <w:r>
        <w:rPr>
          <w:rFonts w:ascii="Arial" w:hAnsi="Arial" w:cs="Arial"/>
          <w:i/>
          <w:sz w:val="22"/>
          <w:szCs w:val="22"/>
          <w:lang w:eastAsia="en-US"/>
        </w:rPr>
        <w:t>TOPI</w:t>
      </w:r>
      <w:r w:rsidR="004F04BE" w:rsidRPr="002052BD">
        <w:rPr>
          <w:rFonts w:ascii="Arial" w:hAnsi="Arial" w:cs="Arial"/>
          <w:i/>
          <w:sz w:val="22"/>
          <w:szCs w:val="22"/>
          <w:vertAlign w:val="subscript"/>
          <w:lang w:eastAsia="en-US"/>
        </w:rPr>
        <w:t>t</w:t>
      </w:r>
      <w:proofErr w:type="spellEnd"/>
      <w:r w:rsidR="004F04BE"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4675E65C" w14:textId="34944EFE" w:rsidR="004F04BE" w:rsidRPr="00C6295C" w:rsidRDefault="004F04BE" w:rsidP="00290D83">
      <w:pPr>
        <w:tabs>
          <w:tab w:val="left" w:pos="4536"/>
        </w:tabs>
        <w:ind w:left="1474"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34132220" w14:textId="77777777" w:rsidR="006661FE" w:rsidRDefault="006661FE" w:rsidP="00290D83">
      <w:pPr>
        <w:pStyle w:val="1"/>
        <w:ind w:left="1474"/>
        <w:jc w:val="both"/>
      </w:pPr>
    </w:p>
    <w:p w14:paraId="5D110322" w14:textId="77777777" w:rsidR="00271E09" w:rsidRDefault="00271E09" w:rsidP="00290D83">
      <w:pPr>
        <w:pStyle w:val="1"/>
        <w:ind w:left="1474"/>
        <w:jc w:val="both"/>
      </w:pPr>
    </w:p>
    <w:p w14:paraId="70B22390" w14:textId="77777777" w:rsidR="00271E09" w:rsidRDefault="00271E09" w:rsidP="00290D83">
      <w:pPr>
        <w:pStyle w:val="1"/>
        <w:ind w:left="1474"/>
        <w:jc w:val="both"/>
      </w:pPr>
    </w:p>
    <w:p w14:paraId="7D0B40F2" w14:textId="77777777" w:rsidR="00A51DF5" w:rsidRPr="00A51DF5" w:rsidRDefault="00A51DF5" w:rsidP="00290D83">
      <w:pPr>
        <w:pStyle w:val="Default"/>
        <w:ind w:left="1474"/>
        <w:rPr>
          <w:rFonts w:ascii="Arial (W1)" w:hAnsi="Arial (W1)"/>
          <w:b/>
          <w:bCs/>
          <w:color w:val="auto"/>
          <w:sz w:val="22"/>
          <w:szCs w:val="22"/>
        </w:rPr>
      </w:pPr>
      <w:r w:rsidRPr="00A51DF5">
        <w:rPr>
          <w:rFonts w:ascii="Arial (W1)" w:hAnsi="Arial (W1)"/>
          <w:b/>
          <w:bCs/>
          <w:color w:val="auto"/>
          <w:sz w:val="22"/>
          <w:szCs w:val="22"/>
        </w:rPr>
        <w:t xml:space="preserve">Offshore Interlinks </w:t>
      </w:r>
    </w:p>
    <w:p w14:paraId="33C78B03" w14:textId="77777777" w:rsidR="00A51DF5" w:rsidRPr="00A51DF5" w:rsidRDefault="00A51DF5" w:rsidP="00290D83">
      <w:pPr>
        <w:pStyle w:val="Default"/>
        <w:ind w:left="1474"/>
        <w:rPr>
          <w:color w:val="auto"/>
          <w:sz w:val="22"/>
          <w:szCs w:val="22"/>
        </w:rPr>
      </w:pPr>
    </w:p>
    <w:p w14:paraId="092CB8C0" w14:textId="71D83D24" w:rsidR="00A51DF5" w:rsidRDefault="002A26AF" w:rsidP="00290D83">
      <w:pPr>
        <w:pStyle w:val="Default"/>
        <w:ind w:left="520"/>
        <w:rPr>
          <w:rFonts w:ascii="Arial (W1)" w:hAnsi="Arial (W1)"/>
          <w:color w:val="auto"/>
          <w:sz w:val="22"/>
          <w:szCs w:val="22"/>
        </w:rPr>
      </w:pPr>
      <w:del w:id="831" w:author="Mott(ESO), Paul" w:date="2023-03-15T17:11:00Z">
        <w:r w:rsidDel="00290D83">
          <w:rPr>
            <w:rFonts w:ascii="Arial (W1)" w:hAnsi="Arial (W1)"/>
            <w:color w:val="auto"/>
            <w:sz w:val="22"/>
            <w:szCs w:val="22"/>
          </w:rPr>
          <w:delText xml:space="preserve">        </w:delText>
        </w:r>
      </w:del>
      <w:r w:rsidR="00A51DF5" w:rsidRPr="00A51DF5">
        <w:rPr>
          <w:rFonts w:ascii="Arial (W1)" w:hAnsi="Arial (W1)"/>
          <w:color w:val="auto"/>
          <w:sz w:val="22"/>
          <w:szCs w:val="22"/>
        </w:rPr>
        <w:t>14.15.</w:t>
      </w:r>
      <w:r w:rsidR="00A51DF5">
        <w:rPr>
          <w:rFonts w:ascii="Arial (W1)" w:hAnsi="Arial (W1)"/>
          <w:color w:val="auto"/>
          <w:sz w:val="22"/>
          <w:szCs w:val="22"/>
        </w:rPr>
        <w:t>8</w:t>
      </w:r>
      <w:ins w:id="832" w:author="Mott(ESO), Paul" w:date="2023-03-15T17:12:00Z">
        <w:r w:rsidR="00290D83">
          <w:rPr>
            <w:rFonts w:ascii="Arial (W1)" w:hAnsi="Arial (W1)"/>
            <w:color w:val="auto"/>
            <w:sz w:val="22"/>
            <w:szCs w:val="22"/>
          </w:rPr>
          <w:t>7</w:t>
        </w:r>
      </w:ins>
      <w:del w:id="833" w:author="Mott(ESO), Paul" w:date="2023-03-15T17:12:00Z">
        <w:r w:rsidR="00A51DF5" w:rsidDel="00290D83">
          <w:rPr>
            <w:rFonts w:ascii="Arial (W1)" w:hAnsi="Arial (W1)"/>
            <w:color w:val="auto"/>
            <w:sz w:val="22"/>
            <w:szCs w:val="22"/>
          </w:rPr>
          <w:delText>5</w:delText>
        </w:r>
      </w:del>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13B85C3E" w14:textId="77777777" w:rsidR="00277DA2" w:rsidRDefault="00277DA2" w:rsidP="00290D83">
      <w:pPr>
        <w:pStyle w:val="Default"/>
        <w:ind w:left="1474" w:hanging="1440"/>
        <w:rPr>
          <w:rFonts w:ascii="Arial (W1)" w:hAnsi="Arial (W1)"/>
          <w:color w:val="auto"/>
          <w:sz w:val="22"/>
          <w:szCs w:val="22"/>
        </w:rPr>
      </w:pPr>
    </w:p>
    <w:p w14:paraId="22B77CBC" w14:textId="77777777" w:rsidR="00277DA2" w:rsidRDefault="00277DA2" w:rsidP="00290D83">
      <w:pPr>
        <w:pStyle w:val="Default"/>
        <w:ind w:left="1474" w:firstLine="720"/>
        <w:rPr>
          <w:rFonts w:ascii="Arial (W1)" w:hAnsi="Arial (W1)"/>
          <w:sz w:val="22"/>
          <w:szCs w:val="22"/>
        </w:rPr>
      </w:pPr>
      <w:r w:rsidRPr="00277DA2">
        <w:rPr>
          <w:rFonts w:ascii="Arial (W1)" w:hAnsi="Arial (W1)"/>
          <w:sz w:val="22"/>
          <w:szCs w:val="22"/>
        </w:rPr>
        <w:t xml:space="preserve">Where: </w:t>
      </w:r>
    </w:p>
    <w:p w14:paraId="7438F356" w14:textId="77777777" w:rsidR="00277DA2" w:rsidRPr="00277DA2" w:rsidRDefault="00277DA2" w:rsidP="00290D83">
      <w:pPr>
        <w:pStyle w:val="Default"/>
        <w:ind w:left="1474" w:firstLine="720"/>
        <w:rPr>
          <w:rFonts w:ascii="Arial (W1)" w:hAnsi="Arial (W1)"/>
          <w:sz w:val="22"/>
          <w:szCs w:val="22"/>
        </w:rPr>
      </w:pPr>
    </w:p>
    <w:p w14:paraId="47DC2F8A" w14:textId="77777777" w:rsidR="00277DA2" w:rsidRDefault="00277DA2" w:rsidP="00290D83">
      <w:pPr>
        <w:pStyle w:val="Default"/>
        <w:ind w:left="1474"/>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6518A05D" w14:textId="77777777" w:rsidR="00277DA2" w:rsidRDefault="00277DA2" w:rsidP="00290D83">
      <w:pPr>
        <w:pStyle w:val="Default"/>
        <w:ind w:left="1474"/>
        <w:rPr>
          <w:rFonts w:ascii="Arial (W1)" w:hAnsi="Arial (W1)"/>
          <w:sz w:val="22"/>
          <w:szCs w:val="22"/>
        </w:rPr>
      </w:pPr>
    </w:p>
    <w:p w14:paraId="7CCD0AD0" w14:textId="77777777" w:rsidR="00277DA2" w:rsidRPr="00277DA2" w:rsidRDefault="00277DA2" w:rsidP="00290D83">
      <w:pPr>
        <w:pStyle w:val="Default"/>
        <w:ind w:left="1474"/>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6124D781" w14:textId="77777777" w:rsidR="00277DA2" w:rsidRPr="00277DA2" w:rsidRDefault="00277DA2" w:rsidP="00290D83">
      <w:pPr>
        <w:pStyle w:val="Default"/>
        <w:ind w:left="1474"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5D6C5923" w14:textId="77777777" w:rsidR="00277DA2" w:rsidRPr="00277DA2" w:rsidRDefault="00277DA2" w:rsidP="00290D83">
      <w:pPr>
        <w:pStyle w:val="Default"/>
        <w:ind w:left="1474"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20A4756C" w14:textId="77777777" w:rsidR="00277DA2" w:rsidRPr="00277DA2" w:rsidRDefault="00277DA2" w:rsidP="00290D83">
      <w:pPr>
        <w:pStyle w:val="Default"/>
        <w:ind w:left="1474"/>
        <w:rPr>
          <w:rFonts w:ascii="Arial (W1)" w:hAnsi="Arial (W1)"/>
          <w:sz w:val="22"/>
          <w:szCs w:val="22"/>
        </w:rPr>
      </w:pPr>
    </w:p>
    <w:p w14:paraId="603984AD" w14:textId="77777777" w:rsidR="00277DA2" w:rsidRDefault="00277DA2" w:rsidP="00290D83">
      <w:pPr>
        <w:pStyle w:val="Default"/>
        <w:ind w:left="1474"/>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19A3D5E3" w14:textId="77777777" w:rsidR="00277DA2" w:rsidRDefault="00277DA2" w:rsidP="00290D83">
      <w:pPr>
        <w:pStyle w:val="Default"/>
        <w:ind w:left="1474"/>
        <w:rPr>
          <w:rFonts w:ascii="Arial (W1)" w:hAnsi="Arial (W1)"/>
          <w:sz w:val="22"/>
          <w:szCs w:val="22"/>
        </w:rPr>
      </w:pPr>
    </w:p>
    <w:p w14:paraId="3D5134AA" w14:textId="77777777"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 xml:space="preserve">For Substation A: </w:t>
      </w:r>
    </w:p>
    <w:p w14:paraId="6F5E375F" w14:textId="77777777"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0C7F1AA5" w14:textId="77777777" w:rsidR="00926FF8" w:rsidRPr="00277DA2" w:rsidRDefault="00926FF8" w:rsidP="00290D83">
      <w:pPr>
        <w:pStyle w:val="Default"/>
        <w:ind w:left="1474"/>
        <w:rPr>
          <w:rFonts w:ascii="Arial (W1)" w:hAnsi="Arial (W1)"/>
          <w:sz w:val="22"/>
          <w:szCs w:val="22"/>
        </w:rPr>
      </w:pPr>
    </w:p>
    <w:p w14:paraId="032DEB69" w14:textId="77777777"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 xml:space="preserve">For Substation B: </w:t>
      </w:r>
    </w:p>
    <w:p w14:paraId="13ACC8DB" w14:textId="77777777"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66A22564" w14:textId="77777777" w:rsidR="00926FF8" w:rsidRPr="004D2270" w:rsidRDefault="00926FF8" w:rsidP="00290D83">
      <w:pPr>
        <w:pStyle w:val="Default"/>
        <w:ind w:left="1474"/>
        <w:rPr>
          <w:rFonts w:ascii="Arial (W1)" w:hAnsi="Arial (W1)"/>
          <w:sz w:val="22"/>
          <w:szCs w:val="22"/>
          <w:lang w:val="it-IT"/>
        </w:rPr>
      </w:pPr>
      <w:r w:rsidRPr="004D2270">
        <w:rPr>
          <w:rFonts w:ascii="Arial (W1)" w:hAnsi="Arial (W1)"/>
          <w:sz w:val="22"/>
          <w:szCs w:val="22"/>
        </w:rPr>
        <w:tab/>
      </w:r>
      <w:r w:rsidRPr="004D2270">
        <w:rPr>
          <w:rFonts w:ascii="Arial (W1)" w:hAnsi="Arial (W1)"/>
          <w:sz w:val="22"/>
          <w:szCs w:val="22"/>
          <w:lang w:val="it-IT"/>
        </w:rPr>
        <w:t>+ min ( Cap</w:t>
      </w:r>
      <w:r w:rsidRPr="004D2270">
        <w:rPr>
          <w:rFonts w:ascii="Arial (W1)" w:hAnsi="Arial (W1)"/>
          <w:sz w:val="22"/>
          <w:szCs w:val="22"/>
          <w:vertAlign w:val="subscript"/>
          <w:lang w:val="it-IT"/>
        </w:rPr>
        <w:t>IBC</w:t>
      </w:r>
      <w:r w:rsidRPr="004D2270">
        <w:rPr>
          <w:rFonts w:ascii="Arial (W1)" w:hAnsi="Arial (W1)"/>
          <w:sz w:val="22"/>
          <w:szCs w:val="22"/>
          <w:lang w:val="it-IT"/>
        </w:rPr>
        <w:t>, Cap</w:t>
      </w:r>
      <w:r w:rsidRPr="004D2270">
        <w:rPr>
          <w:rFonts w:ascii="Arial (W1)" w:hAnsi="Arial (W1)"/>
          <w:sz w:val="22"/>
          <w:szCs w:val="22"/>
          <w:vertAlign w:val="subscript"/>
          <w:lang w:val="it-IT"/>
        </w:rPr>
        <w:t>C</w:t>
      </w:r>
      <w:r w:rsidRPr="004D2270">
        <w:rPr>
          <w:rFonts w:ascii="Arial (W1)" w:hAnsi="Arial (W1)"/>
          <w:sz w:val="22"/>
          <w:szCs w:val="22"/>
          <w:lang w:val="it-IT"/>
        </w:rPr>
        <w:t xml:space="preserve"> -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C</w:t>
      </w:r>
      <w:r w:rsidRPr="004D2270">
        <w:rPr>
          <w:rFonts w:ascii="Arial (W1)" w:hAnsi="Arial (W1)"/>
          <w:sz w:val="22"/>
          <w:szCs w:val="22"/>
          <w:lang w:val="it-IT"/>
        </w:rPr>
        <w:t>) }</w:t>
      </w:r>
    </w:p>
    <w:p w14:paraId="75816822" w14:textId="77777777" w:rsidR="00277DA2" w:rsidRPr="004D2270" w:rsidRDefault="00277DA2" w:rsidP="00290D83">
      <w:pPr>
        <w:pStyle w:val="Default"/>
        <w:ind w:left="1474"/>
        <w:rPr>
          <w:rFonts w:ascii="Arial (W1)" w:hAnsi="Arial (W1)"/>
          <w:sz w:val="22"/>
          <w:szCs w:val="22"/>
        </w:rPr>
      </w:pPr>
    </w:p>
    <w:p w14:paraId="0084D565" w14:textId="77777777" w:rsidR="00926FF8" w:rsidRPr="004D2270" w:rsidRDefault="00926FF8" w:rsidP="00290D83">
      <w:pPr>
        <w:pStyle w:val="Default"/>
        <w:ind w:left="1474"/>
        <w:rPr>
          <w:rFonts w:ascii="Arial (W1)" w:hAnsi="Arial (W1)"/>
          <w:sz w:val="22"/>
          <w:szCs w:val="22"/>
          <w:lang w:val="it-IT"/>
        </w:rPr>
      </w:pPr>
      <w:r w:rsidRPr="004D2270">
        <w:rPr>
          <w:rFonts w:ascii="Arial (W1)" w:hAnsi="Arial (W1)"/>
          <w:sz w:val="22"/>
          <w:szCs w:val="22"/>
          <w:lang w:val="it-IT"/>
        </w:rPr>
        <w:t>For Substation C:</w:t>
      </w:r>
    </w:p>
    <w:p w14:paraId="02FB2CAE" w14:textId="77777777" w:rsidR="00926FF8" w:rsidRPr="004D2270" w:rsidRDefault="00926FF8" w:rsidP="00290D83">
      <w:pPr>
        <w:pStyle w:val="Default"/>
        <w:ind w:left="1474"/>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78EDD066" w14:textId="77777777" w:rsidR="00277DA2" w:rsidRPr="00F3009F" w:rsidRDefault="00277DA2" w:rsidP="00290D83">
      <w:pPr>
        <w:pStyle w:val="Default"/>
        <w:ind w:left="1474"/>
        <w:rPr>
          <w:rFonts w:ascii="Arial (W1)" w:hAnsi="Arial (W1)"/>
          <w:sz w:val="22"/>
          <w:szCs w:val="22"/>
        </w:rPr>
      </w:pPr>
      <w:r w:rsidRPr="00F3009F">
        <w:rPr>
          <w:rFonts w:ascii="Arial (W1)" w:hAnsi="Arial (W1)"/>
          <w:sz w:val="22"/>
          <w:szCs w:val="22"/>
        </w:rPr>
        <w:t xml:space="preserve">and </w:t>
      </w:r>
    </w:p>
    <w:p w14:paraId="5660BF71" w14:textId="77777777" w:rsidR="00926FF8" w:rsidRPr="00B03C57" w:rsidRDefault="00926FF8" w:rsidP="00290D83">
      <w:pPr>
        <w:pStyle w:val="Default"/>
        <w:ind w:left="1474"/>
        <w:rPr>
          <w:rFonts w:ascii="Arial (W1)" w:hAnsi="Arial (W1)"/>
          <w:sz w:val="22"/>
          <w:szCs w:val="22"/>
        </w:rPr>
      </w:pPr>
    </w:p>
    <w:p w14:paraId="589D303C" w14:textId="77777777" w:rsidR="00926FF8" w:rsidRPr="004D2270" w:rsidRDefault="00926FF8" w:rsidP="00290D83">
      <w:pPr>
        <w:pStyle w:val="Default"/>
        <w:ind w:left="1474"/>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21505400" w14:textId="77777777" w:rsidR="00926FF8" w:rsidRPr="004D2270" w:rsidRDefault="00926FF8" w:rsidP="00290D83">
      <w:pPr>
        <w:pStyle w:val="Default"/>
        <w:ind w:left="1474"/>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21B3548D" w14:textId="77777777" w:rsidR="00926FF8" w:rsidRPr="004D2270" w:rsidRDefault="00926FF8" w:rsidP="00290D83">
      <w:pPr>
        <w:pStyle w:val="Default"/>
        <w:ind w:left="1474" w:hanging="1395"/>
        <w:rPr>
          <w:rFonts w:ascii="Arial (W1)" w:hAnsi="Arial (W1)"/>
          <w:sz w:val="22"/>
          <w:szCs w:val="22"/>
        </w:rPr>
      </w:pPr>
      <w:proofErr w:type="spellStart"/>
      <w:r w:rsidRPr="004D2270">
        <w:rPr>
          <w:rFonts w:ascii="Arial (W1)" w:hAnsi="Arial (W1)"/>
          <w:sz w:val="22"/>
          <w:szCs w:val="22"/>
        </w:rPr>
        <w:lastRenderedPageBreak/>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77BF62D0" w14:textId="77777777" w:rsidR="00926FF8" w:rsidRPr="004D2270" w:rsidRDefault="00926FF8" w:rsidP="00290D83">
      <w:pPr>
        <w:pStyle w:val="Default"/>
        <w:ind w:left="1474"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043EAB3F" w14:textId="77777777" w:rsidR="00926FF8" w:rsidRPr="004D2270" w:rsidRDefault="00926FF8" w:rsidP="00290D83">
      <w:pPr>
        <w:pStyle w:val="Default"/>
        <w:ind w:left="1474"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733C2FBA" w14:textId="77777777"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66FFFA57" w14:textId="22907370" w:rsidR="00926FF8" w:rsidRPr="004D2270" w:rsidRDefault="00926FF8" w:rsidP="00290D83">
      <w:pPr>
        <w:pStyle w:val="Default"/>
        <w:ind w:left="1474"/>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267733" w:rsidRPr="00AD4509">
        <w:rPr>
          <w:b/>
          <w:bCs/>
        </w:rPr>
        <w:t>Financial Year</w:t>
      </w:r>
      <w:r w:rsidR="00762045">
        <w:rPr>
          <w:b/>
          <w:bCs/>
        </w:rPr>
        <w:t>s</w:t>
      </w:r>
      <w:r w:rsidRPr="004D2270">
        <w:rPr>
          <w:rFonts w:ascii="Arial (W1)" w:hAnsi="Arial (W1)"/>
          <w:sz w:val="22"/>
          <w:szCs w:val="22"/>
        </w:rPr>
        <w:t>.</w:t>
      </w:r>
    </w:p>
    <w:p w14:paraId="0533BA8B" w14:textId="77777777" w:rsidR="00277DA2" w:rsidRPr="00277DA2" w:rsidRDefault="00277DA2" w:rsidP="00290D83">
      <w:pPr>
        <w:pStyle w:val="Default"/>
        <w:ind w:left="1474"/>
        <w:rPr>
          <w:rFonts w:ascii="Arial (W1)" w:hAnsi="Arial (W1)"/>
          <w:sz w:val="22"/>
          <w:szCs w:val="22"/>
        </w:rPr>
      </w:pPr>
    </w:p>
    <w:p w14:paraId="2C881F4B" w14:textId="77777777" w:rsidR="00CD2281" w:rsidRPr="00CD2281" w:rsidRDefault="00CD2281" w:rsidP="00290D83">
      <w:pPr>
        <w:pStyle w:val="Default"/>
        <w:ind w:left="1474"/>
        <w:rPr>
          <w:rFonts w:ascii="Arial (W1)" w:hAnsi="Arial (W1)"/>
          <w:sz w:val="22"/>
          <w:szCs w:val="22"/>
        </w:rPr>
      </w:pPr>
    </w:p>
    <w:p w14:paraId="7D254DF1" w14:textId="7CB5C0ED" w:rsidR="00CD2281" w:rsidRPr="00CD2281" w:rsidRDefault="00CD2281" w:rsidP="00290D83">
      <w:pPr>
        <w:pStyle w:val="Default"/>
        <w:ind w:left="1474" w:hanging="828"/>
        <w:rPr>
          <w:rFonts w:ascii="Arial (W1)" w:hAnsi="Arial (W1)"/>
          <w:sz w:val="22"/>
          <w:szCs w:val="22"/>
        </w:rPr>
      </w:pPr>
      <w:r w:rsidRPr="00CD2281">
        <w:rPr>
          <w:rFonts w:ascii="Arial (W1)" w:hAnsi="Arial (W1)"/>
          <w:sz w:val="22"/>
          <w:szCs w:val="22"/>
        </w:rPr>
        <w:t>14.15.</w:t>
      </w:r>
      <w:r>
        <w:rPr>
          <w:rFonts w:ascii="Arial (W1)" w:hAnsi="Arial (W1)"/>
          <w:sz w:val="22"/>
          <w:szCs w:val="22"/>
        </w:rPr>
        <w:t>8</w:t>
      </w:r>
      <w:ins w:id="834" w:author="Mott(ESO), Paul" w:date="2023-03-15T17:12:00Z">
        <w:r w:rsidR="00290D83">
          <w:rPr>
            <w:rFonts w:ascii="Arial (W1)" w:hAnsi="Arial (W1)"/>
            <w:sz w:val="22"/>
            <w:szCs w:val="22"/>
          </w:rPr>
          <w:t>8</w:t>
        </w:r>
      </w:ins>
      <w:del w:id="835" w:author="Mott(ESO), Paul" w:date="2023-03-15T17:12:00Z">
        <w:r w:rsidDel="00290D83">
          <w:rPr>
            <w:rFonts w:ascii="Arial (W1)" w:hAnsi="Arial (W1)"/>
            <w:sz w:val="22"/>
            <w:szCs w:val="22"/>
          </w:rPr>
          <w:delText>6</w:delText>
        </w:r>
      </w:del>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1B2C249E" w14:textId="77777777" w:rsidR="00CD2281" w:rsidRPr="00CD2281" w:rsidRDefault="00CD2281" w:rsidP="00290D83">
      <w:pPr>
        <w:pStyle w:val="Default"/>
        <w:ind w:left="1474"/>
        <w:rPr>
          <w:rFonts w:ascii="Arial (W1)" w:hAnsi="Arial (W1)"/>
          <w:sz w:val="22"/>
          <w:szCs w:val="22"/>
        </w:rPr>
      </w:pPr>
    </w:p>
    <w:p w14:paraId="078583DD" w14:textId="202A20DD" w:rsidR="00CD2281" w:rsidRPr="00CD2281" w:rsidRDefault="00CD2281" w:rsidP="00290D83">
      <w:pPr>
        <w:pStyle w:val="Default"/>
        <w:ind w:left="1474" w:hanging="970"/>
        <w:rPr>
          <w:rFonts w:ascii="Arial (W1)" w:hAnsi="Arial (W1)"/>
          <w:sz w:val="22"/>
          <w:szCs w:val="22"/>
        </w:rPr>
      </w:pPr>
      <w:r w:rsidRPr="00CD2281">
        <w:rPr>
          <w:rFonts w:ascii="Arial (W1)" w:hAnsi="Arial (W1)"/>
          <w:sz w:val="22"/>
          <w:szCs w:val="22"/>
        </w:rPr>
        <w:t>14.15.</w:t>
      </w:r>
      <w:r>
        <w:rPr>
          <w:rFonts w:ascii="Arial (W1)" w:hAnsi="Arial (W1)"/>
          <w:sz w:val="22"/>
          <w:szCs w:val="22"/>
        </w:rPr>
        <w:t>8</w:t>
      </w:r>
      <w:ins w:id="836" w:author="Mott(ESO), Paul" w:date="2023-03-15T17:12:00Z">
        <w:r w:rsidR="00290D83">
          <w:rPr>
            <w:rFonts w:ascii="Arial (W1)" w:hAnsi="Arial (W1)"/>
            <w:sz w:val="22"/>
            <w:szCs w:val="22"/>
          </w:rPr>
          <w:t>9</w:t>
        </w:r>
      </w:ins>
      <w:del w:id="837" w:author="Mott(ESO), Paul" w:date="2023-03-15T17:12:00Z">
        <w:r w:rsidDel="00290D83">
          <w:rPr>
            <w:rFonts w:ascii="Arial (W1)" w:hAnsi="Arial (W1)"/>
            <w:sz w:val="22"/>
            <w:szCs w:val="22"/>
          </w:rPr>
          <w:delText>7</w:delText>
        </w:r>
      </w:del>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28206D2F" w14:textId="77777777" w:rsidR="00CD2281" w:rsidRPr="00CD2281" w:rsidRDefault="00CD2281" w:rsidP="00290D83">
      <w:pPr>
        <w:pStyle w:val="Default"/>
        <w:ind w:left="1474"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The Company of its respective proportions three months prior the OTSDUW asset transfer in the case of a generator build, or the charging date of the first generator, in the case of an OFTO build. </w:t>
      </w:r>
    </w:p>
    <w:p w14:paraId="7F096AE1" w14:textId="33EF8DC2" w:rsidR="00CD2281" w:rsidRPr="00CD2281" w:rsidRDefault="00CD2281" w:rsidP="00290D83">
      <w:pPr>
        <w:pStyle w:val="Default"/>
        <w:ind w:left="1474"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The Company three months prior to the charges being set for a given </w:t>
      </w:r>
      <w:r w:rsidR="00267733" w:rsidRPr="00AD4509">
        <w:rPr>
          <w:b/>
          <w:bCs/>
        </w:rPr>
        <w:t>Financial Year</w:t>
      </w:r>
      <w:r w:rsidRPr="00CD2281">
        <w:rPr>
          <w:rFonts w:ascii="Arial (W1)" w:hAnsi="Arial (W1)"/>
          <w:sz w:val="22"/>
          <w:szCs w:val="22"/>
        </w:rPr>
        <w:t xml:space="preserve">. </w:t>
      </w:r>
    </w:p>
    <w:p w14:paraId="27562C88" w14:textId="72D8411F" w:rsidR="00CD2281" w:rsidRPr="00CD2281" w:rsidRDefault="00CD2281" w:rsidP="00290D83">
      <w:pPr>
        <w:pStyle w:val="Default"/>
        <w:ind w:left="1474"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The Company, these will apply for the next and future </w:t>
      </w:r>
      <w:r w:rsidR="00267733" w:rsidRPr="00AD4509">
        <w:rPr>
          <w:b/>
          <w:bCs/>
        </w:rPr>
        <w:t>Financial Year</w:t>
      </w:r>
      <w:r w:rsidR="00267733">
        <w:rPr>
          <w:b/>
          <w:bCs/>
        </w:rPr>
        <w:t>s</w:t>
      </w:r>
      <w:r w:rsidR="00267733" w:rsidRPr="00CD2281">
        <w:rPr>
          <w:rFonts w:ascii="Arial (W1)" w:hAnsi="Arial (W1)"/>
          <w:sz w:val="22"/>
          <w:szCs w:val="22"/>
        </w:rPr>
        <w:t xml:space="preserve"> </w:t>
      </w:r>
      <w:r w:rsidRPr="00CD2281">
        <w:rPr>
          <w:rFonts w:ascii="Arial (W1)" w:hAnsi="Arial (W1)"/>
          <w:sz w:val="22"/>
          <w:szCs w:val="22"/>
        </w:rPr>
        <w:t xml:space="preserve">unless and until The Company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2FF71B60" w14:textId="77777777" w:rsidR="00CD2281" w:rsidRPr="00CD2281" w:rsidRDefault="00CD2281" w:rsidP="00290D83">
      <w:pPr>
        <w:pStyle w:val="Default"/>
        <w:ind w:left="1474"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35E1EDAB" w14:textId="77777777" w:rsidR="00277DA2" w:rsidRDefault="00277DA2" w:rsidP="00290D83">
      <w:pPr>
        <w:pStyle w:val="Default"/>
        <w:ind w:left="1474"/>
        <w:rPr>
          <w:rFonts w:ascii="Arial (W1)" w:hAnsi="Arial (W1)"/>
          <w:color w:val="auto"/>
          <w:sz w:val="22"/>
          <w:szCs w:val="22"/>
        </w:rPr>
      </w:pPr>
    </w:p>
    <w:p w14:paraId="37679103" w14:textId="77777777" w:rsidR="00A51DF5" w:rsidRDefault="00A51DF5" w:rsidP="008D32D0">
      <w:pPr>
        <w:pStyle w:val="Heading3"/>
        <w:ind w:left="709"/>
        <w:jc w:val="both"/>
      </w:pPr>
    </w:p>
    <w:p w14:paraId="1B32FC67" w14:textId="77777777" w:rsidR="006661FE" w:rsidRPr="00543982" w:rsidRDefault="006661FE" w:rsidP="006661FE">
      <w:pPr>
        <w:pStyle w:val="Heading3"/>
        <w:ind w:firstLine="709"/>
        <w:jc w:val="both"/>
        <w:rPr>
          <w:rFonts w:ascii="Arial" w:hAnsi="Arial" w:cs="Arial"/>
          <w:b/>
        </w:rPr>
      </w:pPr>
      <w:bookmarkStart w:id="838" w:name="_Toc274049686"/>
      <w:r w:rsidRPr="00543982">
        <w:rPr>
          <w:rFonts w:ascii="Arial" w:hAnsi="Arial" w:cs="Arial"/>
          <w:b/>
        </w:rPr>
        <w:t>The Locational Onshore Security Factor</w:t>
      </w:r>
      <w:bookmarkEnd w:id="788"/>
      <w:bookmarkEnd w:id="838"/>
    </w:p>
    <w:p w14:paraId="0E09CCDE" w14:textId="77777777" w:rsidR="006661FE" w:rsidRDefault="006661FE" w:rsidP="00011FBD">
      <w:pPr>
        <w:pStyle w:val="1"/>
        <w:numPr>
          <w:ilvl w:val="0"/>
          <w:numId w:val="169"/>
        </w:numPr>
        <w:jc w:val="both"/>
      </w:pPr>
      <w:r>
        <w:t xml:space="preserve">The locational onshore security factor </w:t>
      </w:r>
      <w:r w:rsidR="005C588D" w:rsidRPr="00032767">
        <w:rPr>
          <w:color w:val="000000"/>
        </w:rPr>
        <w:t xml:space="preserve">for everything other than Identified Onshore Circuits </w:t>
      </w:r>
      <w:r w:rsidRPr="00032767">
        <w:rPr>
          <w:color w:val="000000"/>
        </w:rPr>
        <w:t xml:space="preserve">is </w:t>
      </w:r>
      <w:r>
        <w:t xml:space="preserve">derived by running a secure DCLF ICRP transport study </w:t>
      </w:r>
      <w:r w:rsidR="00510576" w:rsidRPr="00032767">
        <w:rPr>
          <w:color w:val="000000"/>
        </w:rPr>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w:t>
      </w:r>
      <w:r>
        <w:lastRenderedPageBreak/>
        <w:t xml:space="preserve">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29052522" w14:textId="77777777" w:rsidR="006661FE" w:rsidRDefault="006661FE" w:rsidP="006661FE">
      <w:pPr>
        <w:pStyle w:val="1"/>
        <w:jc w:val="both"/>
      </w:pPr>
    </w:p>
    <w:p w14:paraId="456E63F1" w14:textId="2D602831" w:rsidR="006661FE" w:rsidRPr="00011FBD" w:rsidRDefault="00510576" w:rsidP="00011FBD">
      <w:pPr>
        <w:pStyle w:val="1"/>
        <w:numPr>
          <w:ilvl w:val="0"/>
          <w:numId w:val="169"/>
        </w:numPr>
        <w:jc w:val="both"/>
        <w:rPr>
          <w:rFonts w:ascii="Arial" w:hAnsi="Arial" w:cs="Arial"/>
        </w:rPr>
      </w:pPr>
      <w:r w:rsidRPr="00011FBD">
        <w:rPr>
          <w:rFonts w:ascii="Arial" w:hAnsi="Arial" w:cs="Arial"/>
          <w:color w:val="000000"/>
        </w:rPr>
        <w:t>For the purposes of 14.15.88</w:t>
      </w:r>
      <w:r w:rsidRPr="00011FBD">
        <w:rPr>
          <w:rFonts w:ascii="Arial" w:hAnsi="Arial" w:cs="Arial"/>
        </w:rPr>
        <w:t xml:space="preserve"> t</w:t>
      </w:r>
      <w:r w:rsidR="006661FE" w:rsidRPr="00011FBD">
        <w:rPr>
          <w:rFonts w:ascii="Arial" w:hAnsi="Arial" w:cs="Arial"/>
        </w:rPr>
        <w:t>he secured nodal cost differential is compared to that produced by the DCLF ICRP transport model and the resultant ratio of the two determines the locational security factor using the Least Squares Fit method. Further information may be obtained from the charging website</w:t>
      </w:r>
      <w:r w:rsidR="006661FE" w:rsidRPr="00011FBD">
        <w:rPr>
          <w:rStyle w:val="FootnoteReference"/>
          <w:rFonts w:ascii="Arial" w:hAnsi="Arial" w:cs="Arial"/>
          <w:szCs w:val="22"/>
          <w:vertAlign w:val="superscript"/>
        </w:rPr>
        <w:footnoteReference w:id="2"/>
      </w:r>
      <w:r w:rsidR="006661FE" w:rsidRPr="00011FBD">
        <w:rPr>
          <w:rFonts w:ascii="Arial" w:hAnsi="Arial" w:cs="Arial"/>
        </w:rPr>
        <w:t>.</w:t>
      </w:r>
    </w:p>
    <w:p w14:paraId="36FCDF2E" w14:textId="77777777" w:rsidR="006661FE" w:rsidRDefault="006661FE" w:rsidP="006661FE">
      <w:pPr>
        <w:pStyle w:val="1"/>
        <w:jc w:val="both"/>
      </w:pPr>
    </w:p>
    <w:p w14:paraId="1E0ABE41" w14:textId="09DDF2CC" w:rsidR="006661FE" w:rsidRDefault="00510576" w:rsidP="00011FBD">
      <w:pPr>
        <w:pStyle w:val="1"/>
        <w:numPr>
          <w:ilvl w:val="0"/>
          <w:numId w:val="169"/>
        </w:numPr>
        <w:jc w:val="both"/>
      </w:pPr>
      <w:r w:rsidRPr="00032767">
        <w:rPr>
          <w:color w:val="000000"/>
        </w:rPr>
        <w:t>For the purposes of 14.15.88</w:t>
      </w:r>
      <w:r>
        <w:t xml:space="preserve"> t</w:t>
      </w:r>
      <w:r w:rsidR="006661FE">
        <w:t>he locational onshore security factor</w:t>
      </w:r>
      <w:r w:rsidR="00EF06BF">
        <w:t>,</w:t>
      </w:r>
      <w:r w:rsidR="006661FE">
        <w:t xml:space="preserve"> derived </w:t>
      </w:r>
      <w:r w:rsidR="00B83090" w:rsidRPr="00B83090">
        <w:rPr>
          <w:rFonts w:ascii="Arial" w:hAnsi="Arial" w:cs="Arial"/>
          <w:color w:val="000000" w:themeColor="text1"/>
        </w:rPr>
        <w:t>in accordance with paragraphs 14.15.88 and 14.15.89</w:t>
      </w:r>
      <w:r w:rsidR="00640D7E">
        <w:rPr>
          <w:rFonts w:ascii="Arial" w:hAnsi="Arial" w:cs="Arial"/>
          <w:color w:val="000000" w:themeColor="text1"/>
        </w:rPr>
        <w:t xml:space="preserve"> </w:t>
      </w:r>
      <w:r w:rsidR="00640D7E" w:rsidRPr="00640D7E">
        <w:rPr>
          <w:rFonts w:ascii="Arial" w:hAnsi="Arial" w:cs="Arial"/>
          <w:color w:val="000000" w:themeColor="text1"/>
        </w:rPr>
        <w:t xml:space="preserve">and expressed to </w:t>
      </w:r>
      <w:r w:rsidR="00B000A6">
        <w:rPr>
          <w:rFonts w:ascii="Arial" w:hAnsi="Arial" w:cs="Arial"/>
          <w:color w:val="000000" w:themeColor="text1"/>
        </w:rPr>
        <w:t>two</w:t>
      </w:r>
      <w:r w:rsidR="00640D7E" w:rsidRPr="00640D7E">
        <w:rPr>
          <w:rFonts w:ascii="Arial" w:hAnsi="Arial" w:cs="Arial"/>
          <w:color w:val="000000" w:themeColor="text1"/>
        </w:rPr>
        <w:t xml:space="preserve"> decimal </w:t>
      </w:r>
      <w:proofErr w:type="gramStart"/>
      <w:r w:rsidR="00640D7E" w:rsidRPr="00640D7E">
        <w:rPr>
          <w:rFonts w:ascii="Arial" w:hAnsi="Arial" w:cs="Arial"/>
          <w:color w:val="000000" w:themeColor="text1"/>
        </w:rPr>
        <w:t>place</w:t>
      </w:r>
      <w:r w:rsidR="005D1309">
        <w:rPr>
          <w:rFonts w:ascii="Arial" w:hAnsi="Arial" w:cs="Arial"/>
          <w:color w:val="000000" w:themeColor="text1"/>
        </w:rPr>
        <w:t>s</w:t>
      </w:r>
      <w:r w:rsidR="00B83090" w:rsidRPr="00B83090">
        <w:rPr>
          <w:rFonts w:ascii="Arial" w:hAnsi="Arial" w:cs="Arial"/>
          <w:color w:val="000000" w:themeColor="text1"/>
        </w:rPr>
        <w:t xml:space="preserve">, </w:t>
      </w:r>
      <w:r w:rsidR="006661FE">
        <w:t xml:space="preserve"> is</w:t>
      </w:r>
      <w:proofErr w:type="gramEnd"/>
      <w:r w:rsidR="006661FE">
        <w:t xml:space="preserve"> based on an average from a number of studies conducted by The Company to account for future network developments. </w:t>
      </w:r>
      <w:r w:rsidR="001B225D">
        <w:t>This</w:t>
      </w:r>
      <w:r w:rsidR="006661FE">
        <w:t xml:space="preserve"> security factor is reviewed for each price control period and fixed for the duration.</w:t>
      </w:r>
      <w:r w:rsidR="00296A99" w:rsidRPr="00296A99">
        <w:t xml:space="preserve"> </w:t>
      </w:r>
      <w:r w:rsidR="00296A99">
        <w:t xml:space="preserve">The locational onshore security </w:t>
      </w:r>
      <w:proofErr w:type="gramStart"/>
      <w:r w:rsidR="00296A99">
        <w:t>factor</w:t>
      </w:r>
      <w:proofErr w:type="gramEnd"/>
      <w:r w:rsidR="00296A99">
        <w:t xml:space="preserve"> which is currently applicable, is detailed in </w:t>
      </w:r>
      <w:r w:rsidR="00296A99" w:rsidRPr="00EA1C35">
        <w:rPr>
          <w:rFonts w:ascii="Arial" w:hAnsi="Arial" w:cs="Arial"/>
          <w:color w:val="000000" w:themeColor="text1"/>
        </w:rPr>
        <w:t>The Company's</w:t>
      </w:r>
      <w:r w:rsidR="00296A99" w:rsidRPr="00296A99">
        <w:rPr>
          <w:rFonts w:ascii="Arial" w:hAnsi="Arial" w:cs="Arial"/>
          <w:b/>
          <w:color w:val="000000" w:themeColor="text1"/>
        </w:rPr>
        <w:t xml:space="preserve"> Statement of Use of System Charges</w:t>
      </w:r>
      <w:r w:rsidR="00296A99">
        <w:t xml:space="preserve">, which is available from the </w:t>
      </w:r>
      <w:r w:rsidR="00296A99" w:rsidRPr="00296A99">
        <w:rPr>
          <w:rFonts w:ascii="Arial" w:hAnsi="Arial" w:cs="Arial"/>
          <w:b/>
          <w:color w:val="000000" w:themeColor="text1"/>
        </w:rPr>
        <w:t>Charging website.</w:t>
      </w:r>
    </w:p>
    <w:p w14:paraId="1D319596" w14:textId="77777777" w:rsidR="00510576" w:rsidRPr="00032767" w:rsidRDefault="00510576" w:rsidP="00510576">
      <w:pPr>
        <w:pStyle w:val="ListParagraph"/>
        <w:rPr>
          <w:color w:val="000000"/>
        </w:rPr>
      </w:pPr>
    </w:p>
    <w:p w14:paraId="12446A65" w14:textId="3B50EAD0" w:rsidR="00510576" w:rsidRPr="00032767" w:rsidRDefault="00510576" w:rsidP="00510576">
      <w:pPr>
        <w:pStyle w:val="1"/>
        <w:ind w:left="1701" w:hanging="992"/>
        <w:jc w:val="both"/>
        <w:rPr>
          <w:color w:val="000000"/>
        </w:rPr>
      </w:pPr>
      <w:r w:rsidRPr="00032767">
        <w:rPr>
          <w:color w:val="000000"/>
        </w:rPr>
        <w:t>14.15.9</w:t>
      </w:r>
      <w:del w:id="840" w:author="Mott(ESO), Paul" w:date="2023-03-15T17:13:00Z">
        <w:r w:rsidRPr="00032767" w:rsidDel="00290D83">
          <w:rPr>
            <w:color w:val="000000"/>
          </w:rPr>
          <w:delText>0</w:delText>
        </w:r>
      </w:del>
      <w:ins w:id="841" w:author="Mott(ESO), Paul" w:date="2023-03-15T17:13:00Z">
        <w:r w:rsidR="00290D83">
          <w:rPr>
            <w:color w:val="000000"/>
          </w:rPr>
          <w:t>2</w:t>
        </w:r>
      </w:ins>
      <w:r w:rsidRPr="00032767">
        <w:rPr>
          <w:color w:val="000000"/>
        </w:rPr>
        <w:t xml:space="preserve">A An Identified Onshore Circuit shall be defined as a single transmission HVDC subsea circuit or a single transmission AC subsea circuit between two MITS Nodes where there is only one route for the power to flow between the two MITS Nodes. The expansion </w:t>
      </w:r>
      <w:ins w:id="842" w:author="Author">
        <w:r w:rsidR="004E5C03">
          <w:t xml:space="preserve">constants </w:t>
        </w:r>
      </w:ins>
      <w:del w:id="843" w:author="Author">
        <w:r w:rsidRPr="00032767" w:rsidDel="004E5C03">
          <w:rPr>
            <w:color w:val="000000"/>
          </w:rPr>
          <w:delText xml:space="preserve">factors </w:delText>
        </w:r>
      </w:del>
      <w:r w:rsidRPr="00032767">
        <w:rPr>
          <w:color w:val="000000"/>
        </w:rPr>
        <w:t xml:space="preserve">for Identified Onshore Circuits are adjusted by </w:t>
      </w:r>
      <w:del w:id="844" w:author="Author">
        <w:r w:rsidRPr="00032767" w:rsidDel="004E5C03">
          <w:rPr>
            <w:color w:val="000000"/>
          </w:rPr>
          <w:delText xml:space="preserve">dividing the applicable expansion factor for the Identified Onshore Circuits, calculated as per Sections 14.15.70 to 14.15.77, </w:delText>
        </w:r>
      </w:del>
      <w:del w:id="845" w:author="Mott(ESO), Paul" w:date="2023-03-15T19:39:00Z">
        <w:r w:rsidRPr="00032767" w:rsidDel="00DC7126">
          <w:rPr>
            <w:color w:val="000000"/>
          </w:rPr>
          <w:delText xml:space="preserve">by </w:delText>
        </w:r>
      </w:del>
      <w:r w:rsidRPr="00032767">
        <w:rPr>
          <w:color w:val="000000"/>
        </w:rPr>
        <w:t>the locational onshore security factor calculated in 14.15.90. When the locational onshore security factor is applied as per Section 14.15.96 and 14.15.97, this would result in an effective locational onshore security factor for Identified Onshore Circuits of 1.0.</w:t>
      </w:r>
    </w:p>
    <w:p w14:paraId="65B2626E" w14:textId="77777777" w:rsidR="006661FE" w:rsidRDefault="006661FE" w:rsidP="006661FE">
      <w:pPr>
        <w:pStyle w:val="Heading3"/>
        <w:ind w:left="709"/>
        <w:jc w:val="both"/>
      </w:pPr>
      <w:bookmarkStart w:id="846" w:name="_Hlt506963614"/>
      <w:bookmarkEnd w:id="846"/>
    </w:p>
    <w:p w14:paraId="07770994" w14:textId="77777777" w:rsidR="006661FE" w:rsidRPr="00CC223F" w:rsidRDefault="006661FE" w:rsidP="006661FE">
      <w:pPr>
        <w:pStyle w:val="1"/>
        <w:ind w:left="709"/>
        <w:jc w:val="both"/>
        <w:rPr>
          <w:b/>
          <w:bCs/>
        </w:rPr>
      </w:pPr>
      <w:r w:rsidRPr="00CC223F">
        <w:rPr>
          <w:b/>
          <w:bCs/>
        </w:rPr>
        <w:t>Local Security Factors</w:t>
      </w:r>
    </w:p>
    <w:p w14:paraId="7CB730A7" w14:textId="77777777" w:rsidR="006661FE" w:rsidRPr="00CC223F" w:rsidRDefault="006661FE" w:rsidP="006661FE">
      <w:pPr>
        <w:pStyle w:val="1"/>
        <w:jc w:val="both"/>
      </w:pPr>
    </w:p>
    <w:p w14:paraId="1AD27839" w14:textId="10343FF7" w:rsidR="006661FE" w:rsidRPr="00011FBD" w:rsidRDefault="006661FE" w:rsidP="00011FBD">
      <w:pPr>
        <w:pStyle w:val="1"/>
        <w:numPr>
          <w:ilvl w:val="0"/>
          <w:numId w:val="169"/>
        </w:numPr>
        <w:jc w:val="both"/>
        <w:rPr>
          <w:rFonts w:ascii="Arial" w:hAnsi="Arial" w:cs="Arial"/>
        </w:rPr>
      </w:pPr>
      <w:bookmarkStart w:id="847" w:name="_Ref221008868"/>
      <w:r w:rsidRPr="00011FBD">
        <w:rPr>
          <w:rFonts w:ascii="Arial" w:hAnsi="Arial" w:cs="Arial"/>
        </w:rPr>
        <w:t>Local onshore security factors are generator specific and are applied to a generator</w:t>
      </w:r>
      <w:r w:rsidR="009B4836" w:rsidRPr="00011FBD">
        <w:rPr>
          <w:rFonts w:ascii="Arial" w:hAnsi="Arial" w:cs="Arial"/>
        </w:rPr>
        <w:t>’</w:t>
      </w:r>
      <w:r w:rsidRPr="00011FBD">
        <w:rPr>
          <w:rFonts w:ascii="Arial" w:hAnsi="Arial" w:cs="Arial"/>
        </w:rPr>
        <w:t xml:space="preserve">s local onshore circuits.  If the loss of any one of the local circuits prevents the export of power from the generator to the </w:t>
      </w:r>
      <w:proofErr w:type="gramStart"/>
      <w:r w:rsidRPr="00011FBD">
        <w:rPr>
          <w:rFonts w:ascii="Arial" w:hAnsi="Arial" w:cs="Arial"/>
        </w:rPr>
        <w:t>MITS</w:t>
      </w:r>
      <w:proofErr w:type="gramEnd"/>
      <w:r w:rsidRPr="00011FBD">
        <w:rPr>
          <w:rFonts w:ascii="Arial" w:hAnsi="Arial" w:cs="Arial"/>
        </w:rPr>
        <w:t xml:space="preserve"> then a local security factor of 1.0 is applied. For generation with circuit redundancy, a local security factor is applied that is equal to the locational security factor, </w:t>
      </w:r>
      <w:r w:rsidR="00961C62" w:rsidRPr="00011FBD">
        <w:rPr>
          <w:rFonts w:ascii="Arial" w:hAnsi="Arial" w:cs="Arial"/>
          <w:color w:val="000000" w:themeColor="text1"/>
        </w:rPr>
        <w:t>derived in accordance with paragraphs 14.15.88 and 14.15.90</w:t>
      </w:r>
      <w:r w:rsidRPr="00011FBD">
        <w:rPr>
          <w:rFonts w:ascii="Arial" w:hAnsi="Arial" w:cs="Arial"/>
        </w:rPr>
        <w:t>.</w:t>
      </w:r>
      <w:bookmarkEnd w:id="847"/>
    </w:p>
    <w:p w14:paraId="175AD86F" w14:textId="77777777" w:rsidR="006661FE" w:rsidRDefault="006661FE" w:rsidP="006661FE">
      <w:pPr>
        <w:pStyle w:val="1"/>
        <w:jc w:val="both"/>
      </w:pPr>
    </w:p>
    <w:p w14:paraId="132DD6DF" w14:textId="77777777" w:rsidR="0093242F" w:rsidRPr="001646AB" w:rsidRDefault="0093242F" w:rsidP="00011FBD">
      <w:pPr>
        <w:pStyle w:val="1"/>
        <w:numPr>
          <w:ilvl w:val="0"/>
          <w:numId w:val="16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6098D37F" w14:textId="08A7229D" w:rsidR="0093242F" w:rsidRPr="001646AB" w:rsidRDefault="0093242F" w:rsidP="0093242F">
      <w:pPr>
        <w:spacing w:before="100" w:beforeAutospacing="1" w:after="100" w:afterAutospacing="1"/>
        <w:jc w:val="both"/>
      </w:pPr>
      <w:r w:rsidRPr="009B0384">
        <w:rPr>
          <w:rFonts w:ascii="Arial (W1)" w:hAnsi="Arial (W1)"/>
          <w:sz w:val="20"/>
          <w:szCs w:val="20"/>
        </w:rPr>
        <w:t> </w:t>
      </w:r>
      <w:r w:rsidRPr="009B0384">
        <w:rPr>
          <w:rFonts w:ascii="Arial (W1)" w:hAnsi="Arial (W1)"/>
          <w:sz w:val="20"/>
          <w:szCs w:val="20"/>
        </w:rPr>
        <w:tab/>
      </w:r>
      <w:r w:rsidRPr="009B0384">
        <w:rPr>
          <w:rFonts w:ascii="Arial (W1)" w:hAnsi="Arial (W1)"/>
          <w:sz w:val="20"/>
          <w:szCs w:val="20"/>
        </w:rPr>
        <w:tab/>
        <w:t xml:space="preserve">   </w:t>
      </w:r>
      <w:r w:rsidR="00575BBD" w:rsidRPr="009B0384">
        <w:rPr>
          <w:rFonts w:ascii="Arial (W1)" w:hAnsi="Arial (W1)"/>
          <w:noProof/>
          <w:position w:val="-32"/>
          <w:sz w:val="20"/>
          <w:szCs w:val="20"/>
        </w:rPr>
        <w:drawing>
          <wp:inline distT="0" distB="0" distL="0" distR="0" wp14:anchorId="70E59FFC" wp14:editId="3575F0E4">
            <wp:extent cx="1143000" cy="46672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143000" cy="466725"/>
                    </a:xfrm>
                    <a:prstGeom prst="rect">
                      <a:avLst/>
                    </a:prstGeom>
                    <a:noFill/>
                    <a:ln>
                      <a:noFill/>
                    </a:ln>
                  </pic:spPr>
                </pic:pic>
              </a:graphicData>
            </a:graphic>
          </wp:inline>
        </w:drawing>
      </w:r>
    </w:p>
    <w:p w14:paraId="61F68899"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49E3512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lastRenderedPageBreak/>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30AC99B6"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6891A778"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36D283F5" w14:textId="77777777" w:rsidR="0093242F" w:rsidRDefault="0093242F" w:rsidP="000B6C0D">
      <w:pPr>
        <w:pStyle w:val="1"/>
        <w:jc w:val="both"/>
      </w:pPr>
    </w:p>
    <w:p w14:paraId="451D0DEB" w14:textId="77777777" w:rsidR="0093242F" w:rsidRDefault="0093242F" w:rsidP="000B6C0D">
      <w:pPr>
        <w:pStyle w:val="ListParagraph"/>
      </w:pPr>
    </w:p>
    <w:p w14:paraId="06ABC7E4" w14:textId="77777777" w:rsidR="006661FE" w:rsidRDefault="006661FE" w:rsidP="00011FBD">
      <w:pPr>
        <w:pStyle w:val="1"/>
        <w:numPr>
          <w:ilvl w:val="0"/>
          <w:numId w:val="169"/>
        </w:numPr>
        <w:jc w:val="both"/>
      </w:pPr>
      <w:r>
        <w:t>A specific offshore local security factor (</w:t>
      </w:r>
      <w:proofErr w:type="spellStart"/>
      <w:r>
        <w:t>LocalSF</w:t>
      </w:r>
      <w:proofErr w:type="spellEnd"/>
      <w:r>
        <w:t>) will be calculated for each offshore connection using the following methodology:</w:t>
      </w:r>
    </w:p>
    <w:p w14:paraId="07202F4D" w14:textId="77777777" w:rsidR="0033649F" w:rsidRDefault="0033649F" w:rsidP="000B6C0D">
      <w:pPr>
        <w:pStyle w:val="1"/>
        <w:ind w:left="1627"/>
        <w:jc w:val="both"/>
      </w:pPr>
    </w:p>
    <w:p w14:paraId="78C35CA9" w14:textId="0B382F80" w:rsidR="006661FE" w:rsidRDefault="00575BBD" w:rsidP="006661FE">
      <w:pPr>
        <w:pStyle w:val="1"/>
        <w:ind w:left="720" w:firstLine="720"/>
        <w:rPr>
          <w:rFonts w:cs="Arial"/>
          <w:szCs w:val="22"/>
        </w:rPr>
      </w:pPr>
      <w:r w:rsidRPr="009145AF">
        <w:rPr>
          <w:rFonts w:cs="Arial"/>
          <w:noProof/>
          <w:position w:val="-46"/>
          <w:szCs w:val="22"/>
        </w:rPr>
        <w:drawing>
          <wp:inline distT="0" distB="0" distL="0" distR="0" wp14:anchorId="343786FA" wp14:editId="10CFB3FA">
            <wp:extent cx="2257425" cy="5334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257425" cy="533400"/>
                    </a:xfrm>
                    <a:prstGeom prst="rect">
                      <a:avLst/>
                    </a:prstGeom>
                    <a:noFill/>
                    <a:ln>
                      <a:noFill/>
                    </a:ln>
                  </pic:spPr>
                </pic:pic>
              </a:graphicData>
            </a:graphic>
          </wp:inline>
        </w:drawing>
      </w:r>
    </w:p>
    <w:p w14:paraId="79C6A85E" w14:textId="77777777" w:rsidR="006661FE" w:rsidRDefault="006661FE" w:rsidP="006661FE">
      <w:pPr>
        <w:pStyle w:val="1"/>
        <w:rPr>
          <w:rFonts w:cs="Arial"/>
          <w:szCs w:val="22"/>
        </w:rPr>
      </w:pPr>
    </w:p>
    <w:p w14:paraId="55360A6B" w14:textId="77777777" w:rsidR="006661FE" w:rsidRDefault="006661FE" w:rsidP="006661FE">
      <w:pPr>
        <w:pStyle w:val="1"/>
        <w:ind w:firstLine="709"/>
        <w:jc w:val="both"/>
        <w:rPr>
          <w:rFonts w:cs="Arial"/>
          <w:szCs w:val="22"/>
        </w:rPr>
      </w:pPr>
      <w:r>
        <w:rPr>
          <w:rFonts w:cs="Arial"/>
          <w:szCs w:val="22"/>
        </w:rPr>
        <w:tab/>
        <w:t>Where:</w:t>
      </w:r>
    </w:p>
    <w:p w14:paraId="153A96D8"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03B9AC7F"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051B3751" w14:textId="77777777" w:rsidR="006661FE" w:rsidRDefault="006661FE" w:rsidP="006661FE">
      <w:pPr>
        <w:pStyle w:val="1"/>
        <w:jc w:val="both"/>
      </w:pPr>
    </w:p>
    <w:p w14:paraId="0025D43B" w14:textId="4896475E" w:rsidR="006661FE" w:rsidRDefault="00271E09" w:rsidP="00290D83">
      <w:pPr>
        <w:pStyle w:val="1"/>
        <w:numPr>
          <w:ilvl w:val="0"/>
          <w:numId w:val="168"/>
        </w:numPr>
        <w:jc w:val="both"/>
      </w:pPr>
      <w:del w:id="848" w:author="Mott(ESO), Paul" w:date="2023-03-15T17:13:00Z">
        <w:r w:rsidDel="00290D83">
          <w:delText xml:space="preserve">       </w:delText>
        </w:r>
      </w:del>
      <w:del w:id="849" w:author="Mott(ESO), Paul" w:date="2023-03-15T17:14:00Z">
        <w:r w:rsidR="008D32D0" w:rsidDel="00290D83">
          <w:delText>14.15.94</w:delText>
        </w:r>
      </w:del>
      <w:r w:rsidR="002A26AF">
        <w:tab/>
      </w:r>
      <w:r w:rsidR="006661FE">
        <w:t xml:space="preserve">The </w:t>
      </w:r>
      <w:r w:rsidR="00B063D6">
        <w:t xml:space="preserve">local </w:t>
      </w:r>
      <w:r w:rsidR="006661FE">
        <w:t xml:space="preserve">offshore security factor for single circuits with a single cable will be 1.0 and for multiple circuit connections will be capped at the locational onshore security factor, derived </w:t>
      </w:r>
      <w:r w:rsidR="0071674B" w:rsidRPr="0071674B">
        <w:rPr>
          <w:rFonts w:ascii="Arial" w:hAnsi="Arial" w:cs="Arial"/>
          <w:color w:val="000000" w:themeColor="text1"/>
        </w:rPr>
        <w:t>in accordance with 14.15.88-14.15.90</w:t>
      </w:r>
      <w:r w:rsidR="006661FE">
        <w:t>.</w:t>
      </w:r>
    </w:p>
    <w:p w14:paraId="464B7895" w14:textId="77777777" w:rsidR="00277DA2" w:rsidRPr="00277DA2" w:rsidRDefault="00277DA2" w:rsidP="00277DA2">
      <w:pPr>
        <w:pStyle w:val="1"/>
        <w:jc w:val="both"/>
      </w:pPr>
    </w:p>
    <w:p w14:paraId="585DB8DB" w14:textId="75146CEB" w:rsidR="00277DA2" w:rsidRDefault="00271E09" w:rsidP="00870007">
      <w:pPr>
        <w:pStyle w:val="1"/>
        <w:ind w:left="1440" w:hanging="1440"/>
        <w:jc w:val="both"/>
      </w:pPr>
      <w:r>
        <w:t xml:space="preserve">       </w:t>
      </w:r>
      <w:r w:rsidR="00277DA2" w:rsidRPr="00277DA2">
        <w:t>14.15.</w:t>
      </w:r>
      <w:r w:rsidR="008D32D0">
        <w:t>9</w:t>
      </w:r>
      <w:ins w:id="850" w:author="Mott(ESO), Paul" w:date="2023-03-15T17:14:00Z">
        <w:r w:rsidR="00290D83">
          <w:t>8</w:t>
        </w:r>
      </w:ins>
      <w:del w:id="851" w:author="Mott(ESO), Paul" w:date="2023-03-15T17:14:00Z">
        <w:r w:rsidR="008D32D0" w:rsidDel="00290D83">
          <w:delText>5</w:delText>
        </w:r>
      </w:del>
      <w:r w:rsidR="00277DA2" w:rsidRPr="00277DA2">
        <w:t xml:space="preserve"> </w:t>
      </w:r>
      <w:r w:rsidR="00277DA2">
        <w:tab/>
      </w:r>
      <w:r w:rsidR="00277DA2" w:rsidRPr="00277DA2">
        <w:t xml:space="preserve">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 </w:t>
      </w:r>
      <w:r w:rsidR="00DA5651" w:rsidRPr="00DA5651">
        <w:rPr>
          <w:rFonts w:ascii="Arial" w:hAnsi="Arial" w:cs="Arial"/>
          <w:color w:val="000000" w:themeColor="text1"/>
        </w:rPr>
        <w:t>the locational onshore security factor</w:t>
      </w:r>
      <w:r w:rsidR="00277DA2" w:rsidRPr="00277DA2">
        <w:t xml:space="preserve">, will be calculated for each offshore connection using the following methodology: </w:t>
      </w:r>
    </w:p>
    <w:p w14:paraId="1E8991C9" w14:textId="77777777" w:rsidR="00452493" w:rsidRDefault="00452493" w:rsidP="00452493">
      <w:pPr>
        <w:pStyle w:val="1"/>
        <w:ind w:left="1440" w:hanging="1440"/>
        <w:jc w:val="both"/>
      </w:pPr>
    </w:p>
    <w:p w14:paraId="1EAA98E6" w14:textId="01066CD8" w:rsidR="00277DA2" w:rsidRDefault="00575BBD" w:rsidP="00870007">
      <w:pPr>
        <w:pStyle w:val="1"/>
        <w:ind w:left="1440" w:hanging="1440"/>
        <w:jc w:val="both"/>
      </w:pPr>
      <w:r w:rsidRPr="00452493">
        <w:rPr>
          <w:rFonts w:cs="Arial"/>
          <w:noProof/>
          <w:color w:val="9BBB59"/>
          <w:position w:val="-46"/>
          <w:szCs w:val="22"/>
          <w:u w:val="single"/>
        </w:rPr>
        <w:drawing>
          <wp:inline distT="0" distB="0" distL="0" distR="0" wp14:anchorId="5141E52F" wp14:editId="4004538F">
            <wp:extent cx="3933825" cy="5334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933825" cy="533400"/>
                    </a:xfrm>
                    <a:prstGeom prst="rect">
                      <a:avLst/>
                    </a:prstGeom>
                    <a:noFill/>
                    <a:ln>
                      <a:noFill/>
                    </a:ln>
                  </pic:spPr>
                </pic:pic>
              </a:graphicData>
            </a:graphic>
          </wp:inline>
        </w:drawing>
      </w:r>
    </w:p>
    <w:p w14:paraId="11B870F8" w14:textId="77777777" w:rsidR="00277DA2" w:rsidRDefault="00277DA2" w:rsidP="00870007">
      <w:pPr>
        <w:pStyle w:val="1"/>
        <w:ind w:left="1440" w:hanging="1440"/>
        <w:jc w:val="both"/>
      </w:pPr>
    </w:p>
    <w:p w14:paraId="6BD2A385" w14:textId="77777777" w:rsidR="00277DA2" w:rsidRPr="00277DA2" w:rsidRDefault="00277DA2" w:rsidP="00870007">
      <w:pPr>
        <w:pStyle w:val="1"/>
        <w:ind w:firstLine="720"/>
        <w:jc w:val="both"/>
      </w:pPr>
      <w:r w:rsidRPr="00277DA2">
        <w:t xml:space="preserve">Where: </w:t>
      </w:r>
    </w:p>
    <w:p w14:paraId="0AD825D2"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212FB08C"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D94BABC" w14:textId="0BBD718A"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2F4E01">
        <w:t>93</w:t>
      </w:r>
      <w:r w:rsidR="001F0FA5">
        <w:t xml:space="preserve"> and 14.15.</w:t>
      </w:r>
      <w:r w:rsidR="002F4E01">
        <w:t>94</w:t>
      </w:r>
      <w:r w:rsidR="00277DA2" w:rsidRPr="00277DA2">
        <w:t xml:space="preserve"> </w:t>
      </w:r>
    </w:p>
    <w:p w14:paraId="0DCC89E7" w14:textId="7DB96A7C" w:rsidR="00277DA2" w:rsidRPr="00CC223F" w:rsidRDefault="001F0FA5" w:rsidP="00870007">
      <w:pPr>
        <w:pStyle w:val="1"/>
        <w:ind w:left="2160"/>
        <w:jc w:val="both"/>
      </w:pPr>
      <w:r>
        <w:t xml:space="preserve">  </w:t>
      </w:r>
      <w:r w:rsidR="00277DA2" w:rsidRPr="00277DA2">
        <w:t xml:space="preserve">And </w:t>
      </w:r>
      <w:r>
        <w:t>other definitions as in 14.15.</w:t>
      </w:r>
      <w:r w:rsidR="002F4E01">
        <w:t>93</w:t>
      </w:r>
      <w:r w:rsidR="00277DA2" w:rsidRPr="00277DA2">
        <w:t>.</w:t>
      </w:r>
    </w:p>
    <w:p w14:paraId="7AD320F5" w14:textId="56AEBBEE" w:rsidR="00887323" w:rsidRDefault="00887323" w:rsidP="006661FE">
      <w:pPr>
        <w:rPr>
          <w:rFonts w:ascii="Arial" w:hAnsi="Arial" w:cs="Arial"/>
          <w:b/>
        </w:rPr>
      </w:pPr>
    </w:p>
    <w:p w14:paraId="086C84E9" w14:textId="75B7E071" w:rsidR="00011FBD" w:rsidRDefault="00011FBD" w:rsidP="006661FE">
      <w:pPr>
        <w:rPr>
          <w:rFonts w:ascii="Arial" w:hAnsi="Arial" w:cs="Arial"/>
          <w:b/>
        </w:rPr>
      </w:pPr>
    </w:p>
    <w:p w14:paraId="77AA3EC2" w14:textId="77777777" w:rsidR="004101E4" w:rsidRPr="00887323" w:rsidRDefault="004101E4" w:rsidP="004101E4">
      <w:pPr>
        <w:pStyle w:val="Heading3"/>
        <w:ind w:left="709"/>
        <w:jc w:val="both"/>
        <w:rPr>
          <w:rFonts w:ascii="Arial" w:hAnsi="Arial" w:cs="Arial"/>
          <w:b/>
        </w:rPr>
      </w:pPr>
      <w:bookmarkStart w:id="852" w:name="_Toc49661114"/>
      <w:bookmarkStart w:id="853" w:name="_Toc274049687"/>
      <w:r w:rsidRPr="00887323">
        <w:rPr>
          <w:rFonts w:ascii="Arial" w:hAnsi="Arial" w:cs="Arial"/>
          <w:b/>
        </w:rPr>
        <w:t>Initial Transport Tariff</w:t>
      </w:r>
      <w:bookmarkEnd w:id="852"/>
      <w:bookmarkEnd w:id="853"/>
    </w:p>
    <w:p w14:paraId="59369275" w14:textId="77777777" w:rsidR="004101E4" w:rsidRDefault="004101E4" w:rsidP="004101E4">
      <w:pPr>
        <w:pStyle w:val="1"/>
        <w:numPr>
          <w:ilvl w:val="0"/>
          <w:numId w:val="131"/>
        </w:numPr>
        <w:jc w:val="both"/>
      </w:pPr>
      <w:r>
        <w:t>First an Initial Transport Tariff (ITT) must be calculated</w:t>
      </w:r>
      <w:r w:rsidRPr="0093242F">
        <w:t xml:space="preserve"> </w:t>
      </w:r>
      <w:r>
        <w:t xml:space="preserve">for both Peak Security and </w:t>
      </w:r>
      <w:proofErr w:type="gramStart"/>
      <w:r>
        <w:t>Year Round</w:t>
      </w:r>
      <w:proofErr w:type="gramEnd"/>
      <w:r>
        <w:t xml:space="preserve"> backgrounds. For Generation, the Peak Security zonal marginal km (</w:t>
      </w:r>
      <w:proofErr w:type="spellStart"/>
      <w:r>
        <w:t>ZMkm</w:t>
      </w:r>
      <w:r w:rsidRPr="00AC562E">
        <w:rPr>
          <w:vertAlign w:val="subscript"/>
        </w:rPr>
        <w:t>PS</w:t>
      </w:r>
      <w:proofErr w:type="spellEnd"/>
      <w:r>
        <w:t xml:space="preserve">), </w:t>
      </w:r>
      <w:proofErr w:type="gramStart"/>
      <w:r>
        <w:t>Year Round</w:t>
      </w:r>
      <w:proofErr w:type="gramEnd"/>
      <w:r>
        <w:t xml:space="preserve"> Not-Shared zonal marginal km (</w:t>
      </w:r>
      <w:proofErr w:type="spellStart"/>
      <w:r>
        <w:t>ZMkm</w:t>
      </w:r>
      <w:r>
        <w:rPr>
          <w:vertAlign w:val="subscript"/>
        </w:rPr>
        <w:t>YRNS</w:t>
      </w:r>
      <w:proofErr w:type="spellEnd"/>
      <w:r>
        <w:t>) and Year Round Shared zonal marginal km (</w:t>
      </w:r>
      <w:proofErr w:type="spellStart"/>
      <w:r>
        <w:t>ZMkm</w:t>
      </w:r>
      <w:r w:rsidRPr="00AC562E">
        <w:rPr>
          <w:vertAlign w:val="subscript"/>
        </w:rPr>
        <w:t>YR</w:t>
      </w:r>
      <w:r>
        <w:rPr>
          <w:vertAlign w:val="subscript"/>
        </w:rPr>
        <w:t>S</w:t>
      </w:r>
      <w:proofErr w:type="spellEnd"/>
      <w:r>
        <w:t>) are simply multiplied by the expansion constant and the locational security factor to give the Peak Security ITT,</w:t>
      </w:r>
      <w:r w:rsidRPr="000B6C0D">
        <w:t xml:space="preserve"> Year Round Not-Shared ITT and Year Round Shared ITT respectively:</w:t>
      </w:r>
    </w:p>
    <w:p w14:paraId="1D9D879F" w14:textId="77777777" w:rsidR="004101E4" w:rsidRDefault="004101E4" w:rsidP="004101E4">
      <w:pPr>
        <w:jc w:val="both"/>
        <w:rPr>
          <w:rFonts w:ascii="Arial" w:hAnsi="Arial"/>
        </w:rPr>
      </w:pPr>
    </w:p>
    <w:p w14:paraId="3F688E91" w14:textId="77777777" w:rsidR="004101E4" w:rsidRDefault="004101E4" w:rsidP="004101E4">
      <w:pPr>
        <w:pStyle w:val="Equation"/>
        <w:jc w:val="center"/>
        <w:rPr>
          <w:rFonts w:ascii="Arial" w:hAnsi="Arial"/>
          <w:sz w:val="22"/>
        </w:rPr>
      </w:pPr>
      <w:r w:rsidRPr="00853B8B">
        <w:rPr>
          <w:rFonts w:ascii="Arial" w:hAnsi="Arial"/>
          <w:noProof/>
          <w:position w:val="-12"/>
          <w:sz w:val="22"/>
        </w:rPr>
        <w:drawing>
          <wp:inline distT="0" distB="0" distL="0" distR="0" wp14:anchorId="4BFB9C96" wp14:editId="0EB316E3">
            <wp:extent cx="2019300" cy="2286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019300" cy="228600"/>
                    </a:xfrm>
                    <a:prstGeom prst="rect">
                      <a:avLst/>
                    </a:prstGeom>
                    <a:noFill/>
                    <a:ln>
                      <a:noFill/>
                    </a:ln>
                  </pic:spPr>
                </pic:pic>
              </a:graphicData>
            </a:graphic>
          </wp:inline>
        </w:drawing>
      </w:r>
    </w:p>
    <w:p w14:paraId="2932262C" w14:textId="77777777" w:rsidR="004101E4" w:rsidRDefault="004101E4" w:rsidP="004101E4">
      <w:pPr>
        <w:pStyle w:val="Equation"/>
        <w:jc w:val="center"/>
        <w:rPr>
          <w:rFonts w:ascii="Arial" w:hAnsi="Arial"/>
          <w:sz w:val="22"/>
        </w:rPr>
      </w:pPr>
      <w:r w:rsidRPr="000B6C0D">
        <w:rPr>
          <w:rFonts w:ascii="Arial" w:hAnsi="Arial"/>
          <w:noProof/>
          <w:position w:val="-12"/>
          <w:sz w:val="22"/>
        </w:rPr>
        <w:lastRenderedPageBreak/>
        <w:drawing>
          <wp:inline distT="0" distB="0" distL="0" distR="0" wp14:anchorId="0781C7A1" wp14:editId="18D411B4">
            <wp:extent cx="2200275" cy="2286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200275" cy="228600"/>
                    </a:xfrm>
                    <a:prstGeom prst="rect">
                      <a:avLst/>
                    </a:prstGeom>
                    <a:noFill/>
                    <a:ln>
                      <a:noFill/>
                    </a:ln>
                  </pic:spPr>
                </pic:pic>
              </a:graphicData>
            </a:graphic>
          </wp:inline>
        </w:drawing>
      </w:r>
    </w:p>
    <w:p w14:paraId="03EF2321" w14:textId="77777777" w:rsidR="004101E4" w:rsidRDefault="004101E4" w:rsidP="004101E4">
      <w:pPr>
        <w:pStyle w:val="Equation"/>
        <w:jc w:val="center"/>
        <w:rPr>
          <w:rFonts w:ascii="Arial" w:hAnsi="Arial"/>
          <w:sz w:val="22"/>
        </w:rPr>
      </w:pPr>
      <w:r w:rsidRPr="000B6C0D">
        <w:rPr>
          <w:rFonts w:ascii="Arial" w:hAnsi="Arial"/>
          <w:noProof/>
          <w:position w:val="-12"/>
          <w:sz w:val="22"/>
        </w:rPr>
        <w:drawing>
          <wp:inline distT="0" distB="0" distL="0" distR="0" wp14:anchorId="1AB7F24C" wp14:editId="1DD7012A">
            <wp:extent cx="2028825" cy="2286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8825" cy="228600"/>
                    </a:xfrm>
                    <a:prstGeom prst="rect">
                      <a:avLst/>
                    </a:prstGeom>
                    <a:noFill/>
                    <a:ln>
                      <a:noFill/>
                    </a:ln>
                  </pic:spPr>
                </pic:pic>
              </a:graphicData>
            </a:graphic>
          </wp:inline>
        </w:drawing>
      </w:r>
    </w:p>
    <w:p w14:paraId="082364DC" w14:textId="77777777" w:rsidR="004101E4" w:rsidRDefault="004101E4" w:rsidP="004101E4">
      <w:pPr>
        <w:jc w:val="both"/>
        <w:rPr>
          <w:rFonts w:ascii="Arial" w:hAnsi="Arial"/>
        </w:rPr>
      </w:pPr>
    </w:p>
    <w:p w14:paraId="50E1046B" w14:textId="77777777" w:rsidR="004101E4" w:rsidRDefault="004101E4" w:rsidP="004101E4">
      <w:pPr>
        <w:ind w:firstLine="720"/>
        <w:jc w:val="both"/>
        <w:rPr>
          <w:rFonts w:ascii="Arial" w:hAnsi="Arial"/>
          <w:sz w:val="22"/>
        </w:rPr>
      </w:pPr>
      <w:proofErr w:type="gramStart"/>
      <w:r>
        <w:rPr>
          <w:rFonts w:ascii="Arial" w:hAnsi="Arial"/>
          <w:sz w:val="22"/>
        </w:rPr>
        <w:t>Where</w:t>
      </w:r>
      <w:proofErr w:type="gramEnd"/>
    </w:p>
    <w:p w14:paraId="6373550F" w14:textId="77777777" w:rsidR="004101E4" w:rsidRDefault="004101E4" w:rsidP="004101E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Pr="00AC562E">
        <w:rPr>
          <w:rFonts w:ascii="Arial" w:hAnsi="Arial"/>
          <w:sz w:val="22"/>
          <w:vertAlign w:val="subscript"/>
        </w:rPr>
        <w:t>PS</w:t>
      </w:r>
      <w:proofErr w:type="spellEnd"/>
      <w:r>
        <w:rPr>
          <w:rFonts w:ascii="Arial" w:hAnsi="Arial"/>
          <w:sz w:val="22"/>
        </w:rPr>
        <w:tab/>
        <w:t>=</w:t>
      </w:r>
      <w:r>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Pr="000B6C0D">
        <w:rPr>
          <w:rFonts w:ascii="Arial" w:hAnsi="Arial"/>
          <w:sz w:val="22"/>
        </w:rPr>
        <w:t>ZMkm</w:t>
      </w:r>
      <w:r w:rsidRPr="000B6C0D">
        <w:rPr>
          <w:rFonts w:ascii="Arial" w:hAnsi="Arial"/>
          <w:sz w:val="22"/>
          <w:vertAlign w:val="subscript"/>
        </w:rPr>
        <w:t>GiYRNS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Not-Shared </w:t>
      </w:r>
      <w:r>
        <w:rPr>
          <w:rFonts w:ascii="Arial" w:hAnsi="Arial"/>
          <w:sz w:val="22"/>
        </w:rPr>
        <w:t>Zonal Marginal km for each generation     charging zone</w:t>
      </w:r>
    </w:p>
    <w:p w14:paraId="5A9318A2" w14:textId="77777777" w:rsidR="004101E4" w:rsidRDefault="004101E4" w:rsidP="004101E4">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5824E62D" w14:textId="77777777" w:rsidR="004101E4" w:rsidRDefault="004101E4" w:rsidP="004101E4">
      <w:pPr>
        <w:pStyle w:val="Variableexplanation"/>
        <w:tabs>
          <w:tab w:val="clear" w:pos="1134"/>
          <w:tab w:val="clear" w:pos="1418"/>
          <w:tab w:val="clear" w:pos="1701"/>
        </w:tabs>
        <w:rPr>
          <w:rFonts w:ascii="Arial" w:hAnsi="Arial"/>
          <w:sz w:val="22"/>
        </w:rPr>
      </w:pPr>
    </w:p>
    <w:p w14:paraId="1A9F38B2" w14:textId="77777777" w:rsidR="004101E4" w:rsidRDefault="004101E4" w:rsidP="004101E4">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694ED12A" w14:textId="77777777" w:rsidR="004101E4" w:rsidRDefault="004101E4" w:rsidP="004101E4">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0FBB238F" w14:textId="77777777" w:rsidR="004101E4" w:rsidRDefault="004101E4" w:rsidP="004101E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ITT</w:t>
      </w:r>
      <w:r>
        <w:rPr>
          <w:rFonts w:ascii="Arial" w:hAnsi="Arial"/>
          <w:sz w:val="22"/>
          <w:vertAlign w:val="subscript"/>
        </w:rPr>
        <w:t>Gi</w:t>
      </w:r>
      <w:r w:rsidRPr="00AC562E">
        <w:rPr>
          <w:rFonts w:ascii="Arial" w:hAnsi="Arial"/>
          <w:sz w:val="22"/>
          <w:vertAlign w:val="subscript"/>
        </w:rPr>
        <w:t>PS</w:t>
      </w:r>
      <w:proofErr w:type="spellEnd"/>
      <w:r>
        <w:rPr>
          <w:rFonts w:ascii="Arial" w:hAnsi="Arial"/>
          <w:sz w:val="22"/>
          <w:vertAlign w:val="subscript"/>
        </w:rPr>
        <w:tab/>
      </w:r>
      <w:r>
        <w:rPr>
          <w:rFonts w:ascii="Arial" w:hAnsi="Arial"/>
          <w:sz w:val="22"/>
        </w:rPr>
        <w:tab/>
        <w:t>=</w:t>
      </w:r>
      <w:r>
        <w:rPr>
          <w:rFonts w:ascii="Arial" w:hAnsi="Arial"/>
          <w:sz w:val="22"/>
        </w:rPr>
        <w:tab/>
        <w:t xml:space="preserve">Peak Security Initial Transport Tariff (£/MW) for each generation zone </w:t>
      </w:r>
    </w:p>
    <w:p w14:paraId="194FDCA0" w14:textId="77777777" w:rsidR="004101E4" w:rsidRDefault="004101E4" w:rsidP="004101E4">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Shared Initial Transport Tariff (£/MW) for each generation charging zone</w:t>
      </w:r>
    </w:p>
    <w:p w14:paraId="27CF9807" w14:textId="77777777" w:rsidR="004101E4" w:rsidRDefault="004101E4" w:rsidP="004101E4">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62081D55" w14:textId="77777777" w:rsidR="004101E4" w:rsidRDefault="004101E4" w:rsidP="004101E4">
      <w:pPr>
        <w:pStyle w:val="Variableexplanation"/>
        <w:tabs>
          <w:tab w:val="clear" w:pos="1134"/>
          <w:tab w:val="clear" w:pos="1418"/>
          <w:tab w:val="clear" w:pos="1701"/>
        </w:tabs>
        <w:rPr>
          <w:rFonts w:ascii="Arial" w:hAnsi="Arial"/>
          <w:sz w:val="22"/>
        </w:rPr>
      </w:pPr>
    </w:p>
    <w:p w14:paraId="6C5A2915" w14:textId="77777777" w:rsidR="004101E4" w:rsidRDefault="004101E4" w:rsidP="004101E4">
      <w:pPr>
        <w:pStyle w:val="Variableexplanation"/>
        <w:rPr>
          <w:rFonts w:ascii="Arial" w:hAnsi="Arial"/>
          <w:sz w:val="22"/>
        </w:rPr>
      </w:pPr>
    </w:p>
    <w:p w14:paraId="59E6F759" w14:textId="77777777" w:rsidR="004101E4" w:rsidRDefault="004101E4" w:rsidP="004101E4">
      <w:pPr>
        <w:pStyle w:val="1"/>
        <w:numPr>
          <w:ilvl w:val="0"/>
          <w:numId w:val="131"/>
        </w:numPr>
        <w:jc w:val="both"/>
      </w:pPr>
      <w:r>
        <w:t xml:space="preserve">Similarly, for demand the Peak Security zonal marginal km </w:t>
      </w:r>
      <w:proofErr w:type="gramStart"/>
      <w:r>
        <w:t>(</w:t>
      </w:r>
      <w:r w:rsidRPr="00075548">
        <w:t xml:space="preserve"> </w:t>
      </w:r>
      <w:proofErr w:type="spellStart"/>
      <w:r>
        <w:t>ZMkm</w:t>
      </w:r>
      <w:r w:rsidRPr="00AC562E">
        <w:rPr>
          <w:vertAlign w:val="subscript"/>
        </w:rPr>
        <w:t>PS</w:t>
      </w:r>
      <w:proofErr w:type="spellEnd"/>
      <w:proofErr w:type="gramEnd"/>
      <w:r>
        <w:t>) and Year Round zonal marginal km (</w:t>
      </w:r>
      <w:proofErr w:type="spellStart"/>
      <w:r>
        <w:t>ZMkm</w:t>
      </w:r>
      <w:r w:rsidRPr="00AC562E">
        <w:rPr>
          <w:vertAlign w:val="subscript"/>
        </w:rPr>
        <w:t>YR</w:t>
      </w:r>
      <w:proofErr w:type="spellEnd"/>
      <w:r>
        <w:t>) are simply multiplied by the expansion constant and the locational security factor to give the Peak Security ITT and Year Round ITT respectively:</w:t>
      </w:r>
    </w:p>
    <w:p w14:paraId="0CAC00C1" w14:textId="77777777" w:rsidR="004101E4" w:rsidRDefault="004101E4" w:rsidP="004101E4">
      <w:pPr>
        <w:pStyle w:val="1"/>
        <w:jc w:val="both"/>
      </w:pPr>
    </w:p>
    <w:p w14:paraId="3DA5A369" w14:textId="77777777" w:rsidR="004101E4" w:rsidRDefault="004101E4" w:rsidP="004101E4">
      <w:pPr>
        <w:pStyle w:val="Equation"/>
        <w:jc w:val="center"/>
        <w:rPr>
          <w:rFonts w:ascii="Arial" w:hAnsi="Arial"/>
          <w:position w:val="-12"/>
          <w:sz w:val="22"/>
        </w:rPr>
      </w:pPr>
      <w:r>
        <w:rPr>
          <w:rFonts w:ascii="Arial" w:hAnsi="Arial"/>
          <w:noProof/>
          <w:position w:val="-12"/>
          <w:sz w:val="22"/>
        </w:rPr>
        <w:drawing>
          <wp:inline distT="0" distB="0" distL="0" distR="0" wp14:anchorId="5C545A89" wp14:editId="2B220F0A">
            <wp:extent cx="2028825" cy="21907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028825" cy="219075"/>
                    </a:xfrm>
                    <a:prstGeom prst="rect">
                      <a:avLst/>
                    </a:prstGeom>
                    <a:noFill/>
                    <a:ln>
                      <a:noFill/>
                    </a:ln>
                  </pic:spPr>
                </pic:pic>
              </a:graphicData>
            </a:graphic>
          </wp:inline>
        </w:drawing>
      </w:r>
    </w:p>
    <w:p w14:paraId="167ACEEF" w14:textId="77777777" w:rsidR="004101E4" w:rsidRDefault="004101E4" w:rsidP="004101E4">
      <w:pPr>
        <w:pStyle w:val="Equation"/>
        <w:jc w:val="center"/>
        <w:rPr>
          <w:rFonts w:ascii="Arial" w:hAnsi="Arial"/>
          <w:sz w:val="22"/>
        </w:rPr>
      </w:pPr>
      <w:r w:rsidRPr="00D26079">
        <w:rPr>
          <w:rFonts w:ascii="Arial" w:hAnsi="Arial"/>
          <w:noProof/>
          <w:position w:val="-12"/>
          <w:sz w:val="22"/>
        </w:rPr>
        <w:drawing>
          <wp:inline distT="0" distB="0" distL="0" distR="0" wp14:anchorId="54A7C13B" wp14:editId="42ACE307">
            <wp:extent cx="2009775" cy="2286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09775" cy="228600"/>
                    </a:xfrm>
                    <a:prstGeom prst="rect">
                      <a:avLst/>
                    </a:prstGeom>
                    <a:noFill/>
                    <a:ln>
                      <a:noFill/>
                    </a:ln>
                  </pic:spPr>
                </pic:pic>
              </a:graphicData>
            </a:graphic>
          </wp:inline>
        </w:drawing>
      </w:r>
    </w:p>
    <w:p w14:paraId="00616DDC" w14:textId="77777777" w:rsidR="004101E4" w:rsidRDefault="004101E4" w:rsidP="004101E4">
      <w:pPr>
        <w:ind w:firstLine="720"/>
        <w:jc w:val="both"/>
        <w:rPr>
          <w:rFonts w:ascii="Arial" w:hAnsi="Arial"/>
          <w:sz w:val="22"/>
        </w:rPr>
      </w:pPr>
      <w:proofErr w:type="gramStart"/>
      <w:r>
        <w:rPr>
          <w:rFonts w:ascii="Arial" w:hAnsi="Arial"/>
          <w:sz w:val="22"/>
        </w:rPr>
        <w:t>Where</w:t>
      </w:r>
      <w:proofErr w:type="gramEnd"/>
    </w:p>
    <w:p w14:paraId="34C04BE4" w14:textId="77777777" w:rsidR="004101E4" w:rsidRDefault="004101E4" w:rsidP="004101E4">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t>=</w:t>
      </w:r>
      <w:r>
        <w:rPr>
          <w:rFonts w:ascii="Arial" w:hAnsi="Arial"/>
          <w:sz w:val="22"/>
        </w:rPr>
        <w:tab/>
        <w:t>Peak Security</w:t>
      </w:r>
      <w:r>
        <w:rPr>
          <w:rFonts w:ascii="Arial" w:hAnsi="Arial"/>
          <w:sz w:val="22"/>
        </w:rPr>
        <w:tab/>
        <w:t>Zonal Marginal km for each demand zone</w:t>
      </w:r>
    </w:p>
    <w:p w14:paraId="502C41CB" w14:textId="77777777" w:rsidR="004101E4" w:rsidRDefault="004101E4" w:rsidP="004101E4">
      <w:pPr>
        <w:pStyle w:val="Variableexplanation"/>
        <w:tabs>
          <w:tab w:val="clear" w:pos="1134"/>
          <w:tab w:val="clear" w:pos="1418"/>
          <w:tab w:val="clear" w:pos="1701"/>
        </w:tabs>
        <w:rPr>
          <w:rFonts w:ascii="Arial" w:hAnsi="Arial"/>
          <w:sz w:val="22"/>
        </w:rPr>
      </w:pPr>
      <w:r>
        <w:rPr>
          <w:rFonts w:ascii="Arial" w:hAnsi="Arial"/>
          <w:sz w:val="22"/>
        </w:rPr>
        <w:tab/>
      </w:r>
      <w:r w:rsidRPr="00075548">
        <w:rPr>
          <w:rFonts w:ascii="Arial" w:hAnsi="Arial"/>
          <w:sz w:val="22"/>
        </w:rPr>
        <w:t xml:space="preserve"> </w:t>
      </w:r>
      <w:proofErr w:type="spellStart"/>
      <w:r>
        <w:rPr>
          <w:rFonts w:ascii="Arial" w:hAnsi="Arial"/>
          <w:sz w:val="22"/>
        </w:rPr>
        <w:t>ZMkm</w:t>
      </w:r>
      <w:r>
        <w:rPr>
          <w:rFonts w:ascii="Arial" w:hAnsi="Arial"/>
          <w:sz w:val="22"/>
          <w:vertAlign w:val="subscript"/>
        </w:rPr>
        <w:t>Di</w:t>
      </w:r>
      <w:r w:rsidRPr="00AC562E">
        <w:rPr>
          <w:rFonts w:ascii="Arial" w:hAnsi="Arial"/>
          <w:sz w:val="22"/>
          <w:vertAlign w:val="subscript"/>
        </w:rPr>
        <w:t>YR</w:t>
      </w:r>
      <w:proofErr w:type="spellEnd"/>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Zonal Marginal km for each demand zone</w:t>
      </w:r>
    </w:p>
    <w:p w14:paraId="4CE4FA69" w14:textId="77777777" w:rsidR="004101E4" w:rsidRDefault="004101E4" w:rsidP="004101E4">
      <w:pPr>
        <w:pStyle w:val="Variableexplanation"/>
        <w:tabs>
          <w:tab w:val="clear" w:pos="1134"/>
          <w:tab w:val="clear" w:pos="1418"/>
          <w:tab w:val="clear" w:pos="1701"/>
        </w:tabs>
        <w:rPr>
          <w:rFonts w:ascii="Arial" w:hAnsi="Arial"/>
          <w:sz w:val="22"/>
        </w:rPr>
      </w:pPr>
    </w:p>
    <w:p w14:paraId="07677D0B" w14:textId="77777777" w:rsidR="004101E4" w:rsidRDefault="004101E4" w:rsidP="004101E4">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2834BBE1" w14:textId="77777777" w:rsidR="004101E4" w:rsidRDefault="004101E4" w:rsidP="004101E4">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YR</w:t>
      </w:r>
      <w:proofErr w:type="spellEnd"/>
      <w:r>
        <w:rPr>
          <w:rFonts w:ascii="Arial" w:hAnsi="Arial"/>
          <w:sz w:val="22"/>
        </w:rPr>
        <w:tab/>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Tariff (£/MW) for each demand zone</w:t>
      </w:r>
    </w:p>
    <w:p w14:paraId="0A187903" w14:textId="77777777" w:rsidR="004101E4" w:rsidRDefault="004101E4" w:rsidP="004101E4">
      <w:pPr>
        <w:pStyle w:val="Variableexplanation"/>
        <w:rPr>
          <w:rFonts w:ascii="Arial" w:hAnsi="Arial"/>
          <w:sz w:val="22"/>
        </w:rPr>
      </w:pPr>
      <w:r>
        <w:rPr>
          <w:rFonts w:ascii="Arial" w:hAnsi="Arial"/>
          <w:sz w:val="22"/>
        </w:rPr>
        <w:tab/>
      </w:r>
    </w:p>
    <w:p w14:paraId="67E72C7F" w14:textId="77777777" w:rsidR="004101E4" w:rsidRDefault="004101E4" w:rsidP="004101E4">
      <w:pPr>
        <w:pStyle w:val="1"/>
        <w:numPr>
          <w:ilvl w:val="0"/>
          <w:numId w:val="131"/>
        </w:numPr>
        <w:jc w:val="both"/>
      </w:pPr>
      <w:r>
        <w:t xml:space="preserve">The next step is to multiply these ITTs by the expected metered triad gross GSP group demand and generation capacity to gain an estimate of the initial revenue recovery for both Peak Security and </w:t>
      </w:r>
      <w:proofErr w:type="gramStart"/>
      <w:r>
        <w:t>Year Round</w:t>
      </w:r>
      <w:proofErr w:type="gramEnd"/>
      <w:r>
        <w:t xml:space="preserve"> backgrounds</w:t>
      </w:r>
      <w:r w:rsidRPr="00B13788">
        <w:t xml:space="preserve">. </w:t>
      </w:r>
      <w:r>
        <w:t>The metered triad gross GSP group demand and generation capacity are based on analysis of forecasts provided by Users and are confidential.</w:t>
      </w:r>
    </w:p>
    <w:p w14:paraId="2AA2FE1F" w14:textId="77777777" w:rsidR="004101E4" w:rsidRDefault="004101E4" w:rsidP="004101E4">
      <w:pPr>
        <w:pStyle w:val="1"/>
        <w:ind w:left="1627"/>
        <w:jc w:val="both"/>
      </w:pPr>
    </w:p>
    <w:p w14:paraId="49FBBA03" w14:textId="77777777" w:rsidR="004101E4" w:rsidRDefault="004101E4" w:rsidP="004101E4">
      <w:pPr>
        <w:pStyle w:val="1"/>
        <w:ind w:left="1627"/>
        <w:jc w:val="both"/>
      </w:pPr>
      <w:r>
        <w:t>Metered triad gross GSP group demand is net demand for all GSP groups less embedded exports for all GSP groups.</w:t>
      </w:r>
    </w:p>
    <w:p w14:paraId="591BDB42" w14:textId="77777777" w:rsidR="004101E4" w:rsidRDefault="004101E4" w:rsidP="004101E4">
      <w:pPr>
        <w:pStyle w:val="1"/>
        <w:numPr>
          <w:ilvl w:val="1"/>
          <w:numId w:val="131"/>
        </w:numPr>
        <w:jc w:val="both"/>
      </w:pPr>
    </w:p>
    <w:p w14:paraId="1CB74879" w14:textId="77777777" w:rsidR="004101E4" w:rsidRDefault="004101E4" w:rsidP="004101E4">
      <w:pPr>
        <w:jc w:val="both"/>
        <w:rPr>
          <w:rFonts w:ascii="Arial" w:hAnsi="Arial"/>
        </w:rPr>
      </w:pPr>
    </w:p>
    <w:p w14:paraId="3E640719" w14:textId="77777777" w:rsidR="004101E4" w:rsidRDefault="004101E4" w:rsidP="004101E4">
      <w:pPr>
        <w:jc w:val="both"/>
        <w:rPr>
          <w:rFonts w:ascii="Arial" w:hAnsi="Arial"/>
        </w:rPr>
      </w:pPr>
      <w:r>
        <w:rPr>
          <w:rFonts w:ascii="Arial" w:hAnsi="Arial"/>
        </w:rPr>
        <w:tab/>
        <w:t xml:space="preserve">      </w:t>
      </w:r>
      <w:r>
        <w:rPr>
          <w:rFonts w:ascii="Arial" w:hAnsi="Arial"/>
        </w:rPr>
        <w:tab/>
        <w:t xml:space="preserve">    </w:t>
      </w:r>
    </w:p>
    <w:p w14:paraId="1E712C51" w14:textId="77777777" w:rsidR="004101E4" w:rsidRPr="00BF4F42" w:rsidRDefault="004101E4" w:rsidP="004101E4">
      <w:pPr>
        <w:ind w:left="709" w:hanging="709"/>
        <w:jc w:val="both"/>
        <w:rPr>
          <w:rFonts w:ascii="Arial" w:hAnsi="Arial"/>
        </w:rPr>
      </w:pPr>
      <w:r>
        <w:rPr>
          <w:rFonts w:ascii="Arial" w:hAnsi="Arial"/>
        </w:rPr>
        <w:t xml:space="preserve">          </w:t>
      </w:r>
      <w:proofErr w:type="gramStart"/>
      <w:r w:rsidRPr="00BF4F42">
        <w:rPr>
          <w:rFonts w:ascii="Arial" w:hAnsi="Arial"/>
        </w:rPr>
        <w:t>Where</w:t>
      </w:r>
      <w:proofErr w:type="gramEnd"/>
    </w:p>
    <w:p w14:paraId="76BDD7EB" w14:textId="77777777" w:rsidR="004101E4" w:rsidRPr="00BF4F42" w:rsidRDefault="004101E4" w:rsidP="004101E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6C1150EC" w14:textId="77777777" w:rsidR="004101E4" w:rsidRDefault="004101E4" w:rsidP="004101E4">
      <w:pPr>
        <w:ind w:left="709" w:hanging="709"/>
        <w:jc w:val="both"/>
        <w:rPr>
          <w:rFonts w:ascii="Arial" w:hAnsi="Arial"/>
        </w:rPr>
      </w:pPr>
      <w:r>
        <w:rPr>
          <w:rFonts w:ascii="Arial" w:hAnsi="Arial"/>
        </w:rPr>
        <w:t xml:space="preserve">          </w:t>
      </w:r>
      <w:proofErr w:type="spellStart"/>
      <w:r w:rsidRPr="00BF4F42">
        <w:rPr>
          <w:rFonts w:ascii="Arial" w:hAnsi="Arial"/>
        </w:rPr>
        <w:t>G</w:t>
      </w:r>
      <w:r w:rsidRPr="00BF4F42">
        <w:rPr>
          <w:rFonts w:ascii="Arial" w:hAnsi="Arial"/>
          <w:vertAlign w:val="subscript"/>
        </w:rPr>
        <w:t>Gi</w:t>
      </w:r>
      <w:proofErr w:type="spellEnd"/>
      <w:r w:rsidRPr="00BF4F42">
        <w:rPr>
          <w:rFonts w:ascii="Arial" w:hAnsi="Arial"/>
          <w:vertAlign w:val="subscript"/>
        </w:rPr>
        <w:tab/>
      </w:r>
      <w:r>
        <w:rPr>
          <w:rFonts w:ascii="Arial" w:hAnsi="Arial"/>
          <w:vertAlign w:val="subscript"/>
        </w:rPr>
        <w:t xml:space="preserve">      </w:t>
      </w:r>
      <w:r>
        <w:rPr>
          <w:rFonts w:ascii="Arial" w:hAnsi="Arial"/>
          <w:vertAlign w:val="subscript"/>
        </w:rPr>
        <w:tab/>
      </w:r>
      <w:r w:rsidRPr="00BF4F42">
        <w:rPr>
          <w:rFonts w:ascii="Arial" w:hAnsi="Arial"/>
        </w:rPr>
        <w:t>=</w:t>
      </w:r>
      <w:r w:rsidRPr="00BF4F42">
        <w:rPr>
          <w:rFonts w:ascii="Arial" w:hAnsi="Arial"/>
        </w:rPr>
        <w:tab/>
        <w:t xml:space="preserve">Total forecast Generation for each generation zone (based </w:t>
      </w:r>
    </w:p>
    <w:p w14:paraId="6F5A65FE" w14:textId="77777777" w:rsidR="004101E4" w:rsidRPr="00BF4F42" w:rsidRDefault="004101E4" w:rsidP="004101E4">
      <w:pPr>
        <w:ind w:left="2869" w:firstLine="11"/>
        <w:jc w:val="both"/>
        <w:rPr>
          <w:rFonts w:ascii="Arial" w:hAnsi="Arial"/>
        </w:rPr>
      </w:pPr>
      <w:r w:rsidRPr="00BF4F42">
        <w:rPr>
          <w:rFonts w:ascii="Arial" w:hAnsi="Arial"/>
        </w:rPr>
        <w:t xml:space="preserve">on </w:t>
      </w:r>
      <w:r>
        <w:rPr>
          <w:rFonts w:ascii="Arial" w:hAnsi="Arial"/>
        </w:rPr>
        <w:t xml:space="preserve">analysis of </w:t>
      </w:r>
      <w:r w:rsidRPr="00BF4F42">
        <w:rPr>
          <w:rFonts w:ascii="Arial" w:hAnsi="Arial"/>
        </w:rPr>
        <w:t>confidential User forecasts)</w:t>
      </w:r>
    </w:p>
    <w:p w14:paraId="7A07AFA4" w14:textId="77777777" w:rsidR="004101E4" w:rsidRDefault="004101E4" w:rsidP="004101E4">
      <w:pPr>
        <w:ind w:left="720" w:hanging="15"/>
        <w:jc w:val="both"/>
        <w:rPr>
          <w:rFonts w:ascii="Arial" w:hAnsi="Arial"/>
        </w:rPr>
      </w:pPr>
      <w:r w:rsidRPr="00BF4F42">
        <w:rPr>
          <w:rFonts w:ascii="Arial" w:hAnsi="Arial"/>
        </w:rPr>
        <w:lastRenderedPageBreak/>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Pr>
          <w:rFonts w:ascii="Arial" w:hAnsi="Arial"/>
        </w:rPr>
        <w:t xml:space="preserve"> gross GSP group</w:t>
      </w:r>
    </w:p>
    <w:p w14:paraId="13EA15DA" w14:textId="77777777" w:rsidR="004101E4" w:rsidRPr="00BF4F42" w:rsidRDefault="004101E4" w:rsidP="004101E4">
      <w:pPr>
        <w:ind w:left="2160" w:firstLine="720"/>
        <w:jc w:val="both"/>
        <w:rPr>
          <w:rFonts w:ascii="Arial" w:hAnsi="Arial"/>
        </w:rPr>
      </w:pPr>
      <w:r w:rsidRPr="00BF4F42">
        <w:rPr>
          <w:rFonts w:ascii="Arial" w:hAnsi="Arial"/>
        </w:rPr>
        <w:t>demand</w:t>
      </w:r>
    </w:p>
    <w:p w14:paraId="1654F5A2" w14:textId="77777777" w:rsidR="004101E4" w:rsidRDefault="004101E4" w:rsidP="004101E4">
      <w:pPr>
        <w:ind w:left="709" w:hanging="709"/>
        <w:jc w:val="both"/>
        <w:rPr>
          <w:rFonts w:ascii="Arial" w:hAnsi="Arial"/>
        </w:rPr>
      </w:pPr>
      <w:r>
        <w:rPr>
          <w:rFonts w:ascii="Arial" w:hAnsi="Arial"/>
        </w:rPr>
        <w:t xml:space="preserve">          </w:t>
      </w:r>
      <w:proofErr w:type="spellStart"/>
      <w:r w:rsidRPr="00BF4F42">
        <w:rPr>
          <w:rFonts w:ascii="Arial" w:hAnsi="Arial"/>
        </w:rPr>
        <w:t>D</w:t>
      </w:r>
      <w:r w:rsidRPr="00BF4F42">
        <w:rPr>
          <w:rFonts w:ascii="Arial" w:hAnsi="Arial"/>
          <w:vertAlign w:val="subscript"/>
        </w:rPr>
        <w:t>Di</w:t>
      </w:r>
      <w:proofErr w:type="spellEnd"/>
      <w:r w:rsidRPr="00BF4F42">
        <w:rPr>
          <w:rFonts w:ascii="Arial" w:hAnsi="Arial"/>
        </w:rPr>
        <w:tab/>
      </w:r>
      <w:r>
        <w:rPr>
          <w:rFonts w:ascii="Arial" w:hAnsi="Arial"/>
        </w:rPr>
        <w:tab/>
      </w:r>
      <w:r w:rsidRPr="00BF4F42">
        <w:rPr>
          <w:rFonts w:ascii="Arial" w:hAnsi="Arial"/>
        </w:rPr>
        <w:t>=</w:t>
      </w:r>
      <w:r w:rsidRPr="00BF4F42">
        <w:rPr>
          <w:rFonts w:ascii="Arial" w:hAnsi="Arial"/>
        </w:rPr>
        <w:tab/>
        <w:t>Total forecast Metered Triad</w:t>
      </w:r>
      <w:r w:rsidRPr="00BF4F42">
        <w:rPr>
          <w:rFonts w:ascii="Arial" w:hAnsi="Arial"/>
        </w:rPr>
        <w:fldChar w:fldCharType="begin"/>
      </w:r>
      <w:r w:rsidRPr="00BF4F42">
        <w:rPr>
          <w:rFonts w:ascii="Arial" w:hAnsi="Arial"/>
        </w:rPr>
        <w:instrText xml:space="preserve"> XE "Triad" </w:instrText>
      </w:r>
      <w:r w:rsidRPr="00BF4F42">
        <w:rPr>
          <w:rFonts w:ascii="Arial" w:hAnsi="Arial"/>
        </w:rPr>
        <w:fldChar w:fldCharType="end"/>
      </w:r>
      <w:r w:rsidRPr="00BF4F42">
        <w:rPr>
          <w:rFonts w:ascii="Arial" w:hAnsi="Arial"/>
        </w:rPr>
        <w:t xml:space="preserve"> </w:t>
      </w:r>
      <w:r>
        <w:rPr>
          <w:rFonts w:ascii="Arial" w:hAnsi="Arial"/>
        </w:rPr>
        <w:t xml:space="preserve">gross GSP group </w:t>
      </w:r>
      <w:r w:rsidRPr="00BF4F42">
        <w:rPr>
          <w:rFonts w:ascii="Arial" w:hAnsi="Arial"/>
        </w:rPr>
        <w:t xml:space="preserve">Demand for </w:t>
      </w:r>
    </w:p>
    <w:p w14:paraId="54600C7C" w14:textId="77777777" w:rsidR="004101E4" w:rsidRPr="00BF4F42" w:rsidRDefault="004101E4" w:rsidP="004101E4">
      <w:pPr>
        <w:ind w:left="2858" w:firstLine="11"/>
        <w:jc w:val="both"/>
        <w:rPr>
          <w:rFonts w:ascii="Arial" w:hAnsi="Arial"/>
        </w:rPr>
      </w:pPr>
      <w:r w:rsidRPr="00BF4F42">
        <w:rPr>
          <w:rFonts w:ascii="Arial" w:hAnsi="Arial"/>
        </w:rPr>
        <w:t>each demand zone (based on</w:t>
      </w:r>
      <w:r>
        <w:rPr>
          <w:rFonts w:ascii="Arial" w:hAnsi="Arial"/>
        </w:rPr>
        <w:t xml:space="preserve"> analysis of</w:t>
      </w:r>
      <w:r w:rsidRPr="00BF4F42">
        <w:rPr>
          <w:rFonts w:ascii="Arial" w:hAnsi="Arial"/>
        </w:rPr>
        <w:t xml:space="preserve"> confidential User forecasts)</w:t>
      </w:r>
    </w:p>
    <w:p w14:paraId="03CBD993" w14:textId="77777777" w:rsidR="004101E4" w:rsidRDefault="004101E4" w:rsidP="004101E4">
      <w:pPr>
        <w:jc w:val="both"/>
        <w:rPr>
          <w:rFonts w:ascii="Arial" w:hAnsi="Arial"/>
        </w:rPr>
      </w:pPr>
    </w:p>
    <w:p w14:paraId="3E669ECA" w14:textId="77777777" w:rsidR="004101E4" w:rsidRDefault="004101E4" w:rsidP="004101E4">
      <w:pPr>
        <w:jc w:val="both"/>
        <w:rPr>
          <w:rFonts w:ascii="Arial" w:hAnsi="Arial"/>
        </w:rPr>
      </w:pPr>
      <w:r>
        <w:rPr>
          <w:rFonts w:ascii="Arial" w:hAnsi="Arial"/>
        </w:rPr>
        <w:t xml:space="preserve">    </w:t>
      </w:r>
    </w:p>
    <w:p w14:paraId="01E682AE" w14:textId="77777777" w:rsidR="004101E4" w:rsidRDefault="004101E4" w:rsidP="004101E4">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 xml:space="preserve">(see below). When calculating the initial revenue recovery for the Not </w:t>
      </w:r>
      <w:r w:rsidRPr="00532403">
        <w:t>Shared component</w:t>
      </w:r>
      <w:r>
        <w:t xml:space="preserve"> of the </w:t>
      </w:r>
      <w:proofErr w:type="gramStart"/>
      <w:r>
        <w:t>Year Round</w:t>
      </w:r>
      <w:proofErr w:type="gramEnd"/>
      <w:r>
        <w:t xml:space="preserve"> background, the initial tariffs are multiplied by the </w:t>
      </w:r>
      <w:r>
        <w:rPr>
          <w:b/>
        </w:rPr>
        <w:t>Year Round Not Shared Flag</w:t>
      </w:r>
      <w:r>
        <w:t>.</w:t>
      </w:r>
    </w:p>
    <w:p w14:paraId="032FF1C8" w14:textId="77777777" w:rsidR="004101E4" w:rsidRDefault="004101E4" w:rsidP="004101E4">
      <w:pPr>
        <w:jc w:val="both"/>
        <w:rPr>
          <w:rFonts w:ascii="Arial" w:hAnsi="Arial"/>
        </w:rPr>
      </w:pPr>
    </w:p>
    <w:p w14:paraId="615B2B59" w14:textId="77777777" w:rsidR="004101E4" w:rsidRDefault="004101E4" w:rsidP="004101E4">
      <w:pPr>
        <w:jc w:val="both"/>
        <w:rPr>
          <w:rFonts w:ascii="Arial" w:hAnsi="Arial"/>
        </w:rPr>
      </w:pPr>
    </w:p>
    <w:p w14:paraId="019ACDD2" w14:textId="77777777" w:rsidR="004101E4" w:rsidRDefault="004101E4" w:rsidP="004101E4">
      <w:pPr>
        <w:pStyle w:val="1"/>
        <w:ind w:left="720"/>
        <w:jc w:val="both"/>
        <w:rPr>
          <w:b/>
        </w:rPr>
      </w:pPr>
      <w:r w:rsidRPr="00E0302B">
        <w:rPr>
          <w:b/>
        </w:rPr>
        <w:t xml:space="preserve">Peak Security </w:t>
      </w:r>
      <w:r>
        <w:rPr>
          <w:b/>
        </w:rPr>
        <w:t xml:space="preserve">(PS) </w:t>
      </w:r>
      <w:r w:rsidRPr="00E0302B">
        <w:rPr>
          <w:b/>
        </w:rPr>
        <w:t>Flag</w:t>
      </w:r>
    </w:p>
    <w:p w14:paraId="2AD6B0FB" w14:textId="77777777" w:rsidR="004101E4" w:rsidRPr="00E0302B" w:rsidRDefault="004101E4" w:rsidP="004101E4">
      <w:pPr>
        <w:pStyle w:val="1"/>
        <w:ind w:left="720"/>
        <w:jc w:val="both"/>
        <w:rPr>
          <w:b/>
        </w:rPr>
      </w:pPr>
    </w:p>
    <w:p w14:paraId="09504FCD" w14:textId="77777777" w:rsidR="004101E4" w:rsidRDefault="004101E4" w:rsidP="004101E4">
      <w:pPr>
        <w:pStyle w:val="1"/>
        <w:numPr>
          <w:ilvl w:val="0"/>
          <w:numId w:val="131"/>
        </w:numPr>
        <w:jc w:val="both"/>
      </w:pPr>
      <w:r>
        <w:t>The revenue from a specific generator due to the Peak Security locational       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69121671" w14:textId="77777777" w:rsidR="004101E4" w:rsidRDefault="004101E4" w:rsidP="004101E4">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4101E4" w:rsidRPr="00F61D64" w14:paraId="3BAA8F45" w14:textId="77777777" w:rsidTr="00A62CFB">
        <w:tc>
          <w:tcPr>
            <w:tcW w:w="0" w:type="auto"/>
          </w:tcPr>
          <w:p w14:paraId="75F3E0A0" w14:textId="77777777" w:rsidR="004101E4" w:rsidRPr="00874A70" w:rsidRDefault="004101E4" w:rsidP="00A62CFB">
            <w:pPr>
              <w:pStyle w:val="1"/>
              <w:jc w:val="both"/>
              <w:rPr>
                <w:szCs w:val="22"/>
              </w:rPr>
            </w:pPr>
            <w:r w:rsidRPr="00874A70">
              <w:rPr>
                <w:szCs w:val="22"/>
              </w:rPr>
              <w:t>Generation Plant Type</w:t>
            </w:r>
          </w:p>
        </w:tc>
        <w:tc>
          <w:tcPr>
            <w:tcW w:w="0" w:type="auto"/>
          </w:tcPr>
          <w:p w14:paraId="27FD4E1E" w14:textId="77777777" w:rsidR="004101E4" w:rsidRPr="00874A70" w:rsidRDefault="004101E4" w:rsidP="00A62CFB">
            <w:pPr>
              <w:pStyle w:val="1"/>
              <w:jc w:val="both"/>
              <w:rPr>
                <w:szCs w:val="22"/>
              </w:rPr>
            </w:pPr>
            <w:r w:rsidRPr="00874A70">
              <w:rPr>
                <w:szCs w:val="22"/>
              </w:rPr>
              <w:t>PS flag</w:t>
            </w:r>
          </w:p>
        </w:tc>
      </w:tr>
      <w:tr w:rsidR="004101E4" w:rsidRPr="00F61D64" w14:paraId="5199B821" w14:textId="77777777" w:rsidTr="00A62CFB">
        <w:tc>
          <w:tcPr>
            <w:tcW w:w="0" w:type="auto"/>
          </w:tcPr>
          <w:p w14:paraId="194710A7" w14:textId="77777777" w:rsidR="004101E4" w:rsidRPr="00874A70" w:rsidRDefault="004101E4" w:rsidP="00A62CFB">
            <w:pPr>
              <w:pStyle w:val="1"/>
              <w:jc w:val="both"/>
              <w:rPr>
                <w:szCs w:val="22"/>
              </w:rPr>
            </w:pPr>
            <w:r w:rsidRPr="00874A70">
              <w:rPr>
                <w:szCs w:val="22"/>
              </w:rPr>
              <w:t>Intermittent</w:t>
            </w:r>
          </w:p>
        </w:tc>
        <w:tc>
          <w:tcPr>
            <w:tcW w:w="0" w:type="auto"/>
          </w:tcPr>
          <w:p w14:paraId="56568E30" w14:textId="77777777" w:rsidR="004101E4" w:rsidRPr="00874A70" w:rsidRDefault="004101E4" w:rsidP="00A62CFB">
            <w:pPr>
              <w:pStyle w:val="1"/>
              <w:jc w:val="center"/>
              <w:rPr>
                <w:szCs w:val="22"/>
              </w:rPr>
            </w:pPr>
            <w:r w:rsidRPr="00874A70">
              <w:rPr>
                <w:szCs w:val="22"/>
              </w:rPr>
              <w:t>0</w:t>
            </w:r>
          </w:p>
        </w:tc>
      </w:tr>
      <w:tr w:rsidR="004101E4" w:rsidRPr="00F61D64" w14:paraId="239D67D5" w14:textId="77777777" w:rsidTr="00A62CFB">
        <w:tc>
          <w:tcPr>
            <w:tcW w:w="0" w:type="auto"/>
          </w:tcPr>
          <w:p w14:paraId="1139AB06" w14:textId="77777777" w:rsidR="004101E4" w:rsidRPr="00874A70" w:rsidRDefault="004101E4" w:rsidP="00A62CFB">
            <w:pPr>
              <w:pStyle w:val="1"/>
              <w:jc w:val="both"/>
              <w:rPr>
                <w:szCs w:val="22"/>
              </w:rPr>
            </w:pPr>
            <w:r w:rsidRPr="00874A70">
              <w:rPr>
                <w:szCs w:val="22"/>
              </w:rPr>
              <w:t>Other</w:t>
            </w:r>
          </w:p>
        </w:tc>
        <w:tc>
          <w:tcPr>
            <w:tcW w:w="0" w:type="auto"/>
          </w:tcPr>
          <w:p w14:paraId="6C62C145" w14:textId="77777777" w:rsidR="004101E4" w:rsidRPr="00874A70" w:rsidRDefault="004101E4" w:rsidP="00A62CFB">
            <w:pPr>
              <w:pStyle w:val="1"/>
              <w:jc w:val="center"/>
              <w:rPr>
                <w:szCs w:val="22"/>
              </w:rPr>
            </w:pPr>
            <w:r w:rsidRPr="00874A70">
              <w:rPr>
                <w:szCs w:val="22"/>
              </w:rPr>
              <w:t>1</w:t>
            </w:r>
          </w:p>
        </w:tc>
      </w:tr>
    </w:tbl>
    <w:p w14:paraId="68A52247" w14:textId="77777777" w:rsidR="004101E4" w:rsidRDefault="004101E4" w:rsidP="004101E4">
      <w:pPr>
        <w:pStyle w:val="1"/>
        <w:ind w:left="720"/>
        <w:jc w:val="both"/>
      </w:pPr>
    </w:p>
    <w:p w14:paraId="2220FE13" w14:textId="77777777" w:rsidR="004101E4" w:rsidRDefault="004101E4" w:rsidP="004101E4">
      <w:pPr>
        <w:pStyle w:val="1"/>
        <w:ind w:left="720"/>
        <w:jc w:val="both"/>
        <w:rPr>
          <w:b/>
        </w:rPr>
      </w:pPr>
      <w:r>
        <w:rPr>
          <w:b/>
        </w:rPr>
        <w:t xml:space="preserve">Year Round Not Shared (YRNS) </w:t>
      </w:r>
      <w:r w:rsidRPr="00E0302B">
        <w:rPr>
          <w:b/>
        </w:rPr>
        <w:t>Flag</w:t>
      </w:r>
    </w:p>
    <w:p w14:paraId="66BFD12D" w14:textId="77777777" w:rsidR="004101E4" w:rsidRPr="00E0302B" w:rsidRDefault="004101E4" w:rsidP="004101E4">
      <w:pPr>
        <w:pStyle w:val="1"/>
        <w:ind w:left="720"/>
        <w:jc w:val="both"/>
        <w:rPr>
          <w:b/>
        </w:rPr>
      </w:pPr>
    </w:p>
    <w:p w14:paraId="67C8A6FA" w14:textId="77777777" w:rsidR="004101E4" w:rsidRDefault="004101E4" w:rsidP="004101E4">
      <w:pPr>
        <w:pStyle w:val="1"/>
        <w:numPr>
          <w:ilvl w:val="0"/>
          <w:numId w:val="131"/>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17BAB9C9" w14:textId="77777777" w:rsidR="004101E4" w:rsidRDefault="004101E4" w:rsidP="004101E4">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4101E4" w:rsidRPr="00F61D64" w14:paraId="73FAC660" w14:textId="77777777" w:rsidTr="00A62CFB">
        <w:trPr>
          <w:jc w:val="center"/>
        </w:trPr>
        <w:tc>
          <w:tcPr>
            <w:tcW w:w="0" w:type="auto"/>
          </w:tcPr>
          <w:p w14:paraId="71761C3F" w14:textId="77777777" w:rsidR="004101E4" w:rsidRPr="00874A70" w:rsidRDefault="004101E4" w:rsidP="00A62CFB">
            <w:pPr>
              <w:pStyle w:val="1"/>
              <w:jc w:val="both"/>
              <w:rPr>
                <w:szCs w:val="22"/>
              </w:rPr>
            </w:pPr>
            <w:r w:rsidRPr="00874A70">
              <w:rPr>
                <w:szCs w:val="22"/>
              </w:rPr>
              <w:t>Generation Plant Type</w:t>
            </w:r>
          </w:p>
        </w:tc>
        <w:tc>
          <w:tcPr>
            <w:tcW w:w="0" w:type="auto"/>
          </w:tcPr>
          <w:p w14:paraId="5B26A0FC" w14:textId="77777777" w:rsidR="004101E4" w:rsidRPr="00874A70" w:rsidRDefault="004101E4" w:rsidP="00A62CFB">
            <w:pPr>
              <w:pStyle w:val="1"/>
              <w:jc w:val="both"/>
              <w:rPr>
                <w:szCs w:val="22"/>
              </w:rPr>
            </w:pPr>
            <w:r>
              <w:rPr>
                <w:szCs w:val="22"/>
              </w:rPr>
              <w:t>YRNS</w:t>
            </w:r>
            <w:r w:rsidRPr="00874A70">
              <w:rPr>
                <w:szCs w:val="22"/>
              </w:rPr>
              <w:t xml:space="preserve"> flag</w:t>
            </w:r>
          </w:p>
        </w:tc>
      </w:tr>
      <w:tr w:rsidR="004101E4" w:rsidRPr="00F61D64" w14:paraId="466C9EAF" w14:textId="77777777" w:rsidTr="00A62CFB">
        <w:trPr>
          <w:jc w:val="center"/>
        </w:trPr>
        <w:tc>
          <w:tcPr>
            <w:tcW w:w="0" w:type="auto"/>
          </w:tcPr>
          <w:p w14:paraId="7699411D" w14:textId="77777777" w:rsidR="004101E4" w:rsidRPr="00874A70" w:rsidRDefault="004101E4" w:rsidP="00A62CF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7063F9A2" w14:textId="77777777" w:rsidR="004101E4" w:rsidRPr="00874A70" w:rsidRDefault="004101E4" w:rsidP="00A62CFB">
            <w:pPr>
              <w:pStyle w:val="1"/>
              <w:jc w:val="center"/>
              <w:rPr>
                <w:szCs w:val="22"/>
              </w:rPr>
            </w:pPr>
            <w:r>
              <w:rPr>
                <w:szCs w:val="22"/>
              </w:rPr>
              <w:t>1</w:t>
            </w:r>
          </w:p>
        </w:tc>
      </w:tr>
      <w:tr w:rsidR="004101E4" w:rsidRPr="00F61D64" w14:paraId="322D7248" w14:textId="77777777" w:rsidTr="00A62CFB">
        <w:trPr>
          <w:jc w:val="center"/>
        </w:trPr>
        <w:tc>
          <w:tcPr>
            <w:tcW w:w="0" w:type="auto"/>
          </w:tcPr>
          <w:p w14:paraId="50106987" w14:textId="77777777" w:rsidR="004101E4" w:rsidRPr="00874A70" w:rsidRDefault="004101E4" w:rsidP="00A62CFB">
            <w:pPr>
              <w:pStyle w:val="1"/>
              <w:jc w:val="both"/>
              <w:rPr>
                <w:szCs w:val="22"/>
              </w:rPr>
            </w:pPr>
            <w:r>
              <w:rPr>
                <w:szCs w:val="22"/>
              </w:rPr>
              <w:t>Conventional Carbon</w:t>
            </w:r>
          </w:p>
        </w:tc>
        <w:tc>
          <w:tcPr>
            <w:tcW w:w="0" w:type="auto"/>
          </w:tcPr>
          <w:p w14:paraId="20AD4499" w14:textId="77777777" w:rsidR="004101E4" w:rsidRPr="00874A70" w:rsidRDefault="004101E4" w:rsidP="00A62CFB">
            <w:pPr>
              <w:pStyle w:val="1"/>
              <w:jc w:val="center"/>
              <w:rPr>
                <w:szCs w:val="22"/>
              </w:rPr>
            </w:pPr>
            <w:r>
              <w:rPr>
                <w:szCs w:val="22"/>
              </w:rPr>
              <w:t>ALF</w:t>
            </w:r>
          </w:p>
        </w:tc>
      </w:tr>
    </w:tbl>
    <w:p w14:paraId="1485FFB0" w14:textId="77777777" w:rsidR="004101E4" w:rsidRDefault="004101E4" w:rsidP="004101E4">
      <w:pPr>
        <w:pStyle w:val="1"/>
        <w:ind w:left="720"/>
        <w:jc w:val="both"/>
      </w:pPr>
    </w:p>
    <w:p w14:paraId="73AEBA02" w14:textId="77777777" w:rsidR="004101E4" w:rsidRDefault="004101E4" w:rsidP="004101E4">
      <w:pPr>
        <w:pStyle w:val="1"/>
        <w:ind w:left="720"/>
        <w:jc w:val="both"/>
      </w:pPr>
    </w:p>
    <w:p w14:paraId="1122CBFA" w14:textId="77777777" w:rsidR="004101E4" w:rsidRDefault="004101E4" w:rsidP="004101E4">
      <w:pPr>
        <w:pStyle w:val="1"/>
        <w:ind w:left="720"/>
        <w:jc w:val="both"/>
        <w:rPr>
          <w:b/>
        </w:rPr>
      </w:pPr>
      <w:r w:rsidRPr="00891501">
        <w:rPr>
          <w:b/>
        </w:rPr>
        <w:t>Annual Load Factor</w:t>
      </w:r>
      <w:r>
        <w:rPr>
          <w:b/>
        </w:rPr>
        <w:t xml:space="preserve"> (ALF)</w:t>
      </w:r>
    </w:p>
    <w:p w14:paraId="7EF7E300" w14:textId="77777777" w:rsidR="004101E4" w:rsidRDefault="004101E4" w:rsidP="004101E4">
      <w:pPr>
        <w:pStyle w:val="1"/>
        <w:ind w:left="720"/>
        <w:jc w:val="both"/>
        <w:rPr>
          <w:b/>
        </w:rPr>
      </w:pPr>
    </w:p>
    <w:p w14:paraId="06CC6526" w14:textId="77777777" w:rsidR="004101E4" w:rsidRPr="00532403" w:rsidRDefault="004101E4" w:rsidP="004101E4">
      <w:pPr>
        <w:pStyle w:val="1"/>
        <w:numPr>
          <w:ilvl w:val="0"/>
          <w:numId w:val="131"/>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6A5116E1" w14:textId="77777777" w:rsidR="004101E4" w:rsidRPr="00891501" w:rsidRDefault="004101E4" w:rsidP="004101E4">
      <w:pPr>
        <w:pStyle w:val="1"/>
        <w:jc w:val="both"/>
      </w:pPr>
      <w:r>
        <w:tab/>
      </w:r>
    </w:p>
    <w:p w14:paraId="43E798CB" w14:textId="77777777" w:rsidR="004101E4" w:rsidRDefault="004101E4" w:rsidP="004101E4">
      <w:pPr>
        <w:pStyle w:val="1"/>
        <w:numPr>
          <w:ilvl w:val="0"/>
          <w:numId w:val="131"/>
        </w:numPr>
        <w:jc w:val="both"/>
      </w:pPr>
      <w:r>
        <w:lastRenderedPageBreak/>
        <w:t xml:space="preserve">For a given </w:t>
      </w:r>
      <w:r w:rsidRPr="00AD4509">
        <w:rPr>
          <w:b/>
          <w:bCs/>
        </w:rPr>
        <w:t>Financial Year</w:t>
      </w:r>
      <w:r>
        <w:t xml:space="preserve"> “t” the Power Station ALF will be based on information from the previous five </w:t>
      </w:r>
      <w:r w:rsidRPr="00AD4509">
        <w:rPr>
          <w:b/>
          <w:bCs/>
        </w:rPr>
        <w:t>Financial Year</w:t>
      </w:r>
      <w:r>
        <w:rPr>
          <w:b/>
          <w:bCs/>
        </w:rPr>
        <w:t>s</w:t>
      </w:r>
      <w:r>
        <w:t xml:space="preserve">, calculated for each </w:t>
      </w:r>
      <w:r w:rsidRPr="00AD4509">
        <w:rPr>
          <w:b/>
          <w:bCs/>
        </w:rPr>
        <w:t>Financial Year</w:t>
      </w:r>
      <w:r>
        <w:t xml:space="preserve"> as set out below.</w:t>
      </w:r>
    </w:p>
    <w:p w14:paraId="26DD8288" w14:textId="77777777" w:rsidR="004101E4" w:rsidRDefault="004101E4" w:rsidP="004101E4">
      <w:pPr>
        <w:pStyle w:val="1"/>
        <w:ind w:left="720"/>
        <w:jc w:val="both"/>
      </w:pPr>
    </w:p>
    <w:p w14:paraId="1AE56CA2" w14:textId="77777777" w:rsidR="004101E4" w:rsidRDefault="004101E4" w:rsidP="004101E4">
      <w:pPr>
        <w:pStyle w:val="1"/>
        <w:ind w:left="720"/>
        <w:jc w:val="center"/>
      </w:pPr>
      <w:r w:rsidRPr="00BF6AF1">
        <w:rPr>
          <w:noProof/>
          <w:position w:val="-64"/>
        </w:rPr>
        <w:drawing>
          <wp:inline distT="0" distB="0" distL="0" distR="0" wp14:anchorId="7D8E6146" wp14:editId="5A36C38C">
            <wp:extent cx="1409700" cy="86677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09700" cy="866775"/>
                    </a:xfrm>
                    <a:prstGeom prst="rect">
                      <a:avLst/>
                    </a:prstGeom>
                    <a:noFill/>
                    <a:ln>
                      <a:noFill/>
                    </a:ln>
                  </pic:spPr>
                </pic:pic>
              </a:graphicData>
            </a:graphic>
          </wp:inline>
        </w:drawing>
      </w:r>
    </w:p>
    <w:p w14:paraId="6E85326E" w14:textId="77777777" w:rsidR="004101E4" w:rsidRDefault="004101E4" w:rsidP="004101E4">
      <w:pPr>
        <w:pStyle w:val="1"/>
        <w:ind w:left="720"/>
      </w:pPr>
      <w:r>
        <w:tab/>
      </w:r>
    </w:p>
    <w:p w14:paraId="06EC8CEB" w14:textId="77777777" w:rsidR="004101E4" w:rsidRDefault="004101E4" w:rsidP="004101E4">
      <w:pPr>
        <w:pStyle w:val="1"/>
        <w:ind w:left="1440"/>
      </w:pPr>
      <w:r>
        <w:t>Where:</w:t>
      </w:r>
    </w:p>
    <w:p w14:paraId="3BE6B6AA" w14:textId="77777777" w:rsidR="004101E4" w:rsidRDefault="004101E4" w:rsidP="004101E4">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1CFA6071" w14:textId="77777777" w:rsidR="004101E4" w:rsidRDefault="004101E4" w:rsidP="004101E4">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4C5289DE" w14:textId="77777777" w:rsidR="004101E4" w:rsidRDefault="004101E4" w:rsidP="004101E4">
      <w:pPr>
        <w:pStyle w:val="1"/>
        <w:ind w:left="1440"/>
      </w:pPr>
    </w:p>
    <w:p w14:paraId="157FFA0B" w14:textId="77777777" w:rsidR="004101E4" w:rsidRPr="00891501" w:rsidRDefault="004101E4" w:rsidP="004101E4">
      <w:pPr>
        <w:pStyle w:val="1"/>
        <w:ind w:left="720"/>
        <w:jc w:val="both"/>
      </w:pPr>
    </w:p>
    <w:p w14:paraId="69A83D27" w14:textId="77777777" w:rsidR="004101E4" w:rsidRPr="00823D2E" w:rsidRDefault="004101E4" w:rsidP="004101E4">
      <w:pPr>
        <w:pStyle w:val="1"/>
        <w:numPr>
          <w:ilvl w:val="0"/>
          <w:numId w:val="131"/>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t>The Company and relates to the total TEC of the Power Station</w:t>
      </w:r>
      <w:r w:rsidRPr="00891501">
        <w:t xml:space="preserve">. </w:t>
      </w:r>
    </w:p>
    <w:p w14:paraId="763EF41B" w14:textId="77777777" w:rsidR="004101E4" w:rsidRPr="00823D2E" w:rsidRDefault="004101E4" w:rsidP="004101E4">
      <w:pPr>
        <w:pStyle w:val="1"/>
        <w:ind w:left="720"/>
        <w:jc w:val="both"/>
        <w:rPr>
          <w:b/>
        </w:rPr>
      </w:pPr>
    </w:p>
    <w:p w14:paraId="6827A212" w14:textId="77777777" w:rsidR="004101E4" w:rsidRPr="00B53D38" w:rsidRDefault="004101E4" w:rsidP="004101E4">
      <w:pPr>
        <w:pStyle w:val="1"/>
        <w:numPr>
          <w:ilvl w:val="0"/>
          <w:numId w:val="131"/>
        </w:numPr>
        <w:jc w:val="both"/>
        <w:rPr>
          <w:b/>
        </w:rPr>
      </w:pPr>
      <w:r w:rsidRPr="00891501">
        <w:t xml:space="preserve">Once all five </w:t>
      </w:r>
      <w:r w:rsidRPr="00AD4509">
        <w:rPr>
          <w:b/>
          <w:bCs/>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53818CE4" w14:textId="77777777" w:rsidR="004101E4" w:rsidRDefault="004101E4" w:rsidP="004101E4">
      <w:pPr>
        <w:pStyle w:val="1"/>
        <w:ind w:left="720"/>
        <w:jc w:val="both"/>
      </w:pPr>
    </w:p>
    <w:p w14:paraId="2C06E670" w14:textId="77777777" w:rsidR="004101E4" w:rsidRDefault="004101E4" w:rsidP="004101E4">
      <w:pPr>
        <w:pStyle w:val="1"/>
        <w:numPr>
          <w:ilvl w:val="0"/>
          <w:numId w:val="131"/>
        </w:numPr>
        <w:jc w:val="both"/>
      </w:pPr>
      <w:proofErr w:type="gramStart"/>
      <w:r w:rsidRPr="00891501">
        <w:t>In the event that</w:t>
      </w:r>
      <w:proofErr w:type="gramEnd"/>
      <w:r w:rsidRPr="00891501">
        <w:t xml:space="preserve"> only four </w:t>
      </w:r>
      <w:r w:rsidRPr="00AD4509">
        <w:rPr>
          <w:b/>
          <w:bCs/>
        </w:rPr>
        <w:t>Financial Year</w:t>
      </w:r>
      <w:r>
        <w:rPr>
          <w:b/>
          <w:bCs/>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Pr="00FE1BF8">
        <w:rPr>
          <w:b/>
          <w:bCs/>
        </w:rPr>
        <w:t>Financial Years</w:t>
      </w:r>
      <w:r>
        <w:t xml:space="preserve"> 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Pr="00FE1BF8">
        <w:rPr>
          <w:b/>
          <w:bCs/>
        </w:rPr>
        <w:t>Financial Years</w:t>
      </w:r>
      <w:r>
        <w:t xml:space="preserve"> </w:t>
      </w:r>
      <w:r w:rsidRPr="00891501">
        <w:t xml:space="preserve">of complete </w:t>
      </w:r>
      <w:r>
        <w:t>output</w:t>
      </w:r>
      <w:r w:rsidRPr="00891501">
        <w:t xml:space="preserve"> </w:t>
      </w:r>
      <w:r>
        <w:t>(FPN or actual metered)</w:t>
      </w:r>
      <w:r w:rsidRPr="00891501">
        <w:t xml:space="preserve"> data are available</w:t>
      </w:r>
      <w:r>
        <w:t xml:space="preserve"> </w:t>
      </w:r>
      <w:r w:rsidRPr="00891501">
        <w:t xml:space="preserve">then these three </w:t>
      </w:r>
      <w:r w:rsidRPr="00AD4509">
        <w:rPr>
          <w:b/>
          <w:bCs/>
        </w:rPr>
        <w:t>Financial Year</w:t>
      </w:r>
      <w:r>
        <w:rPr>
          <w:b/>
          <w:bCs/>
        </w:rPr>
        <w:t>s</w:t>
      </w:r>
      <w:r w:rsidRPr="00891501">
        <w:t xml:space="preserve"> would be used.</w:t>
      </w:r>
    </w:p>
    <w:p w14:paraId="1FC327D6" w14:textId="77777777" w:rsidR="004101E4" w:rsidRDefault="004101E4" w:rsidP="004101E4">
      <w:pPr>
        <w:pStyle w:val="1"/>
        <w:ind w:left="720"/>
        <w:jc w:val="both"/>
      </w:pPr>
    </w:p>
    <w:p w14:paraId="1CDC0BB8" w14:textId="77777777" w:rsidR="004101E4" w:rsidRDefault="004101E4" w:rsidP="004101E4">
      <w:pPr>
        <w:pStyle w:val="1"/>
        <w:numPr>
          <w:ilvl w:val="0"/>
          <w:numId w:val="131"/>
        </w:numPr>
        <w:jc w:val="both"/>
      </w:pPr>
      <w:r w:rsidRPr="00891501">
        <w:t xml:space="preserve">Due to the aggregation of </w:t>
      </w:r>
      <w:r>
        <w:t>output</w:t>
      </w:r>
      <w:r w:rsidRPr="00891501">
        <w:t xml:space="preserve"> </w:t>
      </w:r>
      <w:r>
        <w:t>(FPN or actual metered)</w:t>
      </w:r>
      <w:r w:rsidRPr="00891501">
        <w:t xml:space="preserve"> data for dispersed generation (</w:t>
      </w:r>
      <w:proofErr w:type="gramStart"/>
      <w:r w:rsidRPr="00891501">
        <w:t>e.g.</w:t>
      </w:r>
      <w:proofErr w:type="gramEnd"/>
      <w:r w:rsidRPr="00891501">
        <w:t xml:space="preserve">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40BA568E" w14:textId="77777777" w:rsidR="004101E4" w:rsidRPr="00891501" w:rsidRDefault="004101E4" w:rsidP="004101E4">
      <w:pPr>
        <w:pStyle w:val="1"/>
        <w:ind w:left="720"/>
        <w:jc w:val="both"/>
      </w:pPr>
    </w:p>
    <w:p w14:paraId="47974EB7" w14:textId="77777777" w:rsidR="004101E4" w:rsidRDefault="004101E4" w:rsidP="004101E4">
      <w:pPr>
        <w:pStyle w:val="1"/>
        <w:numPr>
          <w:ilvl w:val="0"/>
          <w:numId w:val="131"/>
        </w:numPr>
        <w:jc w:val="both"/>
      </w:pPr>
      <w:proofErr w:type="gramStart"/>
      <w:r w:rsidRPr="00891501">
        <w:t>In the event that</w:t>
      </w:r>
      <w:proofErr w:type="gramEnd"/>
      <w:r w:rsidRPr="00891501">
        <w:t xml:space="preserve"> there are not three full </w:t>
      </w:r>
      <w:r>
        <w:rPr>
          <w:b/>
          <w:bCs/>
        </w:rPr>
        <w:t>Financial Years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Pr>
          <w:b/>
          <w:bCs/>
        </w:rPr>
        <w:t>Financial Years</w:t>
      </w:r>
      <w:r w:rsidRPr="00BF295A">
        <w:t xml:space="preserve"> of information are available for the Power Station</w:t>
      </w:r>
      <w:r w:rsidRPr="00C52A02">
        <w:t xml:space="preserve">. The derivation of the generic data is described in paragraphs </w:t>
      </w:r>
      <w:r w:rsidRPr="009B0384">
        <w:t>14.15.</w:t>
      </w:r>
      <w:r w:rsidRPr="00C5521A">
        <w:t>1</w:t>
      </w:r>
      <w:r>
        <w:t>11</w:t>
      </w:r>
      <w:r w:rsidRPr="00BF295A">
        <w:t>-</w:t>
      </w:r>
      <w:r w:rsidRPr="009B0384">
        <w:t>14.15.11</w:t>
      </w:r>
      <w:r>
        <w:t>4</w:t>
      </w:r>
      <w:r w:rsidRPr="00BF295A">
        <w:t>.</w:t>
      </w:r>
    </w:p>
    <w:p w14:paraId="12B3A71D" w14:textId="77777777" w:rsidR="004101E4" w:rsidRDefault="004101E4" w:rsidP="004101E4">
      <w:pPr>
        <w:pStyle w:val="1"/>
        <w:ind w:left="720"/>
        <w:jc w:val="both"/>
      </w:pPr>
    </w:p>
    <w:p w14:paraId="111EB4D7" w14:textId="77777777" w:rsidR="004101E4" w:rsidRPr="00334D5B" w:rsidRDefault="004101E4" w:rsidP="004101E4">
      <w:pPr>
        <w:pStyle w:val="1"/>
        <w:numPr>
          <w:ilvl w:val="0"/>
          <w:numId w:val="131"/>
        </w:numPr>
        <w:jc w:val="both"/>
      </w:pPr>
      <w:r>
        <w:t>Users will receive draft ALFs before 25</w:t>
      </w:r>
      <w:r w:rsidRPr="008F688B">
        <w:rPr>
          <w:vertAlign w:val="superscript"/>
        </w:rPr>
        <w:t>th</w:t>
      </w:r>
      <w:r>
        <w:t xml:space="preserve"> December of the </w:t>
      </w:r>
      <w:r w:rsidRPr="00AD4509">
        <w:rPr>
          <w:b/>
          <w:bCs/>
        </w:rPr>
        <w:t>Financial Year</w:t>
      </w:r>
      <w:r>
        <w:t xml:space="preserve"> (t-1) </w:t>
      </w:r>
      <w:r w:rsidRPr="009B0384">
        <w:t xml:space="preserve">for the </w:t>
      </w:r>
      <w:r w:rsidRPr="00AD4509">
        <w:rPr>
          <w:b/>
          <w:bCs/>
        </w:rPr>
        <w:t>Financial Year</w:t>
      </w:r>
      <w:r w:rsidRPr="009B0384">
        <w:t xml:space="preserve"> (t) </w:t>
      </w:r>
      <w:r w:rsidRPr="001646AB">
        <w:t>and</w:t>
      </w:r>
      <w:r>
        <w:t xml:space="preserve"> will have a period of 15 </w:t>
      </w:r>
      <w:r w:rsidRPr="00E71FFB">
        <w:rPr>
          <w:b/>
          <w:bCs/>
        </w:rPr>
        <w:t>Business Days</w:t>
      </w:r>
      <w:r>
        <w:t xml:space="preserve"> </w:t>
      </w:r>
    </w:p>
    <w:p w14:paraId="620C6383" w14:textId="77777777" w:rsidR="004101E4" w:rsidRDefault="004101E4" w:rsidP="004101E4">
      <w:pPr>
        <w:pStyle w:val="ListParagraph"/>
      </w:pPr>
    </w:p>
    <w:p w14:paraId="10527667" w14:textId="77777777" w:rsidR="004101E4" w:rsidRDefault="004101E4" w:rsidP="004101E4">
      <w:pPr>
        <w:pStyle w:val="1"/>
        <w:numPr>
          <w:ilvl w:val="0"/>
          <w:numId w:val="131"/>
        </w:numPr>
        <w:jc w:val="both"/>
      </w:pPr>
      <w:r>
        <w:rPr>
          <w:rFonts w:ascii="Arial" w:hAnsi="Arial" w:cs="Arial"/>
          <w:szCs w:val="22"/>
        </w:rPr>
        <w:t>from date of publishing to notify the Company of any errors. Failure to agree changes relating to errors will be treated as a charging dispute under the CUSC.</w:t>
      </w:r>
    </w:p>
    <w:p w14:paraId="469510C7" w14:textId="77777777" w:rsidR="004101E4" w:rsidRPr="008F688B" w:rsidRDefault="004101E4" w:rsidP="004101E4">
      <w:pPr>
        <w:pStyle w:val="1"/>
        <w:ind w:left="720"/>
        <w:jc w:val="both"/>
      </w:pPr>
    </w:p>
    <w:p w14:paraId="5FB18772" w14:textId="77777777" w:rsidR="004101E4" w:rsidRDefault="004101E4" w:rsidP="004101E4">
      <w:pPr>
        <w:pStyle w:val="1"/>
        <w:numPr>
          <w:ilvl w:val="0"/>
          <w:numId w:val="131"/>
        </w:numPr>
        <w:jc w:val="both"/>
      </w:pPr>
      <w:r>
        <w:rPr>
          <w:rFonts w:ascii="Arial" w:hAnsi="Arial" w:cs="Arial"/>
          <w:szCs w:val="22"/>
        </w:rPr>
        <w:t xml:space="preserve">The ALFs used in the setting of final tariffs will be published in the annual Statement of Use of System Charges. Changes to ALFs after </w:t>
      </w:r>
      <w:r>
        <w:rPr>
          <w:rFonts w:ascii="Arial" w:hAnsi="Arial" w:cs="Arial"/>
          <w:szCs w:val="22"/>
        </w:rPr>
        <w:lastRenderedPageBreak/>
        <w:t>this publication will not result in changes to published tariffs (</w:t>
      </w:r>
      <w:proofErr w:type="gramStart"/>
      <w:r>
        <w:rPr>
          <w:rFonts w:ascii="Arial" w:hAnsi="Arial" w:cs="Arial"/>
          <w:szCs w:val="22"/>
        </w:rPr>
        <w:t>e.g.</w:t>
      </w:r>
      <w:proofErr w:type="gramEnd"/>
      <w:r>
        <w:rPr>
          <w:rFonts w:ascii="Arial" w:hAnsi="Arial" w:cs="Arial"/>
          <w:szCs w:val="22"/>
        </w:rPr>
        <w:t xml:space="preserve"> following dispute resolution).</w:t>
      </w:r>
    </w:p>
    <w:p w14:paraId="38A6027F" w14:textId="77777777" w:rsidR="004101E4" w:rsidRPr="00891501" w:rsidRDefault="004101E4" w:rsidP="004101E4">
      <w:pPr>
        <w:pStyle w:val="1"/>
        <w:ind w:left="720"/>
        <w:jc w:val="both"/>
      </w:pPr>
    </w:p>
    <w:p w14:paraId="53BA930F" w14:textId="77777777" w:rsidR="004101E4" w:rsidRPr="00112FAA" w:rsidRDefault="004101E4" w:rsidP="004101E4">
      <w:pPr>
        <w:pStyle w:val="1"/>
        <w:ind w:left="720"/>
        <w:jc w:val="both"/>
        <w:rPr>
          <w:b/>
        </w:rPr>
      </w:pPr>
      <w:r w:rsidRPr="00112FAA">
        <w:rPr>
          <w:b/>
        </w:rPr>
        <w:t xml:space="preserve">Derivation of Generic </w:t>
      </w:r>
      <w:r>
        <w:rPr>
          <w:b/>
        </w:rPr>
        <w:t>ALFs</w:t>
      </w:r>
    </w:p>
    <w:p w14:paraId="37A886E2" w14:textId="77777777" w:rsidR="004101E4" w:rsidRPr="00891501" w:rsidRDefault="004101E4" w:rsidP="004101E4">
      <w:pPr>
        <w:pStyle w:val="1"/>
        <w:jc w:val="both"/>
      </w:pPr>
    </w:p>
    <w:p w14:paraId="574B5D2C" w14:textId="77777777" w:rsidR="004101E4" w:rsidRDefault="004101E4" w:rsidP="004101E4">
      <w:pPr>
        <w:pStyle w:val="1"/>
        <w:numPr>
          <w:ilvl w:val="0"/>
          <w:numId w:val="131"/>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Pr="00AD4509">
        <w:rPr>
          <w:b/>
          <w:bCs/>
        </w:rPr>
        <w:t>Financial Year</w:t>
      </w:r>
      <w:r>
        <w:rPr>
          <w:b/>
          <w:bCs/>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01424F5C" w14:textId="77777777" w:rsidR="004101E4" w:rsidRDefault="004101E4" w:rsidP="004101E4">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4101E4" w14:paraId="420CD996" w14:textId="77777777" w:rsidTr="00A62CFB">
        <w:tc>
          <w:tcPr>
            <w:tcW w:w="2397" w:type="dxa"/>
          </w:tcPr>
          <w:p w14:paraId="67EB1EE3" w14:textId="77777777" w:rsidR="004101E4" w:rsidRPr="00874A70" w:rsidRDefault="004101E4" w:rsidP="00A62CFB">
            <w:pPr>
              <w:pStyle w:val="1"/>
              <w:jc w:val="both"/>
              <w:rPr>
                <w:b/>
                <w:szCs w:val="22"/>
              </w:rPr>
            </w:pPr>
            <w:r w:rsidRPr="00874A70">
              <w:rPr>
                <w:b/>
                <w:szCs w:val="22"/>
              </w:rPr>
              <w:t>Fuel Type</w:t>
            </w:r>
          </w:p>
        </w:tc>
      </w:tr>
      <w:tr w:rsidR="004101E4" w14:paraId="72CF8946" w14:textId="77777777" w:rsidTr="00A62CFB">
        <w:tc>
          <w:tcPr>
            <w:tcW w:w="2397" w:type="dxa"/>
          </w:tcPr>
          <w:p w14:paraId="02041CBF" w14:textId="77777777" w:rsidR="004101E4" w:rsidRPr="00874A70" w:rsidRDefault="004101E4" w:rsidP="00A62CFB">
            <w:pPr>
              <w:pStyle w:val="1"/>
              <w:jc w:val="both"/>
              <w:rPr>
                <w:szCs w:val="22"/>
              </w:rPr>
            </w:pPr>
            <w:r w:rsidRPr="00874A70">
              <w:rPr>
                <w:szCs w:val="22"/>
              </w:rPr>
              <w:t>Biomass</w:t>
            </w:r>
          </w:p>
        </w:tc>
      </w:tr>
      <w:tr w:rsidR="004101E4" w14:paraId="0386E734" w14:textId="77777777" w:rsidTr="00A62CFB">
        <w:tc>
          <w:tcPr>
            <w:tcW w:w="2397" w:type="dxa"/>
          </w:tcPr>
          <w:p w14:paraId="1ED243FC" w14:textId="77777777" w:rsidR="004101E4" w:rsidRPr="00874A70" w:rsidRDefault="004101E4" w:rsidP="00A62CFB">
            <w:pPr>
              <w:pStyle w:val="1"/>
              <w:jc w:val="both"/>
              <w:rPr>
                <w:szCs w:val="22"/>
              </w:rPr>
            </w:pPr>
            <w:r w:rsidRPr="00874A70">
              <w:rPr>
                <w:szCs w:val="22"/>
              </w:rPr>
              <w:t xml:space="preserve">Coal </w:t>
            </w:r>
          </w:p>
        </w:tc>
      </w:tr>
      <w:tr w:rsidR="004101E4" w14:paraId="31ABB8D9" w14:textId="77777777" w:rsidTr="00A62CFB">
        <w:tc>
          <w:tcPr>
            <w:tcW w:w="2397" w:type="dxa"/>
          </w:tcPr>
          <w:p w14:paraId="69606265" w14:textId="77777777" w:rsidR="004101E4" w:rsidRPr="00874A70" w:rsidRDefault="004101E4" w:rsidP="00A62CFB">
            <w:pPr>
              <w:pStyle w:val="1"/>
              <w:jc w:val="both"/>
              <w:rPr>
                <w:szCs w:val="22"/>
              </w:rPr>
            </w:pPr>
            <w:r w:rsidRPr="00874A70">
              <w:rPr>
                <w:szCs w:val="22"/>
              </w:rPr>
              <w:t xml:space="preserve">Gas </w:t>
            </w:r>
          </w:p>
        </w:tc>
      </w:tr>
      <w:tr w:rsidR="004101E4" w14:paraId="45219794" w14:textId="77777777" w:rsidTr="00A62CFB">
        <w:tc>
          <w:tcPr>
            <w:tcW w:w="2397" w:type="dxa"/>
          </w:tcPr>
          <w:p w14:paraId="23DF35D9" w14:textId="77777777" w:rsidR="004101E4" w:rsidRPr="00874A70" w:rsidRDefault="004101E4" w:rsidP="00A62CFB">
            <w:pPr>
              <w:pStyle w:val="1"/>
              <w:jc w:val="both"/>
              <w:rPr>
                <w:szCs w:val="22"/>
              </w:rPr>
            </w:pPr>
            <w:r w:rsidRPr="00874A70">
              <w:rPr>
                <w:szCs w:val="22"/>
              </w:rPr>
              <w:t>Hydro</w:t>
            </w:r>
          </w:p>
        </w:tc>
      </w:tr>
      <w:tr w:rsidR="004101E4" w14:paraId="67BC3ABA" w14:textId="77777777" w:rsidTr="00A62CFB">
        <w:tc>
          <w:tcPr>
            <w:tcW w:w="2397" w:type="dxa"/>
          </w:tcPr>
          <w:p w14:paraId="34C0E920" w14:textId="77777777" w:rsidR="004101E4" w:rsidRPr="00874A70" w:rsidRDefault="004101E4" w:rsidP="00A62CFB">
            <w:pPr>
              <w:pStyle w:val="1"/>
              <w:jc w:val="both"/>
              <w:rPr>
                <w:szCs w:val="22"/>
              </w:rPr>
            </w:pPr>
            <w:r w:rsidRPr="00874A70">
              <w:rPr>
                <w:szCs w:val="22"/>
              </w:rPr>
              <w:t>Nuclear (by reactor type)</w:t>
            </w:r>
          </w:p>
        </w:tc>
      </w:tr>
      <w:tr w:rsidR="004101E4" w14:paraId="37AB0245" w14:textId="77777777" w:rsidTr="00A62CFB">
        <w:tc>
          <w:tcPr>
            <w:tcW w:w="2397" w:type="dxa"/>
          </w:tcPr>
          <w:p w14:paraId="3B25E410" w14:textId="77777777" w:rsidR="004101E4" w:rsidRPr="00874A70" w:rsidRDefault="004101E4" w:rsidP="00A62CFB">
            <w:pPr>
              <w:pStyle w:val="1"/>
              <w:jc w:val="both"/>
              <w:rPr>
                <w:szCs w:val="22"/>
              </w:rPr>
            </w:pPr>
            <w:r w:rsidRPr="00874A70">
              <w:rPr>
                <w:szCs w:val="22"/>
              </w:rPr>
              <w:t>Oil &amp; OCGTs</w:t>
            </w:r>
          </w:p>
        </w:tc>
      </w:tr>
      <w:tr w:rsidR="004101E4" w14:paraId="55724F5C" w14:textId="77777777" w:rsidTr="00A62CFB">
        <w:tc>
          <w:tcPr>
            <w:tcW w:w="2397" w:type="dxa"/>
          </w:tcPr>
          <w:p w14:paraId="3682DD58" w14:textId="77777777" w:rsidR="004101E4" w:rsidRPr="00874A70" w:rsidRDefault="004101E4" w:rsidP="00A62CFB">
            <w:pPr>
              <w:pStyle w:val="1"/>
              <w:jc w:val="both"/>
              <w:rPr>
                <w:szCs w:val="22"/>
              </w:rPr>
            </w:pPr>
            <w:r w:rsidRPr="00874A70">
              <w:rPr>
                <w:szCs w:val="22"/>
              </w:rPr>
              <w:t>Pumped Storage</w:t>
            </w:r>
          </w:p>
        </w:tc>
      </w:tr>
      <w:tr w:rsidR="004101E4" w14:paraId="56845D6E" w14:textId="77777777" w:rsidTr="00A62CFB">
        <w:tc>
          <w:tcPr>
            <w:tcW w:w="2397" w:type="dxa"/>
          </w:tcPr>
          <w:p w14:paraId="1D5B66D3" w14:textId="77777777" w:rsidR="004101E4" w:rsidRPr="00874A70" w:rsidRDefault="004101E4" w:rsidP="00A62CFB">
            <w:pPr>
              <w:pStyle w:val="1"/>
              <w:jc w:val="both"/>
              <w:rPr>
                <w:szCs w:val="22"/>
              </w:rPr>
            </w:pPr>
            <w:r w:rsidRPr="00874A70">
              <w:rPr>
                <w:szCs w:val="22"/>
              </w:rPr>
              <w:t>Onshore Wind</w:t>
            </w:r>
          </w:p>
        </w:tc>
      </w:tr>
      <w:tr w:rsidR="004101E4" w14:paraId="5A747FB8" w14:textId="77777777" w:rsidTr="00A62CFB">
        <w:tc>
          <w:tcPr>
            <w:tcW w:w="2397" w:type="dxa"/>
          </w:tcPr>
          <w:p w14:paraId="2F012851" w14:textId="77777777" w:rsidR="004101E4" w:rsidRPr="00874A70" w:rsidRDefault="004101E4" w:rsidP="00A62CFB">
            <w:pPr>
              <w:pStyle w:val="1"/>
              <w:jc w:val="both"/>
              <w:rPr>
                <w:szCs w:val="22"/>
              </w:rPr>
            </w:pPr>
            <w:r w:rsidRPr="00874A70">
              <w:rPr>
                <w:szCs w:val="22"/>
              </w:rPr>
              <w:t>Offshore Wind</w:t>
            </w:r>
          </w:p>
        </w:tc>
      </w:tr>
      <w:tr w:rsidR="004101E4" w14:paraId="4315C75B" w14:textId="77777777" w:rsidTr="00A62CFB">
        <w:tc>
          <w:tcPr>
            <w:tcW w:w="2397" w:type="dxa"/>
          </w:tcPr>
          <w:p w14:paraId="42549CF2" w14:textId="77777777" w:rsidR="004101E4" w:rsidRPr="00874A70" w:rsidRDefault="004101E4" w:rsidP="00A62CFB">
            <w:pPr>
              <w:pStyle w:val="1"/>
              <w:jc w:val="both"/>
              <w:rPr>
                <w:szCs w:val="22"/>
              </w:rPr>
            </w:pPr>
            <w:r w:rsidRPr="00874A70">
              <w:rPr>
                <w:szCs w:val="22"/>
              </w:rPr>
              <w:t>CHP</w:t>
            </w:r>
          </w:p>
        </w:tc>
      </w:tr>
    </w:tbl>
    <w:p w14:paraId="358DC6ED" w14:textId="77777777" w:rsidR="004101E4" w:rsidRDefault="004101E4" w:rsidP="004101E4">
      <w:pPr>
        <w:pStyle w:val="1"/>
        <w:ind w:left="720"/>
        <w:jc w:val="both"/>
      </w:pPr>
    </w:p>
    <w:p w14:paraId="1B1535E9" w14:textId="77777777" w:rsidR="004101E4" w:rsidRDefault="004101E4" w:rsidP="004101E4">
      <w:pPr>
        <w:pStyle w:val="1"/>
        <w:ind w:left="720"/>
        <w:jc w:val="both"/>
      </w:pPr>
    </w:p>
    <w:p w14:paraId="17C1EDE2" w14:textId="77777777" w:rsidR="004101E4" w:rsidRDefault="004101E4" w:rsidP="004101E4">
      <w:pPr>
        <w:pStyle w:val="1"/>
        <w:numPr>
          <w:ilvl w:val="0"/>
          <w:numId w:val="131"/>
        </w:numPr>
        <w:jc w:val="both"/>
      </w:pPr>
      <w:r>
        <w:t>The Company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05CFC076" w14:textId="77777777" w:rsidR="004101E4" w:rsidRDefault="004101E4" w:rsidP="004101E4">
      <w:pPr>
        <w:pStyle w:val="1"/>
        <w:ind w:left="720"/>
        <w:jc w:val="both"/>
      </w:pPr>
    </w:p>
    <w:p w14:paraId="0E171BAD" w14:textId="77777777" w:rsidR="004101E4" w:rsidRDefault="004101E4" w:rsidP="004101E4">
      <w:pPr>
        <w:pStyle w:val="1"/>
        <w:numPr>
          <w:ilvl w:val="0"/>
          <w:numId w:val="131"/>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78D8727" w14:textId="77777777" w:rsidR="004101E4" w:rsidRDefault="004101E4" w:rsidP="004101E4">
      <w:pPr>
        <w:pStyle w:val="1"/>
        <w:ind w:left="720"/>
        <w:jc w:val="both"/>
      </w:pPr>
    </w:p>
    <w:p w14:paraId="7B86ABB2" w14:textId="77777777" w:rsidR="004101E4" w:rsidRDefault="004101E4" w:rsidP="004101E4">
      <w:pPr>
        <w:pStyle w:val="1"/>
        <w:numPr>
          <w:ilvl w:val="0"/>
          <w:numId w:val="131"/>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t xml:space="preserve">The Company will use </w:t>
      </w:r>
      <w:proofErr w:type="gramStart"/>
      <w:r>
        <w:t>the  best</w:t>
      </w:r>
      <w:proofErr w:type="gramEnd"/>
      <w:r>
        <w:t xml:space="preserve"> information available e.g. from </w:t>
      </w:r>
      <w:proofErr w:type="spellStart"/>
      <w:r>
        <w:t>manufactuers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7875C545" w14:textId="77777777" w:rsidR="004101E4" w:rsidRDefault="004101E4" w:rsidP="004101E4">
      <w:pPr>
        <w:pStyle w:val="ListParagraph"/>
      </w:pPr>
    </w:p>
    <w:p w14:paraId="591DE0C6" w14:textId="77777777" w:rsidR="004101E4" w:rsidRDefault="004101E4" w:rsidP="004101E4">
      <w:pPr>
        <w:pStyle w:val="1"/>
        <w:ind w:left="1627"/>
        <w:jc w:val="both"/>
      </w:pPr>
    </w:p>
    <w:p w14:paraId="6A44FDBE" w14:textId="77777777" w:rsidR="004101E4" w:rsidRDefault="004101E4" w:rsidP="004101E4">
      <w:pPr>
        <w:pStyle w:val="Heading3"/>
        <w:ind w:left="709"/>
        <w:jc w:val="both"/>
        <w:rPr>
          <w:rFonts w:ascii="Arial" w:hAnsi="Arial" w:cs="Arial"/>
          <w:b/>
        </w:rPr>
      </w:pPr>
      <w:r>
        <w:rPr>
          <w:rFonts w:ascii="Arial" w:hAnsi="Arial" w:cs="Arial"/>
          <w:b/>
        </w:rPr>
        <w:t xml:space="preserve">TNUoS Embedded Export Tariff </w:t>
      </w:r>
    </w:p>
    <w:p w14:paraId="73C75EDA" w14:textId="77777777" w:rsidR="004101E4" w:rsidRDefault="004101E4" w:rsidP="004101E4">
      <w:pPr>
        <w:pStyle w:val="ListParagraph"/>
      </w:pPr>
    </w:p>
    <w:p w14:paraId="428EC290" w14:textId="77777777" w:rsidR="004101E4" w:rsidRDefault="004101E4" w:rsidP="004101E4">
      <w:pPr>
        <w:pStyle w:val="1"/>
        <w:numPr>
          <w:ilvl w:val="0"/>
          <w:numId w:val="131"/>
        </w:numPr>
        <w:jc w:val="both"/>
      </w:pPr>
      <w:r>
        <w:t>Embedded exports are exports measured on a half-hourly basis by Metering Systems, in accordance with the BSC, that are not subject to generation TNUoS.</w:t>
      </w:r>
    </w:p>
    <w:p w14:paraId="79CAE168" w14:textId="77777777" w:rsidR="004101E4" w:rsidRDefault="004101E4" w:rsidP="004101E4">
      <w:pPr>
        <w:pStyle w:val="1"/>
        <w:ind w:left="1627"/>
        <w:jc w:val="both"/>
      </w:pPr>
    </w:p>
    <w:p w14:paraId="77363D7A" w14:textId="77777777" w:rsidR="004101E4" w:rsidRDefault="004101E4" w:rsidP="004101E4">
      <w:pPr>
        <w:pStyle w:val="1"/>
        <w:numPr>
          <w:ilvl w:val="0"/>
          <w:numId w:val="131"/>
        </w:numPr>
        <w:jc w:val="both"/>
      </w:pPr>
      <w:r>
        <w:t>The embedded export tariff will be applied to the metered Triad volumes of Embedded Exports for each demand zone as follows:</w:t>
      </w:r>
    </w:p>
    <w:p w14:paraId="76E16455" w14:textId="77777777" w:rsidR="004101E4" w:rsidRDefault="004101E4" w:rsidP="004101E4">
      <w:pPr>
        <w:pStyle w:val="ListParagraph"/>
      </w:pPr>
    </w:p>
    <w:p w14:paraId="3FD30A30" w14:textId="77777777" w:rsidR="004101E4" w:rsidRPr="00575BBD" w:rsidRDefault="00000000" w:rsidP="004101E4">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1E3AB047" w14:textId="77777777" w:rsidR="004101E4" w:rsidRPr="00AB4296" w:rsidRDefault="004101E4" w:rsidP="004101E4">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4C89494B" w14:textId="77777777" w:rsidR="004101E4" w:rsidRPr="00F84A36" w:rsidRDefault="004101E4" w:rsidP="004101E4">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49CD903F" w14:textId="77777777" w:rsidR="004101E4" w:rsidRPr="00AB4296" w:rsidRDefault="004101E4" w:rsidP="004101E4">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6E239E18" w14:textId="77777777" w:rsidR="004101E4" w:rsidRPr="00AB4296" w:rsidRDefault="004101E4" w:rsidP="004101E4">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Pr="00AB4296">
        <w:rPr>
          <w:rFonts w:ascii="Arial" w:eastAsia="Arial" w:hAnsi="Arial"/>
          <w:spacing w:val="59"/>
          <w:sz w:val="22"/>
          <w:szCs w:val="22"/>
          <w:lang w:val="en-US"/>
        </w:rPr>
        <w:t xml:space="preserve">: </w:t>
      </w:r>
    </w:p>
    <w:p w14:paraId="6774FD6C" w14:textId="77777777" w:rsidR="004101E4" w:rsidRDefault="004101E4" w:rsidP="004101E4">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Pr="00E71FFB">
        <w:rPr>
          <w:rFonts w:ascii="Arial" w:hAnsi="Arial" w:cs="Arial"/>
          <w:b/>
          <w:sz w:val="22"/>
          <w:lang w:eastAsia="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0E2AF812" w14:textId="77777777" w:rsidR="004101E4" w:rsidRDefault="004101E4" w:rsidP="004101E4">
      <w:pPr>
        <w:spacing w:line="191" w:lineRule="exact"/>
        <w:ind w:left="576"/>
        <w:textAlignment w:val="baseline"/>
        <w:rPr>
          <w:rFonts w:ascii="Arial" w:eastAsia="Arial" w:hAnsi="Arial"/>
          <w:sz w:val="22"/>
          <w:szCs w:val="22"/>
          <w:u w:val="single"/>
          <w:lang w:val="en-US"/>
        </w:rPr>
      </w:pPr>
    </w:p>
    <w:p w14:paraId="217B8A3B" w14:textId="77777777" w:rsidR="004101E4" w:rsidRPr="00575BBD" w:rsidRDefault="004101E4" w:rsidP="004101E4">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1B72BC0C" w14:textId="77777777" w:rsidR="004101E4" w:rsidRDefault="004101E4" w:rsidP="004101E4">
      <w:pPr>
        <w:spacing w:line="191" w:lineRule="exact"/>
        <w:ind w:left="576"/>
        <w:textAlignment w:val="baseline"/>
        <w:rPr>
          <w:rFonts w:ascii="Arial" w:eastAsia="Arial" w:hAnsi="Arial"/>
          <w:sz w:val="22"/>
          <w:szCs w:val="22"/>
          <w:u w:val="single"/>
        </w:rPr>
      </w:pPr>
    </w:p>
    <w:p w14:paraId="1BA4DE32" w14:textId="77777777" w:rsidR="004101E4" w:rsidRDefault="004101E4" w:rsidP="004101E4">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Pr="00E71FFB">
        <w:rPr>
          <w:rFonts w:ascii="Arial" w:hAnsi="Arial" w:cs="Arial"/>
          <w:b/>
          <w:sz w:val="22"/>
          <w:lang w:eastAsia="en-US"/>
        </w:rPr>
        <w:t>Financial Year</w:t>
      </w:r>
      <w:r w:rsidRPr="00AB4296">
        <w:rPr>
          <w:rFonts w:ascii="Arial" w:eastAsia="Arial" w:hAnsi="Arial"/>
          <w:sz w:val="22"/>
          <w:szCs w:val="22"/>
          <w:lang w:val="en-US"/>
        </w:rPr>
        <w:t xml:space="preserve"> </w:t>
      </w:r>
      <w:r w:rsidRPr="00AB4296">
        <w:rPr>
          <w:rFonts w:ascii="Arial" w:eastAsia="Arial" w:hAnsi="Arial"/>
          <w:sz w:val="22"/>
          <w:szCs w:val="22"/>
        </w:rPr>
        <w:t xml:space="preserve">following the implementation date of CMP 264/265: </w:t>
      </w:r>
    </w:p>
    <w:p w14:paraId="1EECE2BB" w14:textId="77777777" w:rsidR="004101E4" w:rsidRDefault="004101E4" w:rsidP="004101E4">
      <w:pPr>
        <w:spacing w:before="1" w:line="195" w:lineRule="exact"/>
        <w:ind w:left="576"/>
        <w:textAlignment w:val="baseline"/>
        <w:rPr>
          <w:rFonts w:ascii="Arial" w:eastAsia="Arial" w:hAnsi="Arial"/>
          <w:sz w:val="22"/>
          <w:szCs w:val="22"/>
        </w:rPr>
      </w:pPr>
    </w:p>
    <w:p w14:paraId="00C2ED1D" w14:textId="77777777" w:rsidR="004101E4" w:rsidRDefault="004101E4" w:rsidP="004101E4">
      <w:pPr>
        <w:spacing w:before="1" w:line="195" w:lineRule="exact"/>
        <w:ind w:left="576"/>
        <w:jc w:val="center"/>
        <w:textAlignment w:val="baseline"/>
        <w:rPr>
          <w:rFonts w:ascii="Arial" w:eastAsia="Arial" w:hAnsi="Arial"/>
          <w:sz w:val="22"/>
          <w:szCs w:val="22"/>
        </w:rPr>
      </w:pPr>
    </w:p>
    <w:p w14:paraId="510F2875" w14:textId="77777777" w:rsidR="004101E4" w:rsidRPr="00575BBD" w:rsidRDefault="004101E4" w:rsidP="004101E4">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4D8FEFD0" w14:textId="77777777" w:rsidR="004101E4" w:rsidRDefault="004101E4" w:rsidP="004101E4">
      <w:pPr>
        <w:spacing w:before="1" w:line="195" w:lineRule="exact"/>
        <w:ind w:left="576"/>
        <w:jc w:val="center"/>
        <w:textAlignment w:val="baseline"/>
        <w:rPr>
          <w:rFonts w:ascii="Arial" w:eastAsia="Arial" w:hAnsi="Arial"/>
          <w:sz w:val="22"/>
          <w:szCs w:val="22"/>
        </w:rPr>
      </w:pPr>
    </w:p>
    <w:p w14:paraId="25EFE5AA" w14:textId="77777777" w:rsidR="004101E4" w:rsidRDefault="004101E4" w:rsidP="004101E4">
      <w:pPr>
        <w:spacing w:before="1" w:line="195" w:lineRule="exact"/>
        <w:ind w:left="576"/>
        <w:textAlignment w:val="baseline"/>
        <w:rPr>
          <w:rFonts w:ascii="Arial" w:eastAsia="Arial" w:hAnsi="Arial"/>
          <w:sz w:val="22"/>
          <w:szCs w:val="22"/>
        </w:rPr>
      </w:pPr>
    </w:p>
    <w:p w14:paraId="7F4A8232" w14:textId="77777777" w:rsidR="004101E4" w:rsidRPr="00AB4296" w:rsidRDefault="004101E4" w:rsidP="004101E4">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Pr="00E71FFB">
        <w:rPr>
          <w:rFonts w:ascii="Arial" w:hAnsi="Arial" w:cs="Arial"/>
          <w:b/>
          <w:sz w:val="22"/>
          <w:lang w:eastAsia="en-US"/>
        </w:rPr>
        <w:t>Financial Year</w:t>
      </w:r>
      <w:r w:rsidRPr="00AB4296">
        <w:rPr>
          <w:rFonts w:ascii="Arial" w:eastAsia="Arial" w:hAnsi="Arial"/>
          <w:sz w:val="22"/>
          <w:szCs w:val="22"/>
        </w:rPr>
        <w:t xml:space="preserve"> following the implementation date of CMP 264/265 and every subsequent </w:t>
      </w:r>
      <w:r w:rsidRPr="00E71FFB">
        <w:rPr>
          <w:rFonts w:ascii="Arial" w:hAnsi="Arial" w:cs="Arial"/>
          <w:b/>
          <w:sz w:val="22"/>
          <w:lang w:eastAsia="en-US"/>
        </w:rPr>
        <w:t>Financial Year</w:t>
      </w:r>
      <w:r w:rsidRPr="00AB4296">
        <w:rPr>
          <w:rFonts w:ascii="Arial" w:eastAsia="Arial" w:hAnsi="Arial"/>
          <w:sz w:val="22"/>
          <w:szCs w:val="22"/>
        </w:rPr>
        <w:t xml:space="preserve">: </w:t>
      </w:r>
    </w:p>
    <w:p w14:paraId="6871B764" w14:textId="77777777" w:rsidR="004101E4" w:rsidRPr="00AB4296" w:rsidRDefault="004101E4" w:rsidP="004101E4">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Pr="00A26D6E">
        <w:rPr>
          <w:rFonts w:ascii="Arial" w:eastAsia="Arial" w:hAnsi="Arial"/>
          <w:sz w:val="22"/>
          <w:szCs w:val="22"/>
        </w:rPr>
        <w:t xml:space="preserve"> </w:t>
      </w:r>
      <w:r w:rsidRPr="00970793">
        <w:rPr>
          <w:rFonts w:ascii="Arial" w:eastAsia="Arial" w:hAnsi="Arial"/>
          <w:i/>
          <w:sz w:val="22"/>
          <w:szCs w:val="22"/>
        </w:rPr>
        <w:t>AGIC</w:t>
      </w:r>
    </w:p>
    <w:p w14:paraId="6D9561A6" w14:textId="77777777" w:rsidR="004101E4" w:rsidRPr="00AB4296" w:rsidRDefault="004101E4" w:rsidP="004101E4">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6D013D8" w14:textId="77777777" w:rsidR="004101E4" w:rsidRPr="00AB4296" w:rsidRDefault="004101E4" w:rsidP="004101E4">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Pr="00E71FFB">
        <w:rPr>
          <w:rFonts w:ascii="Arial" w:hAnsi="Arial" w:cs="Arial"/>
          <w:b/>
          <w:sz w:val="22"/>
          <w:lang w:eastAsia="en-US"/>
        </w:rPr>
        <w:t>Financial Year</w:t>
      </w:r>
      <w:r w:rsidRPr="00AB4296">
        <w:rPr>
          <w:rFonts w:ascii="Arial" w:eastAsia="Arial" w:hAnsi="Arial"/>
          <w:sz w:val="22"/>
          <w:szCs w:val="22"/>
          <w:lang w:val="en-US"/>
        </w:rPr>
        <w:t xml:space="preserve"> </w:t>
      </w:r>
      <w:r w:rsidRPr="00AB4296">
        <w:rPr>
          <w:rFonts w:ascii="Arial" w:eastAsia="Arial" w:hAnsi="Arial"/>
          <w:sz w:val="22"/>
          <w:szCs w:val="22"/>
        </w:rPr>
        <w:t xml:space="preserve">prior to implementation </w:t>
      </w:r>
    </w:p>
    <w:p w14:paraId="479606BB" w14:textId="77777777" w:rsidR="004101E4" w:rsidRPr="00AB4296" w:rsidRDefault="004101E4" w:rsidP="004101E4">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618D15CA" w14:textId="77777777" w:rsidR="004101E4" w:rsidRDefault="004101E4" w:rsidP="004101E4">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Pr="00E71FFB">
        <w:rPr>
          <w:rFonts w:ascii="Arial" w:hAnsi="Arial" w:cs="Arial"/>
          <w:b/>
          <w:sz w:val="22"/>
          <w:lang w:eastAsia="en-US"/>
        </w:rPr>
        <w:t>Financial Year</w:t>
      </w:r>
      <w:r w:rsidRPr="00AB4296">
        <w:rPr>
          <w:rFonts w:ascii="Arial" w:eastAsia="Arial" w:hAnsi="Arial"/>
          <w:sz w:val="22"/>
          <w:szCs w:val="22"/>
          <w:lang w:val="en-US"/>
        </w:rPr>
        <w:t xml:space="preserve"> </w:t>
      </w:r>
      <w:r w:rsidRPr="00AB4296">
        <w:rPr>
          <w:rFonts w:ascii="Arial" w:eastAsia="Arial" w:hAnsi="Arial"/>
          <w:sz w:val="22"/>
          <w:szCs w:val="22"/>
        </w:rPr>
        <w:t xml:space="preserve">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Pr>
          <w:rFonts w:ascii="Arial" w:eastAsia="Arial" w:hAnsi="Arial"/>
          <w:sz w:val="22"/>
          <w:szCs w:val="22"/>
        </w:rPr>
        <w:t>TOPI</w:t>
      </w:r>
      <w:r w:rsidRPr="00AB4296">
        <w:rPr>
          <w:rFonts w:ascii="Arial" w:eastAsia="Arial" w:hAnsi="Arial"/>
          <w:sz w:val="22"/>
          <w:szCs w:val="22"/>
        </w:rPr>
        <w:t xml:space="preserve"> 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C89C8C3" w14:textId="77777777" w:rsidR="004101E4" w:rsidRDefault="004101E4" w:rsidP="004101E4">
      <w:pPr>
        <w:spacing w:before="1" w:line="208" w:lineRule="exact"/>
        <w:ind w:left="576" w:right="72"/>
        <w:jc w:val="both"/>
        <w:textAlignment w:val="baseline"/>
        <w:rPr>
          <w:rFonts w:ascii="Arial" w:eastAsia="Arial" w:hAnsi="Arial"/>
          <w:sz w:val="22"/>
          <w:szCs w:val="22"/>
        </w:rPr>
      </w:pPr>
    </w:p>
    <w:p w14:paraId="4CE7CDA3" w14:textId="77777777" w:rsidR="004101E4" w:rsidRDefault="004101E4" w:rsidP="004101E4">
      <w:pPr>
        <w:spacing w:before="1" w:line="208" w:lineRule="exact"/>
        <w:ind w:left="576" w:right="72"/>
        <w:jc w:val="both"/>
        <w:textAlignment w:val="baseline"/>
        <w:rPr>
          <w:rFonts w:ascii="Arial" w:eastAsia="Arial" w:hAnsi="Arial"/>
          <w:sz w:val="22"/>
          <w:szCs w:val="22"/>
        </w:rPr>
      </w:pPr>
    </w:p>
    <w:p w14:paraId="73C8B629" w14:textId="77777777" w:rsidR="004101E4" w:rsidRPr="00AB4296" w:rsidRDefault="004101E4" w:rsidP="004101E4">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p>
    <w:p w14:paraId="76013BD3" w14:textId="77777777" w:rsidR="004101E4" w:rsidRDefault="004101E4" w:rsidP="004101E4">
      <w:pPr>
        <w:pStyle w:val="Heading3"/>
        <w:ind w:left="709"/>
        <w:jc w:val="both"/>
        <w:rPr>
          <w:rFonts w:ascii="Arial" w:hAnsi="Arial" w:cs="Arial"/>
          <w:b/>
        </w:rPr>
      </w:pPr>
      <w:r>
        <w:rPr>
          <w:rFonts w:ascii="Arial" w:hAnsi="Arial" w:cs="Arial"/>
          <w:b/>
        </w:rPr>
        <w:t>Initial Revenue Recovery</w:t>
      </w:r>
    </w:p>
    <w:p w14:paraId="28611473" w14:textId="77777777" w:rsidR="004101E4" w:rsidRPr="0039630E" w:rsidRDefault="004101E4" w:rsidP="004101E4">
      <w:pPr>
        <w:pStyle w:val="Heading3"/>
        <w:numPr>
          <w:ilvl w:val="0"/>
          <w:numId w:val="131"/>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2F5A50ED" w14:textId="77777777" w:rsidR="004101E4" w:rsidRDefault="004101E4" w:rsidP="004101E4">
      <w:pPr>
        <w:pStyle w:val="1"/>
        <w:ind w:left="2880"/>
        <w:jc w:val="both"/>
        <w:rPr>
          <w:rFonts w:ascii="Arial" w:hAnsi="Arial"/>
        </w:rPr>
      </w:pPr>
      <w:r w:rsidRPr="001D4EAB">
        <w:rPr>
          <w:rFonts w:ascii="Arial" w:hAnsi="Arial"/>
          <w:noProof/>
          <w:position w:val="-28"/>
        </w:rPr>
        <w:drawing>
          <wp:inline distT="0" distB="0" distL="0" distR="0" wp14:anchorId="01F8BB4A" wp14:editId="3E35A8CD">
            <wp:extent cx="2171700" cy="42862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171700" cy="428625"/>
                    </a:xfrm>
                    <a:prstGeom prst="rect">
                      <a:avLst/>
                    </a:prstGeom>
                    <a:noFill/>
                    <a:ln>
                      <a:noFill/>
                    </a:ln>
                  </pic:spPr>
                </pic:pic>
              </a:graphicData>
            </a:graphic>
          </wp:inline>
        </w:drawing>
      </w:r>
    </w:p>
    <w:p w14:paraId="36DF6313" w14:textId="77777777" w:rsidR="004101E4" w:rsidRDefault="004101E4" w:rsidP="004101E4">
      <w:pPr>
        <w:pStyle w:val="1"/>
        <w:ind w:left="2880"/>
        <w:jc w:val="both"/>
        <w:rPr>
          <w:rFonts w:ascii="Arial" w:hAnsi="Arial"/>
        </w:rPr>
      </w:pPr>
    </w:p>
    <w:p w14:paraId="32E8949D" w14:textId="77777777" w:rsidR="004101E4" w:rsidRPr="000B6C0D" w:rsidRDefault="004101E4" w:rsidP="004101E4">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1F9A142B" w14:textId="77777777" w:rsidR="004101E4" w:rsidRPr="000B6C0D" w:rsidRDefault="004101E4" w:rsidP="004101E4">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750473E2" w14:textId="77777777" w:rsidR="004101E4" w:rsidRDefault="004101E4" w:rsidP="004101E4">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Pr>
          <w:rFonts w:ascii="Arial" w:hAnsi="Arial"/>
          <w:sz w:val="22"/>
        </w:rPr>
        <w:t xml:space="preserve">analysis of </w:t>
      </w:r>
      <w:r w:rsidRPr="000B6C0D">
        <w:rPr>
          <w:rFonts w:ascii="Arial" w:hAnsi="Arial"/>
          <w:sz w:val="22"/>
        </w:rPr>
        <w:t>confidential User forecasts)</w:t>
      </w:r>
    </w:p>
    <w:p w14:paraId="46DEA322" w14:textId="77777777" w:rsidR="004101E4" w:rsidRPr="00646893" w:rsidRDefault="004101E4" w:rsidP="004101E4">
      <w:pPr>
        <w:pStyle w:val="Variableexplanation"/>
        <w:tabs>
          <w:tab w:val="clear" w:pos="1134"/>
          <w:tab w:val="clear" w:pos="1418"/>
          <w:tab w:val="clear" w:pos="1701"/>
          <w:tab w:val="left" w:pos="2160"/>
        </w:tabs>
        <w:rPr>
          <w:rFonts w:ascii="Arial" w:hAnsi="Arial"/>
          <w:sz w:val="22"/>
        </w:rPr>
      </w:pPr>
    </w:p>
    <w:p w14:paraId="662516E8" w14:textId="77777777" w:rsidR="004101E4" w:rsidRDefault="004101E4" w:rsidP="004101E4">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37ECAE07" w14:textId="77777777" w:rsidR="004101E4" w:rsidRDefault="004101E4" w:rsidP="004101E4">
      <w:pPr>
        <w:pStyle w:val="1"/>
        <w:ind w:left="720"/>
        <w:jc w:val="both"/>
      </w:pPr>
      <w:r>
        <w:t>n</w:t>
      </w:r>
      <w:r>
        <w:tab/>
      </w:r>
      <w:r>
        <w:tab/>
        <w:t>=          Number of generation zones</w:t>
      </w:r>
    </w:p>
    <w:p w14:paraId="0DDD2407" w14:textId="77777777" w:rsidR="004101E4" w:rsidRDefault="004101E4" w:rsidP="004101E4">
      <w:pPr>
        <w:pStyle w:val="1"/>
        <w:ind w:left="720"/>
        <w:jc w:val="both"/>
      </w:pPr>
    </w:p>
    <w:p w14:paraId="77BBE014" w14:textId="77777777" w:rsidR="004101E4" w:rsidRDefault="004101E4" w:rsidP="004101E4">
      <w:pPr>
        <w:pStyle w:val="1"/>
        <w:ind w:left="1440"/>
        <w:jc w:val="both"/>
      </w:pPr>
      <w:r>
        <w:t>The initial revenue recovery for gross GSP group demand for the Peak Security background is calculated by multiplying the initial tariff by the total forecast metered triad gross GSP group demand:</w:t>
      </w:r>
    </w:p>
    <w:p w14:paraId="7D9060AA" w14:textId="77777777" w:rsidR="004101E4" w:rsidRDefault="004101E4" w:rsidP="004101E4">
      <w:pPr>
        <w:pStyle w:val="1"/>
        <w:ind w:left="1440"/>
        <w:jc w:val="both"/>
      </w:pPr>
    </w:p>
    <w:p w14:paraId="26D94E46" w14:textId="77777777" w:rsidR="004101E4" w:rsidRDefault="004101E4" w:rsidP="004101E4">
      <w:pPr>
        <w:pStyle w:val="1"/>
        <w:ind w:left="1440"/>
        <w:jc w:val="both"/>
        <w:rPr>
          <w:rFonts w:ascii="Arial" w:hAnsi="Arial"/>
        </w:rPr>
      </w:pPr>
      <w:r w:rsidRPr="00292B74">
        <w:rPr>
          <w:rFonts w:ascii="Arial" w:hAnsi="Arial"/>
          <w:noProof/>
          <w:position w:val="-28"/>
        </w:rPr>
        <w:drawing>
          <wp:inline distT="0" distB="0" distL="0" distR="0" wp14:anchorId="2B998CAE" wp14:editId="3CB6AF46">
            <wp:extent cx="1819275" cy="42862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819275" cy="428625"/>
                    </a:xfrm>
                    <a:prstGeom prst="rect">
                      <a:avLst/>
                    </a:prstGeom>
                    <a:noFill/>
                    <a:ln>
                      <a:noFill/>
                    </a:ln>
                  </pic:spPr>
                </pic:pic>
              </a:graphicData>
            </a:graphic>
          </wp:inline>
        </w:drawing>
      </w:r>
    </w:p>
    <w:p w14:paraId="799C9849" w14:textId="77777777" w:rsidR="004101E4" w:rsidRDefault="004101E4" w:rsidP="004101E4">
      <w:pPr>
        <w:pStyle w:val="1"/>
        <w:jc w:val="both"/>
        <w:rPr>
          <w:rFonts w:ascii="Arial" w:hAnsi="Arial"/>
        </w:rPr>
      </w:pPr>
    </w:p>
    <w:p w14:paraId="078B25F4" w14:textId="77777777" w:rsidR="004101E4" w:rsidRDefault="004101E4" w:rsidP="004101E4">
      <w:pPr>
        <w:pStyle w:val="1"/>
        <w:jc w:val="both"/>
      </w:pPr>
      <w:r>
        <w:rPr>
          <w:rFonts w:ascii="Arial" w:hAnsi="Arial"/>
        </w:rPr>
        <w:tab/>
        <w:t>Where:</w:t>
      </w:r>
    </w:p>
    <w:p w14:paraId="003BB7D1" w14:textId="77777777" w:rsidR="004101E4" w:rsidRPr="000B6C0D" w:rsidRDefault="004101E4" w:rsidP="004101E4">
      <w:pPr>
        <w:pStyle w:val="Variableexplanation"/>
        <w:tabs>
          <w:tab w:val="clear" w:pos="1134"/>
          <w:tab w:val="clear" w:pos="1418"/>
          <w:tab w:val="clear" w:pos="1701"/>
          <w:tab w:val="left" w:pos="2160"/>
        </w:tabs>
        <w:ind w:left="2880" w:hanging="2160"/>
        <w:rPr>
          <w:rFonts w:ascii="Arial" w:hAnsi="Arial"/>
          <w:sz w:val="22"/>
        </w:rPr>
      </w:pPr>
    </w:p>
    <w:p w14:paraId="0E078CEB" w14:textId="77777777" w:rsidR="004101E4" w:rsidRDefault="004101E4" w:rsidP="004101E4">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Pr>
          <w:rFonts w:ascii="Arial" w:hAnsi="Arial"/>
          <w:sz w:val="22"/>
        </w:rPr>
        <w:t xml:space="preserve">gross GSP </w:t>
      </w:r>
    </w:p>
    <w:p w14:paraId="52B5CB7E" w14:textId="77777777" w:rsidR="004101E4" w:rsidRPr="000B6C0D" w:rsidRDefault="004101E4" w:rsidP="004101E4">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Pr="000B6C0D">
        <w:rPr>
          <w:rFonts w:ascii="Arial" w:hAnsi="Arial"/>
          <w:sz w:val="22"/>
        </w:rPr>
        <w:t>demand</w:t>
      </w:r>
    </w:p>
    <w:p w14:paraId="234C8ADB" w14:textId="77777777" w:rsidR="004101E4" w:rsidRDefault="004101E4" w:rsidP="004101E4">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Pr>
          <w:rFonts w:ascii="Arial" w:hAnsi="Arial"/>
          <w:sz w:val="22"/>
        </w:rPr>
        <w:t xml:space="preserve">analysis of </w:t>
      </w:r>
      <w:r w:rsidRPr="000B6C0D">
        <w:rPr>
          <w:rFonts w:ascii="Arial" w:hAnsi="Arial"/>
          <w:sz w:val="22"/>
        </w:rPr>
        <w:t>confidential User forecasts)</w:t>
      </w:r>
    </w:p>
    <w:p w14:paraId="4A77B6B2" w14:textId="77777777" w:rsidR="004101E4" w:rsidRDefault="004101E4" w:rsidP="004101E4">
      <w:pPr>
        <w:pStyle w:val="Variableexplanation"/>
        <w:tabs>
          <w:tab w:val="clear" w:pos="1134"/>
          <w:tab w:val="clear" w:pos="1418"/>
          <w:tab w:val="clear" w:pos="1701"/>
          <w:tab w:val="left" w:pos="2160"/>
        </w:tabs>
        <w:ind w:left="2880" w:hanging="2160"/>
        <w:rPr>
          <w:rFonts w:ascii="Arial" w:hAnsi="Arial"/>
          <w:sz w:val="22"/>
        </w:rPr>
      </w:pPr>
    </w:p>
    <w:p w14:paraId="6DA89AE9" w14:textId="77777777" w:rsidR="004101E4" w:rsidRDefault="004101E4" w:rsidP="004101E4">
      <w:pPr>
        <w:pStyle w:val="Heading3"/>
        <w:numPr>
          <w:ilvl w:val="0"/>
          <w:numId w:val="131"/>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 xml:space="preserve">the initial tariff for generation is multiplied by the total forecast generation capacity whilst calculating Initial Recovery for the Not-Shared component </w:t>
      </w:r>
      <w:r w:rsidRPr="004D3E10">
        <w:rPr>
          <w:rFonts w:ascii="Arial" w:hAnsi="Arial" w:cs="Arial"/>
        </w:rPr>
        <w:t xml:space="preserve">from </w:t>
      </w:r>
      <w:proofErr w:type="spellStart"/>
      <w:r w:rsidRPr="004D3E10">
        <w:rPr>
          <w:rFonts w:ascii="Arial" w:hAnsi="Arial" w:cs="Arial"/>
        </w:rPr>
        <w:t>Non Conventional</w:t>
      </w:r>
      <w:proofErr w:type="spellEnd"/>
      <w:r w:rsidRPr="004D3E10">
        <w:rPr>
          <w:rFonts w:ascii="Arial" w:hAnsi="Arial" w:cs="Arial"/>
        </w:rPr>
        <w:t xml:space="preserve"> Carbon. For Conventional Carbon the initial tariff for the Not Shared component is multiplied by both, the total forecast generation </w:t>
      </w:r>
      <w:proofErr w:type="gramStart"/>
      <w:r w:rsidRPr="004D3E10">
        <w:rPr>
          <w:rFonts w:ascii="Arial" w:hAnsi="Arial" w:cs="Arial"/>
        </w:rPr>
        <w:t>capacity</w:t>
      </w:r>
      <w:proofErr w:type="gramEnd"/>
      <w:r w:rsidRPr="004D3E10">
        <w:rPr>
          <w:rFonts w:ascii="Arial" w:hAnsi="Arial" w:cs="Arial"/>
        </w:rPr>
        <w:t xml:space="preserve"> and the ALF to give the initial revenue recovery.</w:t>
      </w:r>
      <w:r>
        <w:rPr>
          <w:rFonts w:ascii="Arial" w:hAnsi="Arial" w:cs="Arial"/>
        </w:rPr>
        <w:t xml:space="preserve"> The initial tariff for the Shared component is multiplied by both, the total forecast generation </w:t>
      </w:r>
      <w:proofErr w:type="gramStart"/>
      <w:r>
        <w:rPr>
          <w:rFonts w:ascii="Arial" w:hAnsi="Arial" w:cs="Arial"/>
        </w:rPr>
        <w:t>capacity</w:t>
      </w:r>
      <w:proofErr w:type="gramEnd"/>
      <w:r>
        <w:rPr>
          <w:rFonts w:ascii="Arial" w:hAnsi="Arial" w:cs="Arial"/>
        </w:rPr>
        <w:t xml:space="preserve"> and the ALF to give the initial revenue recovery:</w:t>
      </w:r>
    </w:p>
    <w:p w14:paraId="784BCB16" w14:textId="77777777" w:rsidR="004101E4" w:rsidRDefault="004101E4" w:rsidP="004101E4">
      <w:pPr>
        <w:ind w:left="1627"/>
        <w:jc w:val="center"/>
        <w:rPr>
          <w:rFonts w:ascii="Arial" w:hAnsi="Arial"/>
          <w:position w:val="-28"/>
        </w:rPr>
      </w:pPr>
    </w:p>
    <w:p w14:paraId="0EBB014F" w14:textId="77777777" w:rsidR="004101E4" w:rsidRPr="00575BBD" w:rsidRDefault="00000000" w:rsidP="004101E4">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372DDFFC" w14:textId="77777777" w:rsidR="004101E4" w:rsidRDefault="004101E4" w:rsidP="004101E4">
      <w:pPr>
        <w:ind w:left="1627"/>
        <w:jc w:val="center"/>
      </w:pPr>
    </w:p>
    <w:p w14:paraId="75F6876F" w14:textId="77777777" w:rsidR="004101E4" w:rsidRDefault="004101E4" w:rsidP="004101E4">
      <w:pPr>
        <w:ind w:left="1627"/>
        <w:jc w:val="center"/>
      </w:pPr>
    </w:p>
    <w:p w14:paraId="0DB692B5" w14:textId="77777777" w:rsidR="004101E4" w:rsidRDefault="004101E4" w:rsidP="004101E4">
      <w:pPr>
        <w:ind w:left="1627"/>
        <w:jc w:val="both"/>
      </w:pPr>
    </w:p>
    <w:p w14:paraId="3026D417" w14:textId="77777777" w:rsidR="004101E4" w:rsidRPr="00575BBD" w:rsidRDefault="00000000" w:rsidP="004101E4">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5CA341E2" w14:textId="77777777" w:rsidR="004101E4" w:rsidRDefault="004101E4" w:rsidP="004101E4">
      <w:pPr>
        <w:ind w:left="1627"/>
        <w:jc w:val="center"/>
        <w:rPr>
          <w:rFonts w:ascii="Arial" w:hAnsi="Arial"/>
        </w:rPr>
      </w:pPr>
    </w:p>
    <w:p w14:paraId="7E235889" w14:textId="77777777" w:rsidR="004101E4" w:rsidRDefault="004101E4" w:rsidP="004101E4">
      <w:pPr>
        <w:tabs>
          <w:tab w:val="left" w:pos="2268"/>
          <w:tab w:val="left" w:pos="7088"/>
        </w:tabs>
        <w:ind w:left="1627"/>
        <w:jc w:val="center"/>
        <w:rPr>
          <w:rFonts w:ascii="Arial" w:hAnsi="Arial"/>
        </w:rPr>
      </w:pPr>
      <w:r w:rsidRPr="000B6C0D">
        <w:rPr>
          <w:rFonts w:ascii="Arial" w:hAnsi="Arial"/>
          <w:noProof/>
          <w:position w:val="-28"/>
        </w:rPr>
        <w:drawing>
          <wp:inline distT="0" distB="0" distL="0" distR="0" wp14:anchorId="476EF5E2" wp14:editId="06DBB6B2">
            <wp:extent cx="2352675" cy="42862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352675" cy="428625"/>
                    </a:xfrm>
                    <a:prstGeom prst="rect">
                      <a:avLst/>
                    </a:prstGeom>
                    <a:noFill/>
                    <a:ln>
                      <a:noFill/>
                    </a:ln>
                  </pic:spPr>
                </pic:pic>
              </a:graphicData>
            </a:graphic>
          </wp:inline>
        </w:drawing>
      </w:r>
    </w:p>
    <w:p w14:paraId="2D086D04" w14:textId="77777777" w:rsidR="004101E4" w:rsidRDefault="004101E4" w:rsidP="004101E4">
      <w:pPr>
        <w:ind w:left="1627"/>
        <w:rPr>
          <w:rFonts w:ascii="Arial" w:hAnsi="Arial"/>
        </w:rPr>
      </w:pPr>
    </w:p>
    <w:p w14:paraId="374B0600" w14:textId="77777777" w:rsidR="004101E4" w:rsidRPr="00575BBD" w:rsidRDefault="004101E4" w:rsidP="004101E4">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5431F5C8" w14:textId="77777777" w:rsidR="004101E4" w:rsidRDefault="004101E4" w:rsidP="004101E4">
      <w:pPr>
        <w:tabs>
          <w:tab w:val="left" w:pos="2268"/>
          <w:tab w:val="left" w:pos="7088"/>
        </w:tabs>
        <w:ind w:left="1627"/>
        <w:rPr>
          <w:rFonts w:ascii="Arial" w:hAnsi="Arial"/>
        </w:rPr>
      </w:pPr>
    </w:p>
    <w:p w14:paraId="1BAED3F3" w14:textId="77777777" w:rsidR="004101E4" w:rsidRDefault="004101E4" w:rsidP="004101E4">
      <w:pPr>
        <w:jc w:val="both"/>
        <w:rPr>
          <w:rFonts w:ascii="Arial" w:hAnsi="Arial"/>
        </w:rPr>
      </w:pPr>
      <w:r>
        <w:rPr>
          <w:rFonts w:ascii="Arial" w:hAnsi="Arial"/>
          <w:sz w:val="22"/>
          <w:szCs w:val="20"/>
          <w:lang w:eastAsia="en-US"/>
        </w:rPr>
        <w:tab/>
      </w:r>
      <w:r w:rsidRPr="00EE71EE">
        <w:rPr>
          <w:rFonts w:ascii="Arial" w:hAnsi="Arial"/>
          <w:sz w:val="22"/>
          <w:szCs w:val="20"/>
          <w:lang w:eastAsia="en-US"/>
        </w:rPr>
        <w:t>Where</w:t>
      </w:r>
      <w:r>
        <w:rPr>
          <w:rFonts w:ascii="Arial" w:hAnsi="Arial"/>
        </w:rPr>
        <w:t>:</w:t>
      </w:r>
    </w:p>
    <w:p w14:paraId="1D05C009" w14:textId="77777777" w:rsidR="004101E4" w:rsidRDefault="004101E4" w:rsidP="004101E4">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00A4D9F0" w14:textId="77777777" w:rsidR="004101E4" w:rsidRPr="005758C3" w:rsidRDefault="004101E4" w:rsidP="004101E4">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4F49764C" w14:textId="77777777" w:rsidR="004101E4" w:rsidRDefault="004101E4" w:rsidP="004101E4">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504C1E99" w14:textId="77777777" w:rsidR="004101E4" w:rsidRPr="005758C3" w:rsidRDefault="004101E4" w:rsidP="004101E4">
      <w:pPr>
        <w:pStyle w:val="1"/>
        <w:tabs>
          <w:tab w:val="left" w:pos="720"/>
          <w:tab w:val="left" w:pos="2160"/>
          <w:tab w:val="left" w:pos="2880"/>
          <w:tab w:val="left" w:pos="3120"/>
        </w:tabs>
        <w:ind w:left="720"/>
        <w:jc w:val="both"/>
      </w:pPr>
      <w:r>
        <w:tab/>
      </w:r>
      <w:r>
        <w:tab/>
      </w:r>
      <w:r>
        <w:tab/>
      </w:r>
      <w:r w:rsidRPr="005758C3">
        <w:t>Conventional Carbon generation</w:t>
      </w:r>
    </w:p>
    <w:p w14:paraId="133EA27C" w14:textId="77777777" w:rsidR="004101E4" w:rsidRDefault="004101E4" w:rsidP="004101E4">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64EC2CC9" w14:textId="77777777" w:rsidR="004101E4" w:rsidRPr="005758C3" w:rsidRDefault="004101E4" w:rsidP="004101E4">
      <w:pPr>
        <w:pStyle w:val="1"/>
        <w:tabs>
          <w:tab w:val="left" w:pos="720"/>
          <w:tab w:val="left" w:pos="2160"/>
          <w:tab w:val="left" w:pos="2880"/>
          <w:tab w:val="left" w:pos="3120"/>
        </w:tabs>
        <w:ind w:left="720"/>
        <w:jc w:val="both"/>
      </w:pPr>
      <w:r>
        <w:tab/>
      </w:r>
      <w:r>
        <w:tab/>
      </w:r>
      <w:r>
        <w:tab/>
      </w:r>
      <w:r w:rsidRPr="005758C3">
        <w:t>generation</w:t>
      </w:r>
    </w:p>
    <w:p w14:paraId="537F0EA2" w14:textId="77777777" w:rsidR="004101E4" w:rsidRDefault="004101E4" w:rsidP="004101E4">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4C61411B" w14:textId="77777777" w:rsidR="004101E4" w:rsidRPr="005758C3" w:rsidRDefault="004101E4" w:rsidP="004101E4">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4A0B83FF" w14:textId="77777777" w:rsidR="004101E4" w:rsidRDefault="004101E4" w:rsidP="004101E4">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36D3A9A6" w14:textId="77777777" w:rsidR="004101E4" w:rsidRPr="004D3E10" w:rsidRDefault="004101E4" w:rsidP="004101E4">
      <w:pPr>
        <w:tabs>
          <w:tab w:val="left" w:pos="2160"/>
        </w:tabs>
        <w:jc w:val="both"/>
        <w:rPr>
          <w:rFonts w:ascii="Arial" w:hAnsi="Arial" w:cs="Arial"/>
          <w:sz w:val="22"/>
          <w:szCs w:val="22"/>
        </w:rPr>
      </w:pPr>
    </w:p>
    <w:p w14:paraId="7120213D" w14:textId="77777777" w:rsidR="004101E4" w:rsidRDefault="004101E4" w:rsidP="004101E4">
      <w:pPr>
        <w:jc w:val="both"/>
        <w:rPr>
          <w:rFonts w:ascii="Arial" w:hAnsi="Arial"/>
        </w:rPr>
      </w:pPr>
    </w:p>
    <w:p w14:paraId="78A81C7D" w14:textId="77777777" w:rsidR="004101E4" w:rsidRDefault="004101E4" w:rsidP="004101E4">
      <w:pPr>
        <w:pStyle w:val="1"/>
        <w:numPr>
          <w:ilvl w:val="0"/>
          <w:numId w:val="131"/>
        </w:numPr>
        <w:jc w:val="both"/>
      </w:pPr>
      <w:r>
        <w:rPr>
          <w:rFonts w:ascii="Arial" w:hAnsi="Arial"/>
        </w:rPr>
        <w:t>Similar to the Peak Security background, t</w:t>
      </w:r>
      <w:r>
        <w:t xml:space="preserve">he initial revenue recovery for </w:t>
      </w:r>
      <w:proofErr w:type="gramStart"/>
      <w:r>
        <w:t>gross  GSP</w:t>
      </w:r>
      <w:proofErr w:type="gramEnd"/>
      <w:r>
        <w:t xml:space="preserve"> group demand for the Year Round background is calculated by multiplying the initial tariff by the total forecast metered triad gross GSP group demand:</w:t>
      </w:r>
    </w:p>
    <w:p w14:paraId="6459E703" w14:textId="77777777" w:rsidR="004101E4" w:rsidRDefault="004101E4" w:rsidP="004101E4">
      <w:pPr>
        <w:tabs>
          <w:tab w:val="left" w:pos="2268"/>
          <w:tab w:val="left" w:pos="7088"/>
        </w:tabs>
        <w:ind w:left="1627"/>
        <w:rPr>
          <w:rFonts w:ascii="Arial" w:hAnsi="Arial"/>
        </w:rPr>
      </w:pPr>
    </w:p>
    <w:p w14:paraId="680044D0" w14:textId="77777777" w:rsidR="004101E4" w:rsidRDefault="004101E4" w:rsidP="004101E4">
      <w:pPr>
        <w:tabs>
          <w:tab w:val="left" w:pos="2268"/>
          <w:tab w:val="left" w:pos="7088"/>
        </w:tabs>
        <w:ind w:left="1627"/>
        <w:rPr>
          <w:rFonts w:ascii="Arial" w:hAnsi="Arial"/>
        </w:rPr>
      </w:pPr>
    </w:p>
    <w:p w14:paraId="6D5CE0E3" w14:textId="77777777" w:rsidR="004101E4" w:rsidRDefault="004101E4" w:rsidP="004101E4">
      <w:pPr>
        <w:tabs>
          <w:tab w:val="left" w:pos="2268"/>
          <w:tab w:val="left" w:pos="7088"/>
        </w:tabs>
        <w:ind w:left="1627"/>
        <w:rPr>
          <w:rFonts w:ascii="Arial" w:hAnsi="Arial"/>
        </w:rPr>
      </w:pPr>
      <w:r>
        <w:rPr>
          <w:rFonts w:ascii="Arial" w:hAnsi="Arial"/>
          <w:noProof/>
          <w:position w:val="-28"/>
        </w:rPr>
        <w:drawing>
          <wp:inline distT="0" distB="0" distL="0" distR="0" wp14:anchorId="35FC8B1A" wp14:editId="34714661">
            <wp:extent cx="1809750" cy="33337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09750" cy="333375"/>
                    </a:xfrm>
                    <a:prstGeom prst="rect">
                      <a:avLst/>
                    </a:prstGeom>
                    <a:noFill/>
                    <a:ln>
                      <a:noFill/>
                    </a:ln>
                  </pic:spPr>
                </pic:pic>
              </a:graphicData>
            </a:graphic>
          </wp:inline>
        </w:drawing>
      </w:r>
    </w:p>
    <w:p w14:paraId="1F2C51F0" w14:textId="77777777" w:rsidR="004101E4" w:rsidRPr="0039630E" w:rsidRDefault="004101E4" w:rsidP="004101E4">
      <w:pPr>
        <w:pStyle w:val="Heading3"/>
        <w:ind w:left="1627"/>
        <w:jc w:val="both"/>
        <w:rPr>
          <w:rFonts w:ascii="Arial" w:hAnsi="Arial" w:cs="Arial"/>
        </w:rPr>
      </w:pPr>
    </w:p>
    <w:p w14:paraId="02502634" w14:textId="77777777" w:rsidR="004101E4" w:rsidRDefault="004101E4" w:rsidP="004101E4">
      <w:pPr>
        <w:pStyle w:val="Variableexplanation"/>
        <w:tabs>
          <w:tab w:val="clear" w:pos="1134"/>
          <w:tab w:val="clear" w:pos="1418"/>
          <w:tab w:val="clear" w:pos="1701"/>
        </w:tabs>
        <w:rPr>
          <w:rFonts w:ascii="Arial" w:hAnsi="Arial"/>
          <w:sz w:val="22"/>
        </w:rPr>
      </w:pPr>
    </w:p>
    <w:p w14:paraId="57D64D57" w14:textId="77777777" w:rsidR="004101E4" w:rsidRDefault="004101E4" w:rsidP="004101E4">
      <w:pPr>
        <w:jc w:val="both"/>
        <w:rPr>
          <w:rFonts w:ascii="Arial" w:hAnsi="Arial"/>
        </w:rPr>
      </w:pPr>
      <w:r>
        <w:rPr>
          <w:rFonts w:ascii="Arial" w:hAnsi="Arial"/>
        </w:rPr>
        <w:tab/>
        <w:t xml:space="preserve">            </w:t>
      </w:r>
    </w:p>
    <w:p w14:paraId="5361E224" w14:textId="77777777" w:rsidR="004101E4" w:rsidRDefault="004101E4" w:rsidP="004101E4">
      <w:pPr>
        <w:pStyle w:val="Variableexplanation"/>
        <w:tabs>
          <w:tab w:val="clear" w:pos="1134"/>
          <w:tab w:val="clear" w:pos="1418"/>
          <w:tab w:val="clear" w:pos="1701"/>
        </w:tabs>
        <w:rPr>
          <w:rFonts w:ascii="Arial" w:hAnsi="Arial"/>
          <w:sz w:val="22"/>
        </w:rPr>
      </w:pPr>
      <w:r>
        <w:rPr>
          <w:rFonts w:ascii="Arial" w:hAnsi="Arial"/>
          <w:sz w:val="22"/>
        </w:rPr>
        <w:t>Where:</w:t>
      </w:r>
    </w:p>
    <w:p w14:paraId="6D2D6042" w14:textId="77777777" w:rsidR="004101E4" w:rsidRDefault="004101E4" w:rsidP="004101E4">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gross GSP </w:t>
      </w:r>
    </w:p>
    <w:p w14:paraId="00D2B460" w14:textId="77777777" w:rsidR="004101E4" w:rsidRDefault="004101E4" w:rsidP="004101E4">
      <w:pPr>
        <w:pStyle w:val="Variableexplanation"/>
        <w:tabs>
          <w:tab w:val="clear" w:pos="1134"/>
          <w:tab w:val="clear" w:pos="1418"/>
          <w:tab w:val="clear" w:pos="1701"/>
        </w:tabs>
        <w:ind w:left="2160" w:firstLine="720"/>
        <w:rPr>
          <w:rFonts w:ascii="Arial" w:hAnsi="Arial"/>
          <w:sz w:val="22"/>
        </w:rPr>
      </w:pPr>
      <w:r>
        <w:rPr>
          <w:rFonts w:ascii="Arial" w:hAnsi="Arial"/>
          <w:sz w:val="22"/>
        </w:rPr>
        <w:t>group demand</w:t>
      </w:r>
    </w:p>
    <w:p w14:paraId="2E5E65AC" w14:textId="77777777" w:rsidR="004101E4" w:rsidRDefault="004101E4" w:rsidP="004101E4"/>
    <w:p w14:paraId="766F440F" w14:textId="77777777" w:rsidR="004101E4" w:rsidRDefault="004101E4" w:rsidP="004101E4">
      <w:pPr>
        <w:pStyle w:val="1"/>
        <w:numPr>
          <w:ilvl w:val="0"/>
          <w:numId w:val="131"/>
        </w:numPr>
        <w:jc w:val="both"/>
      </w:pPr>
      <w:r>
        <w:t>The initial revenue recovery for Embedded Exports is the Embedded Export Tariff multiplied by the total forecast volume of Embedded Export at triad:</w:t>
      </w:r>
    </w:p>
    <w:p w14:paraId="2592F138" w14:textId="77777777" w:rsidR="004101E4" w:rsidRDefault="004101E4" w:rsidP="004101E4">
      <w:pPr>
        <w:pStyle w:val="1"/>
        <w:jc w:val="both"/>
      </w:pPr>
    </w:p>
    <w:p w14:paraId="113CB3A9" w14:textId="77777777" w:rsidR="004101E4" w:rsidRPr="00575BBD" w:rsidRDefault="00000000" w:rsidP="004101E4">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60C5045A" w14:textId="77777777" w:rsidR="004101E4" w:rsidRPr="00AB4296" w:rsidRDefault="004101E4" w:rsidP="004101E4">
      <w:pPr>
        <w:pStyle w:val="1"/>
        <w:jc w:val="both"/>
      </w:pPr>
    </w:p>
    <w:p w14:paraId="0144E61D" w14:textId="77777777" w:rsidR="004101E4" w:rsidRDefault="004101E4" w:rsidP="004101E4">
      <w:pPr>
        <w:pStyle w:val="1"/>
        <w:jc w:val="both"/>
      </w:pPr>
      <w:proofErr w:type="gramStart"/>
      <w:r>
        <w:t>Where</w:t>
      </w:r>
      <w:proofErr w:type="gramEnd"/>
      <w:r>
        <w:t xml:space="preserve"> </w:t>
      </w:r>
    </w:p>
    <w:p w14:paraId="4B3C8BD9" w14:textId="77777777" w:rsidR="004101E4" w:rsidRDefault="004101E4" w:rsidP="004101E4">
      <w:pPr>
        <w:pStyle w:val="1"/>
        <w:jc w:val="both"/>
      </w:pPr>
    </w:p>
    <w:p w14:paraId="6CCDEF34" w14:textId="77777777" w:rsidR="004101E4" w:rsidRDefault="004101E4" w:rsidP="004101E4">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335E8E5C" w14:textId="77777777" w:rsidR="004101E4" w:rsidRDefault="004101E4" w:rsidP="004101E4">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4D882BA0" w14:textId="77777777" w:rsidR="004101E4" w:rsidRDefault="004101E4" w:rsidP="004101E4">
      <w:pPr>
        <w:pStyle w:val="Variableexplanation"/>
        <w:tabs>
          <w:tab w:val="clear" w:pos="1134"/>
          <w:tab w:val="clear" w:pos="1418"/>
          <w:tab w:val="clear" w:pos="1701"/>
        </w:tabs>
        <w:ind w:firstLine="720"/>
        <w:rPr>
          <w:rFonts w:ascii="Arial" w:hAnsi="Arial"/>
          <w:sz w:val="22"/>
        </w:rPr>
      </w:pPr>
    </w:p>
    <w:p w14:paraId="7BFE688C" w14:textId="77777777" w:rsidR="004101E4" w:rsidRDefault="004101E4" w:rsidP="004101E4">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69FDB160" w14:textId="77777777" w:rsidR="004101E4" w:rsidRDefault="004101E4" w:rsidP="004101E4">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48AAD15" w14:textId="77777777" w:rsidR="004101E4" w:rsidRDefault="004101E4" w:rsidP="004101E4">
      <w:pPr>
        <w:pStyle w:val="Variableexplanation"/>
        <w:tabs>
          <w:tab w:val="clear" w:pos="1134"/>
          <w:tab w:val="clear" w:pos="1418"/>
          <w:tab w:val="clear" w:pos="1701"/>
        </w:tabs>
        <w:ind w:firstLine="720"/>
        <w:rPr>
          <w:rFonts w:ascii="Arial" w:hAnsi="Arial"/>
          <w:sz w:val="22"/>
        </w:rPr>
      </w:pPr>
    </w:p>
    <w:p w14:paraId="171EC61D" w14:textId="77777777" w:rsidR="004101E4" w:rsidRPr="0057184C" w:rsidRDefault="004101E4" w:rsidP="004101E4">
      <w:pPr>
        <w:pStyle w:val="1"/>
        <w:jc w:val="both"/>
      </w:pPr>
    </w:p>
    <w:p w14:paraId="12A304F4" w14:textId="77777777" w:rsidR="004101E4" w:rsidRPr="00D76842" w:rsidRDefault="004101E4" w:rsidP="004101E4"/>
    <w:p w14:paraId="1301C3E2" w14:textId="77777777" w:rsidR="004101E4" w:rsidRDefault="004101E4" w:rsidP="004101E4">
      <w:pPr>
        <w:pStyle w:val="Heading2"/>
        <w:ind w:left="720"/>
        <w:rPr>
          <w:color w:val="auto"/>
        </w:rPr>
      </w:pPr>
      <w:bookmarkStart w:id="854" w:name="_Toc208554779"/>
      <w:bookmarkStart w:id="855" w:name="_Toc208745842"/>
      <w:bookmarkStart w:id="856" w:name="_Toc274049688"/>
      <w:r w:rsidRPr="00D76842">
        <w:rPr>
          <w:color w:val="auto"/>
        </w:rPr>
        <w:t>Deriving the Final Local Tariff</w:t>
      </w:r>
      <w:bookmarkEnd w:id="854"/>
      <w:bookmarkEnd w:id="855"/>
      <w:r>
        <w:rPr>
          <w:color w:val="auto"/>
        </w:rPr>
        <w:t xml:space="preserve"> (</w:t>
      </w:r>
      <w:r w:rsidRPr="00D76842">
        <w:rPr>
          <w:color w:val="auto"/>
        </w:rPr>
        <w:t>£/kW</w:t>
      </w:r>
      <w:r>
        <w:rPr>
          <w:color w:val="auto"/>
        </w:rPr>
        <w:t>)</w:t>
      </w:r>
      <w:bookmarkEnd w:id="856"/>
    </w:p>
    <w:p w14:paraId="45C47444" w14:textId="77777777" w:rsidR="004101E4" w:rsidRPr="00736F0E" w:rsidRDefault="004101E4" w:rsidP="004101E4"/>
    <w:p w14:paraId="1CAD3344" w14:textId="77777777" w:rsidR="004101E4" w:rsidRPr="009F4FB0" w:rsidRDefault="004101E4" w:rsidP="004101E4">
      <w:pPr>
        <w:pStyle w:val="Heading2"/>
        <w:ind w:left="720"/>
        <w:rPr>
          <w:i/>
          <w:color w:val="auto"/>
        </w:rPr>
      </w:pPr>
      <w:bookmarkStart w:id="857" w:name="_Toc208554780"/>
      <w:bookmarkStart w:id="858" w:name="_Toc208745843"/>
      <w:bookmarkStart w:id="859" w:name="_Toc274049689"/>
      <w:r w:rsidRPr="009F4FB0">
        <w:rPr>
          <w:i/>
          <w:color w:val="auto"/>
        </w:rPr>
        <w:t>Local Circuit Tariff</w:t>
      </w:r>
      <w:bookmarkEnd w:id="857"/>
      <w:bookmarkEnd w:id="858"/>
      <w:bookmarkEnd w:id="859"/>
    </w:p>
    <w:p w14:paraId="3B947405" w14:textId="77777777" w:rsidR="004101E4" w:rsidRPr="00D76842" w:rsidRDefault="004101E4" w:rsidP="004101E4"/>
    <w:p w14:paraId="4933C61F" w14:textId="77777777" w:rsidR="004101E4" w:rsidRPr="00D76842" w:rsidRDefault="004101E4" w:rsidP="004101E4">
      <w:pPr>
        <w:pStyle w:val="1"/>
        <w:numPr>
          <w:ilvl w:val="0"/>
          <w:numId w:val="131"/>
        </w:numPr>
        <w:jc w:val="both"/>
      </w:pPr>
      <w:r w:rsidRPr="00D76842">
        <w:t xml:space="preserve">Generation with a </w:t>
      </w:r>
      <w:r>
        <w:t>l</w:t>
      </w:r>
      <w:r w:rsidRPr="00D76842">
        <w:t>ocal circuit tariff is calculated by multiplying the</w:t>
      </w:r>
      <w:r>
        <w:t xml:space="preserve"> </w:t>
      </w:r>
      <w:proofErr w:type="gramStart"/>
      <w:r>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62447916" w14:textId="77777777" w:rsidR="004101E4" w:rsidRPr="00D76842" w:rsidRDefault="004101E4" w:rsidP="004101E4">
      <w:pPr>
        <w:jc w:val="both"/>
      </w:pPr>
    </w:p>
    <w:p w14:paraId="77E63B6C" w14:textId="77777777" w:rsidR="004101E4" w:rsidRPr="00D76842" w:rsidRDefault="004101E4" w:rsidP="004101E4">
      <w:pPr>
        <w:pStyle w:val="Equation"/>
        <w:jc w:val="center"/>
        <w:rPr>
          <w:rFonts w:ascii="Arial" w:hAnsi="Arial"/>
          <w:sz w:val="22"/>
        </w:rPr>
      </w:pPr>
      <w:r w:rsidRPr="00DC47D5">
        <w:rPr>
          <w:rFonts w:ascii="Arial" w:hAnsi="Arial"/>
          <w:noProof/>
          <w:position w:val="-28"/>
          <w:sz w:val="22"/>
        </w:rPr>
        <w:drawing>
          <wp:inline distT="0" distB="0" distL="0" distR="0" wp14:anchorId="78A5BA39" wp14:editId="08E60563">
            <wp:extent cx="2466975" cy="46672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466975" cy="466725"/>
                    </a:xfrm>
                    <a:prstGeom prst="rect">
                      <a:avLst/>
                    </a:prstGeom>
                    <a:noFill/>
                    <a:ln>
                      <a:noFill/>
                    </a:ln>
                  </pic:spPr>
                </pic:pic>
              </a:graphicData>
            </a:graphic>
          </wp:inline>
        </w:drawing>
      </w:r>
    </w:p>
    <w:p w14:paraId="568296CB" w14:textId="77777777" w:rsidR="004101E4" w:rsidRPr="00D76842" w:rsidRDefault="004101E4" w:rsidP="004101E4">
      <w:pPr>
        <w:jc w:val="both"/>
      </w:pPr>
    </w:p>
    <w:p w14:paraId="6ADFCDA0" w14:textId="77777777" w:rsidR="004101E4" w:rsidRPr="00D76842" w:rsidRDefault="004101E4" w:rsidP="004101E4">
      <w:pPr>
        <w:ind w:firstLine="720"/>
        <w:jc w:val="both"/>
      </w:pPr>
      <w:proofErr w:type="gramStart"/>
      <w:r w:rsidRPr="009F4FB0">
        <w:rPr>
          <w:rFonts w:ascii="Arial" w:hAnsi="Arial"/>
          <w:sz w:val="22"/>
        </w:rPr>
        <w:t>Where</w:t>
      </w:r>
      <w:proofErr w:type="gramEnd"/>
    </w:p>
    <w:p w14:paraId="26E051D6" w14:textId="77777777" w:rsidR="004101E4" w:rsidRPr="00D76842" w:rsidRDefault="004101E4" w:rsidP="004101E4">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06B04900" w14:textId="0BB198CF" w:rsidR="004101E4" w:rsidRPr="00D76842" w:rsidRDefault="004101E4" w:rsidP="004101E4">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Pr>
          <w:rFonts w:ascii="Arial" w:hAnsi="Arial"/>
          <w:sz w:val="22"/>
        </w:rPr>
        <w:t>Year Round</w:t>
      </w:r>
      <w:proofErr w:type="gramEnd"/>
      <w:r>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 xml:space="preserve">using local circuit expansion </w:t>
      </w:r>
      <w:del w:id="860" w:author="Mott(ESO), Paul" w:date="2023-03-15T19:38:00Z">
        <w:r w:rsidRPr="00D76842" w:rsidDel="00DC7126">
          <w:rPr>
            <w:rFonts w:ascii="Arial" w:hAnsi="Arial"/>
            <w:sz w:val="22"/>
          </w:rPr>
          <w:delText>factor</w:delText>
        </w:r>
      </w:del>
      <w:ins w:id="861" w:author="Mott(ESO), Paul" w:date="2023-03-15T19:38:00Z">
        <w:r w:rsidR="00DC7126">
          <w:rPr>
            <w:rFonts w:ascii="Arial" w:hAnsi="Arial"/>
            <w:sz w:val="22"/>
          </w:rPr>
          <w:t>constant</w:t>
        </w:r>
      </w:ins>
      <w:r w:rsidRPr="00D76842">
        <w:rPr>
          <w:rFonts w:ascii="Arial" w:hAnsi="Arial"/>
          <w:sz w:val="22"/>
        </w:rPr>
        <w:t>.</w:t>
      </w:r>
    </w:p>
    <w:p w14:paraId="33ED38B4" w14:textId="77777777" w:rsidR="004101E4" w:rsidRPr="00D76842" w:rsidRDefault="004101E4" w:rsidP="004101E4">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2EA5119B" w14:textId="77777777" w:rsidR="004101E4" w:rsidRPr="00D76842" w:rsidRDefault="004101E4" w:rsidP="004101E4">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0DA13457" w14:textId="77777777" w:rsidR="004101E4" w:rsidRDefault="004101E4" w:rsidP="004101E4">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7C619696" w14:textId="77777777" w:rsidR="004101E4" w:rsidRDefault="004101E4" w:rsidP="004101E4">
      <w:pPr>
        <w:pStyle w:val="Heading3"/>
        <w:ind w:left="709"/>
      </w:pPr>
      <w:bookmarkStart w:id="862" w:name="_Toc208554781"/>
      <w:bookmarkStart w:id="863" w:name="_Toc208745844"/>
    </w:p>
    <w:p w14:paraId="46DB0668" w14:textId="77777777" w:rsidR="004101E4" w:rsidRPr="00543982" w:rsidRDefault="004101E4" w:rsidP="004101E4">
      <w:pPr>
        <w:pStyle w:val="Heading3"/>
        <w:ind w:left="709"/>
        <w:rPr>
          <w:rFonts w:ascii="Arial" w:hAnsi="Arial" w:cs="Arial"/>
          <w:b/>
        </w:rPr>
      </w:pPr>
      <w:bookmarkStart w:id="864" w:name="_Toc274049690"/>
      <w:r w:rsidRPr="00543982">
        <w:rPr>
          <w:rFonts w:ascii="Arial" w:hAnsi="Arial" w:cs="Arial"/>
          <w:b/>
        </w:rPr>
        <w:t>Onshore Local Substation Tariff</w:t>
      </w:r>
      <w:bookmarkEnd w:id="862"/>
      <w:bookmarkEnd w:id="863"/>
      <w:bookmarkEnd w:id="864"/>
      <w:r w:rsidRPr="00543982">
        <w:rPr>
          <w:rFonts w:ascii="Arial" w:hAnsi="Arial" w:cs="Arial"/>
          <w:b/>
        </w:rPr>
        <w:t xml:space="preserve"> </w:t>
      </w:r>
    </w:p>
    <w:p w14:paraId="5B919ED1" w14:textId="77777777" w:rsidR="004101E4" w:rsidRPr="00D76842" w:rsidRDefault="004101E4" w:rsidP="004101E4">
      <w:pPr>
        <w:pStyle w:val="1"/>
        <w:numPr>
          <w:ilvl w:val="0"/>
          <w:numId w:val="131"/>
        </w:numPr>
        <w:jc w:val="both"/>
      </w:pPr>
      <w:r w:rsidRPr="00D76842">
        <w:lastRenderedPageBreak/>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7C86AC5C" w14:textId="77777777" w:rsidR="004101E4" w:rsidRPr="00D76842" w:rsidRDefault="004101E4" w:rsidP="004101E4">
      <w:pPr>
        <w:pStyle w:val="1"/>
        <w:keepNext/>
        <w:ind w:left="709" w:hanging="709"/>
        <w:jc w:val="both"/>
      </w:pPr>
      <w:r w:rsidRPr="00D76842">
        <w:tab/>
      </w:r>
    </w:p>
    <w:p w14:paraId="558F4FF7" w14:textId="77777777" w:rsidR="004101E4" w:rsidRDefault="004101E4" w:rsidP="004101E4">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75FB8B06" w14:textId="77777777" w:rsidR="004101E4" w:rsidRPr="00D76842" w:rsidRDefault="004101E4" w:rsidP="004101E4">
      <w:pPr>
        <w:pStyle w:val="1"/>
        <w:keepNext/>
        <w:ind w:left="1440" w:hanging="720"/>
        <w:jc w:val="both"/>
      </w:pPr>
    </w:p>
    <w:p w14:paraId="4E114C48" w14:textId="77777777" w:rsidR="004101E4" w:rsidRDefault="004101E4" w:rsidP="004101E4">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08A83D9A" w14:textId="77777777" w:rsidR="004101E4" w:rsidRPr="00D76842" w:rsidRDefault="004101E4" w:rsidP="004101E4">
      <w:pPr>
        <w:pStyle w:val="1"/>
        <w:keepNext/>
        <w:ind w:left="1440" w:hanging="720"/>
        <w:jc w:val="both"/>
      </w:pPr>
    </w:p>
    <w:p w14:paraId="394FEF73" w14:textId="77777777" w:rsidR="004101E4" w:rsidRPr="00D76842" w:rsidRDefault="004101E4" w:rsidP="004101E4">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4AA1D296" w14:textId="77777777" w:rsidR="004101E4" w:rsidRPr="00D76842" w:rsidRDefault="004101E4" w:rsidP="004101E4">
      <w:pPr>
        <w:jc w:val="both"/>
        <w:rPr>
          <w:rFonts w:cs="Arial"/>
          <w:szCs w:val="22"/>
        </w:rPr>
      </w:pPr>
    </w:p>
    <w:p w14:paraId="3D18AD18" w14:textId="77777777" w:rsidR="004101E4" w:rsidRPr="00D76842" w:rsidRDefault="004101E4" w:rsidP="004101E4">
      <w:pPr>
        <w:pStyle w:val="1"/>
        <w:numPr>
          <w:ilvl w:val="0"/>
          <w:numId w:val="131"/>
        </w:numPr>
        <w:jc w:val="both"/>
      </w:pPr>
      <w:r w:rsidRPr="00D76842">
        <w:t xml:space="preserve">Using the </w:t>
      </w:r>
      <w:r>
        <w:t xml:space="preserve">above </w:t>
      </w:r>
      <w:r w:rsidRPr="00D76842">
        <w:t xml:space="preserve">factors, the corresponding £/kW tariffs </w:t>
      </w:r>
      <w:r>
        <w:t xml:space="preserve">that </w:t>
      </w:r>
      <w:r w:rsidRPr="009C76D5">
        <w:rPr>
          <w:rFonts w:ascii="Arial" w:hAnsi="Arial" w:cs="Arial"/>
        </w:rPr>
        <w:t xml:space="preserve">are currently applicable, are detailed in </w:t>
      </w:r>
      <w:r w:rsidRPr="00C43D1A">
        <w:rPr>
          <w:rFonts w:ascii="Arial" w:hAnsi="Arial" w:cs="Arial"/>
          <w:color w:val="000000" w:themeColor="text1"/>
        </w:rPr>
        <w:t>The Company's</w:t>
      </w:r>
      <w:r w:rsidRPr="009C76D5">
        <w:rPr>
          <w:rFonts w:ascii="Arial" w:hAnsi="Arial" w:cs="Arial"/>
          <w:b/>
          <w:color w:val="000000" w:themeColor="text1"/>
        </w:rPr>
        <w:t xml:space="preserve"> Statement of Use of System Charges</w:t>
      </w:r>
      <w:r w:rsidRPr="009C76D5">
        <w:rPr>
          <w:rFonts w:ascii="Arial" w:hAnsi="Arial" w:cs="Arial"/>
          <w:color w:val="000000" w:themeColor="text1"/>
        </w:rPr>
        <w:t xml:space="preserve"> </w:t>
      </w:r>
      <w:r w:rsidRPr="009C76D5">
        <w:rPr>
          <w:rFonts w:ascii="Arial" w:hAnsi="Arial" w:cs="Arial"/>
        </w:rPr>
        <w:t xml:space="preserve">which is available from the </w:t>
      </w:r>
      <w:r w:rsidRPr="009C76D5">
        <w:rPr>
          <w:rFonts w:ascii="Arial" w:hAnsi="Arial" w:cs="Arial"/>
          <w:b/>
          <w:color w:val="000000" w:themeColor="text1"/>
        </w:rPr>
        <w:t>Charging website</w:t>
      </w:r>
      <w:r w:rsidRPr="009C76D5">
        <w:rPr>
          <w:rFonts w:ascii="Arial" w:hAnsi="Arial" w:cs="Arial"/>
        </w:rPr>
        <w:t xml:space="preserve">. </w:t>
      </w:r>
    </w:p>
    <w:p w14:paraId="76B53B12" w14:textId="77777777" w:rsidR="004101E4" w:rsidRPr="00D76842" w:rsidRDefault="004101E4" w:rsidP="004101E4">
      <w:pPr>
        <w:pStyle w:val="1"/>
        <w:ind w:left="709" w:hanging="709"/>
        <w:jc w:val="both"/>
      </w:pPr>
    </w:p>
    <w:p w14:paraId="21A81B13" w14:textId="77777777" w:rsidR="004101E4" w:rsidRPr="00D76842" w:rsidRDefault="004101E4" w:rsidP="004101E4">
      <w:pPr>
        <w:pStyle w:val="1"/>
        <w:ind w:left="709" w:hanging="709"/>
        <w:jc w:val="both"/>
      </w:pPr>
    </w:p>
    <w:p w14:paraId="4923735B" w14:textId="77777777" w:rsidR="004101E4" w:rsidRDefault="004101E4" w:rsidP="004101E4">
      <w:pPr>
        <w:pStyle w:val="1"/>
        <w:numPr>
          <w:ilvl w:val="0"/>
          <w:numId w:val="131"/>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t xml:space="preserve">TOPI </w:t>
      </w:r>
      <w:r w:rsidRPr="00D76842">
        <w:t xml:space="preserve">for each subsequent year of the price control period. </w:t>
      </w:r>
    </w:p>
    <w:p w14:paraId="700D4086" w14:textId="77777777" w:rsidR="004101E4" w:rsidRDefault="004101E4" w:rsidP="004101E4">
      <w:pPr>
        <w:pStyle w:val="1"/>
        <w:jc w:val="both"/>
      </w:pPr>
    </w:p>
    <w:p w14:paraId="4771460C" w14:textId="77777777" w:rsidR="004101E4" w:rsidRPr="00D76842" w:rsidRDefault="004101E4" w:rsidP="004101E4">
      <w:pPr>
        <w:pStyle w:val="1"/>
        <w:numPr>
          <w:ilvl w:val="0"/>
          <w:numId w:val="131"/>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5F990D74" w14:textId="77777777" w:rsidR="004101E4" w:rsidRPr="00D76842" w:rsidRDefault="004101E4" w:rsidP="004101E4">
      <w:pPr>
        <w:pStyle w:val="1"/>
        <w:ind w:left="709" w:hanging="709"/>
        <w:jc w:val="both"/>
      </w:pPr>
    </w:p>
    <w:p w14:paraId="0DA605D8" w14:textId="77777777" w:rsidR="004101E4" w:rsidRPr="00D76842" w:rsidRDefault="004101E4" w:rsidP="004101E4">
      <w:pPr>
        <w:pStyle w:val="1"/>
        <w:ind w:left="709" w:hanging="709"/>
        <w:jc w:val="both"/>
      </w:pPr>
      <w:r w:rsidRPr="00D76842">
        <w:tab/>
      </w:r>
      <w:r w:rsidRPr="00D76842">
        <w:tab/>
      </w:r>
      <w:r w:rsidRPr="00D76842">
        <w:tab/>
      </w:r>
      <w:r w:rsidRPr="00D76842">
        <w:tab/>
      </w:r>
      <w:r w:rsidRPr="00D76842">
        <w:rPr>
          <w:noProof/>
          <w:position w:val="-12"/>
        </w:rPr>
        <w:drawing>
          <wp:inline distT="0" distB="0" distL="0" distR="0" wp14:anchorId="7B6950FF" wp14:editId="12554305">
            <wp:extent cx="1447800" cy="22860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47800" cy="228600"/>
                    </a:xfrm>
                    <a:prstGeom prst="rect">
                      <a:avLst/>
                    </a:prstGeom>
                    <a:noFill/>
                    <a:ln>
                      <a:noFill/>
                    </a:ln>
                  </pic:spPr>
                </pic:pic>
              </a:graphicData>
            </a:graphic>
          </wp:inline>
        </w:drawing>
      </w:r>
    </w:p>
    <w:p w14:paraId="353AD5C2" w14:textId="77777777" w:rsidR="004101E4" w:rsidRPr="00D76842" w:rsidRDefault="004101E4" w:rsidP="004101E4"/>
    <w:p w14:paraId="2D274659" w14:textId="77777777" w:rsidR="004101E4" w:rsidRPr="00D76842" w:rsidRDefault="004101E4" w:rsidP="004101E4">
      <w:pPr>
        <w:pStyle w:val="1"/>
        <w:ind w:left="709"/>
        <w:jc w:val="both"/>
        <w:rPr>
          <w:szCs w:val="22"/>
        </w:rPr>
      </w:pPr>
      <w:proofErr w:type="gramStart"/>
      <w:r w:rsidRPr="00D76842">
        <w:rPr>
          <w:szCs w:val="22"/>
        </w:rPr>
        <w:t>Where</w:t>
      </w:r>
      <w:proofErr w:type="gramEnd"/>
    </w:p>
    <w:p w14:paraId="56C29A20" w14:textId="77777777" w:rsidR="004101E4" w:rsidRPr="00D76842" w:rsidRDefault="004101E4" w:rsidP="004101E4">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029F96A5" w14:textId="77777777" w:rsidR="004101E4" w:rsidRPr="00D76842" w:rsidRDefault="004101E4" w:rsidP="004101E4">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3F62E353" w14:textId="77777777" w:rsidR="004101E4" w:rsidRPr="00D76842" w:rsidRDefault="004101E4" w:rsidP="004101E4">
      <w:pPr>
        <w:pStyle w:val="1"/>
        <w:ind w:left="709"/>
        <w:jc w:val="both"/>
        <w:rPr>
          <w:szCs w:val="22"/>
        </w:rPr>
      </w:pPr>
    </w:p>
    <w:p w14:paraId="4FB7C783" w14:textId="77777777" w:rsidR="004101E4" w:rsidRDefault="004101E4" w:rsidP="004101E4">
      <w:pPr>
        <w:pStyle w:val="1"/>
        <w:numPr>
          <w:ilvl w:val="0"/>
          <w:numId w:val="131"/>
        </w:numPr>
        <w:jc w:val="both"/>
        <w:rPr>
          <w:szCs w:val="22"/>
        </w:rPr>
      </w:pPr>
      <w:bookmarkStart w:id="865" w:name="_Ref221008896"/>
      <w:r>
        <w:rPr>
          <w:szCs w:val="22"/>
        </w:rPr>
        <w:t xml:space="preserve">Where tariffs do not change </w:t>
      </w:r>
      <w:proofErr w:type="spellStart"/>
      <w:r>
        <w:rPr>
          <w:szCs w:val="22"/>
        </w:rPr>
        <w:t>mid way</w:t>
      </w:r>
      <w:proofErr w:type="spellEnd"/>
      <w:r>
        <w:rPr>
          <w:szCs w:val="22"/>
        </w:rPr>
        <w:t xml:space="preserve"> through a </w:t>
      </w:r>
      <w:r w:rsidRPr="00E71FFB">
        <w:rPr>
          <w:rFonts w:ascii="Arial" w:hAnsi="Arial" w:cs="Arial"/>
          <w:b/>
        </w:rPr>
        <w:t>Financial Year</w:t>
      </w:r>
      <w:r>
        <w:rPr>
          <w:szCs w:val="22"/>
        </w:rPr>
        <w:t>, final local tariffs will be the same as the effective tariffs:</w:t>
      </w:r>
    </w:p>
    <w:p w14:paraId="586DCDB2" w14:textId="77777777" w:rsidR="004101E4" w:rsidRDefault="004101E4" w:rsidP="004101E4">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7790F18" w14:textId="77777777" w:rsidR="004101E4" w:rsidRPr="00D76842" w:rsidRDefault="004101E4" w:rsidP="004101E4">
      <w:pPr>
        <w:pStyle w:val="1"/>
        <w:ind w:left="709"/>
        <w:jc w:val="both"/>
        <w:rPr>
          <w:szCs w:val="22"/>
        </w:rPr>
      </w:pPr>
      <w:proofErr w:type="gramStart"/>
      <w:r w:rsidRPr="00D76842">
        <w:rPr>
          <w:szCs w:val="22"/>
        </w:rPr>
        <w:t>Where</w:t>
      </w:r>
      <w:proofErr w:type="gramEnd"/>
    </w:p>
    <w:p w14:paraId="4A44AEA3" w14:textId="77777777" w:rsidR="004101E4" w:rsidRPr="00D76842" w:rsidRDefault="004101E4" w:rsidP="004101E4">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47EC6F6B" w14:textId="77777777" w:rsidR="004101E4" w:rsidRDefault="004101E4" w:rsidP="004101E4">
      <w:pPr>
        <w:pStyle w:val="1"/>
        <w:ind w:left="720"/>
        <w:jc w:val="both"/>
        <w:rPr>
          <w:szCs w:val="22"/>
        </w:rPr>
      </w:pPr>
    </w:p>
    <w:p w14:paraId="547B2B4B" w14:textId="77777777" w:rsidR="004101E4" w:rsidRDefault="004101E4" w:rsidP="004101E4">
      <w:pPr>
        <w:pStyle w:val="1"/>
        <w:numPr>
          <w:ilvl w:val="0"/>
          <w:numId w:val="131"/>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1438CAC5" w14:textId="77777777" w:rsidR="004101E4" w:rsidRDefault="004101E4" w:rsidP="004101E4">
      <w:pPr>
        <w:ind w:firstLine="720"/>
        <w:jc w:val="both"/>
        <w:rPr>
          <w:rFonts w:ascii="Arial" w:hAnsi="Arial"/>
        </w:rPr>
      </w:pPr>
      <w:r w:rsidRPr="00000676">
        <w:rPr>
          <w:noProof/>
          <w:position w:val="-60"/>
        </w:rPr>
        <w:drawing>
          <wp:inline distT="0" distB="0" distL="0" distR="0" wp14:anchorId="6BF8DE5F" wp14:editId="4577CE42">
            <wp:extent cx="2362200" cy="866775"/>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362200" cy="866775"/>
                    </a:xfrm>
                    <a:prstGeom prst="rect">
                      <a:avLst/>
                    </a:prstGeom>
                    <a:noFill/>
                    <a:ln>
                      <a:noFill/>
                    </a:ln>
                  </pic:spPr>
                </pic:pic>
              </a:graphicData>
            </a:graphic>
          </wp:inline>
        </w:drawing>
      </w:r>
      <w:r>
        <w:t xml:space="preserve">      </w:t>
      </w:r>
      <w:r>
        <w:rPr>
          <w:rFonts w:ascii="Arial" w:hAnsi="Arial"/>
        </w:rPr>
        <w:t xml:space="preserve">and      </w:t>
      </w:r>
      <w:r w:rsidRPr="00000676">
        <w:rPr>
          <w:rFonts w:ascii="Arial" w:hAnsi="Arial"/>
          <w:noProof/>
          <w:position w:val="-60"/>
        </w:rPr>
        <w:drawing>
          <wp:inline distT="0" distB="0" distL="0" distR="0" wp14:anchorId="20309B9C" wp14:editId="03CE7D27">
            <wp:extent cx="2238375" cy="866775"/>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238375" cy="866775"/>
                    </a:xfrm>
                    <a:prstGeom prst="rect">
                      <a:avLst/>
                    </a:prstGeom>
                    <a:noFill/>
                    <a:ln>
                      <a:noFill/>
                    </a:ln>
                  </pic:spPr>
                </pic:pic>
              </a:graphicData>
            </a:graphic>
          </wp:inline>
        </w:drawing>
      </w:r>
      <w:r>
        <w:rPr>
          <w:rFonts w:ascii="Arial" w:hAnsi="Arial"/>
        </w:rPr>
        <w:t xml:space="preserve">                          </w:t>
      </w:r>
    </w:p>
    <w:p w14:paraId="61C797F8" w14:textId="77777777" w:rsidR="004101E4" w:rsidRDefault="004101E4" w:rsidP="004101E4">
      <w:pPr>
        <w:pStyle w:val="1"/>
        <w:ind w:left="720"/>
        <w:jc w:val="both"/>
      </w:pPr>
      <w:r>
        <w:t>Where:</w:t>
      </w:r>
    </w:p>
    <w:p w14:paraId="411DEBF8" w14:textId="77777777" w:rsidR="004101E4" w:rsidRDefault="004101E4" w:rsidP="004101E4">
      <w:pPr>
        <w:pStyle w:val="1"/>
        <w:ind w:left="720"/>
        <w:jc w:val="both"/>
      </w:pPr>
      <w:r>
        <w:t>b = number of months the revised tariff is applicable for</w:t>
      </w:r>
    </w:p>
    <w:p w14:paraId="33F271FF" w14:textId="77777777" w:rsidR="004101E4" w:rsidRDefault="004101E4" w:rsidP="004101E4">
      <w:pPr>
        <w:pStyle w:val="1"/>
        <w:ind w:left="709" w:firstLine="11"/>
        <w:jc w:val="both"/>
      </w:pPr>
      <w:r>
        <w:t>FLL = Forecast local liability incurred over the period that the original tariff is applicable for</w:t>
      </w:r>
    </w:p>
    <w:p w14:paraId="770C0280" w14:textId="77777777" w:rsidR="004101E4" w:rsidRDefault="004101E4" w:rsidP="004101E4">
      <w:pPr>
        <w:pStyle w:val="1"/>
        <w:ind w:left="709" w:firstLine="11"/>
        <w:jc w:val="both"/>
        <w:rPr>
          <w:szCs w:val="22"/>
        </w:rPr>
      </w:pPr>
    </w:p>
    <w:p w14:paraId="22C8D18D" w14:textId="77777777" w:rsidR="004101E4" w:rsidRPr="00D76842" w:rsidRDefault="004101E4" w:rsidP="004101E4">
      <w:pPr>
        <w:pStyle w:val="1"/>
        <w:numPr>
          <w:ilvl w:val="0"/>
          <w:numId w:val="131"/>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865"/>
    </w:p>
    <w:p w14:paraId="0D1BDB2D" w14:textId="77777777" w:rsidR="004101E4" w:rsidRPr="00D76842" w:rsidRDefault="004101E4" w:rsidP="004101E4">
      <w:pPr>
        <w:rPr>
          <w:szCs w:val="22"/>
        </w:rPr>
      </w:pPr>
    </w:p>
    <w:p w14:paraId="00B415BC" w14:textId="77777777" w:rsidR="004101E4" w:rsidRPr="00D76842" w:rsidRDefault="004101E4" w:rsidP="004101E4">
      <w:pPr>
        <w:ind w:left="1440" w:firstLine="720"/>
        <w:rPr>
          <w:szCs w:val="22"/>
        </w:rPr>
      </w:pPr>
      <w:r w:rsidRPr="00D76842">
        <w:rPr>
          <w:noProof/>
          <w:position w:val="-30"/>
        </w:rPr>
        <w:drawing>
          <wp:inline distT="0" distB="0" distL="0" distR="0" wp14:anchorId="23A3ED9A" wp14:editId="62DEFBC5">
            <wp:extent cx="1457325" cy="352425"/>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57325" cy="352425"/>
                    </a:xfrm>
                    <a:prstGeom prst="rect">
                      <a:avLst/>
                    </a:prstGeom>
                    <a:noFill/>
                    <a:ln>
                      <a:noFill/>
                    </a:ln>
                  </pic:spPr>
                </pic:pic>
              </a:graphicData>
            </a:graphic>
          </wp:inline>
        </w:drawing>
      </w:r>
    </w:p>
    <w:p w14:paraId="17B26C3F" w14:textId="77777777" w:rsidR="004101E4" w:rsidRPr="00D76842" w:rsidRDefault="004101E4" w:rsidP="004101E4">
      <w:pPr>
        <w:pStyle w:val="1"/>
        <w:ind w:left="709"/>
        <w:jc w:val="both"/>
        <w:rPr>
          <w:szCs w:val="22"/>
        </w:rPr>
      </w:pPr>
      <w:r w:rsidRPr="00D76842">
        <w:rPr>
          <w:szCs w:val="22"/>
        </w:rPr>
        <w:tab/>
      </w:r>
      <w:proofErr w:type="gramStart"/>
      <w:r w:rsidRPr="00D76842">
        <w:rPr>
          <w:szCs w:val="22"/>
        </w:rPr>
        <w:t>Where</w:t>
      </w:r>
      <w:proofErr w:type="gramEnd"/>
    </w:p>
    <w:p w14:paraId="32EF610A" w14:textId="77777777" w:rsidR="004101E4" w:rsidRDefault="004101E4" w:rsidP="004101E4">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246A8BCC" w14:textId="77777777" w:rsidR="004101E4" w:rsidRDefault="004101E4" w:rsidP="004101E4">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Forecast chargeable Generation or Transmission Entry Capacity in kW (as applicable) for each generator (based on analysis of confidential information received from Users)</w:t>
      </w:r>
    </w:p>
    <w:p w14:paraId="2681D40F" w14:textId="77777777" w:rsidR="004101E4" w:rsidRPr="00D76842" w:rsidRDefault="004101E4" w:rsidP="004101E4">
      <w:pPr>
        <w:pStyle w:val="1"/>
        <w:ind w:left="709"/>
        <w:jc w:val="both"/>
        <w:rPr>
          <w:szCs w:val="22"/>
        </w:rPr>
      </w:pPr>
    </w:p>
    <w:p w14:paraId="5DB11575" w14:textId="77777777" w:rsidR="004101E4" w:rsidRPr="00543982" w:rsidRDefault="004101E4" w:rsidP="004101E4">
      <w:pPr>
        <w:pStyle w:val="Heading3"/>
        <w:ind w:firstLine="709"/>
        <w:jc w:val="both"/>
        <w:rPr>
          <w:rFonts w:ascii="Arial" w:hAnsi="Arial" w:cs="Arial"/>
          <w:b/>
        </w:rPr>
      </w:pPr>
      <w:bookmarkStart w:id="866" w:name="_Toc274049691"/>
      <w:r w:rsidRPr="00543982">
        <w:rPr>
          <w:rFonts w:ascii="Arial" w:hAnsi="Arial" w:cs="Arial"/>
          <w:b/>
        </w:rPr>
        <w:t>Offshore substation local tariff</w:t>
      </w:r>
      <w:bookmarkEnd w:id="866"/>
    </w:p>
    <w:p w14:paraId="6D910F11" w14:textId="77777777" w:rsidR="004101E4" w:rsidRDefault="004101E4" w:rsidP="004101E4">
      <w:pPr>
        <w:pStyle w:val="1"/>
        <w:numPr>
          <w:ilvl w:val="0"/>
          <w:numId w:val="131"/>
        </w:numPr>
        <w:jc w:val="both"/>
      </w:pPr>
      <w:r>
        <w:t xml:space="preserve">All offshore chargeable generation is subject to an offshore substation tariff.  The offshore substation tariff shall be the sum of transformer, </w:t>
      </w:r>
      <w:proofErr w:type="gramStart"/>
      <w:r>
        <w:t>switchgear</w:t>
      </w:r>
      <w:proofErr w:type="gramEnd"/>
      <w:r>
        <w:t xml:space="preserve"> and platform components.</w:t>
      </w:r>
    </w:p>
    <w:p w14:paraId="70FBF45C" w14:textId="77777777" w:rsidR="004101E4" w:rsidRDefault="004101E4" w:rsidP="004101E4">
      <w:pPr>
        <w:pStyle w:val="1"/>
        <w:jc w:val="both"/>
      </w:pPr>
    </w:p>
    <w:p w14:paraId="0CDA70ED" w14:textId="35DF15BD" w:rsidR="004101E4" w:rsidRDefault="004101E4" w:rsidP="004101E4">
      <w:pPr>
        <w:pStyle w:val="1"/>
        <w:numPr>
          <w:ilvl w:val="0"/>
          <w:numId w:val="131"/>
        </w:numPr>
        <w:jc w:val="both"/>
      </w:pPr>
      <w:r>
        <w:t xml:space="preserve">Each tariff component, expressed in £/kW, shall be the ratio of the Offshore Transmission Owner revenue (£) and rating associated with the transformers, </w:t>
      </w:r>
      <w:proofErr w:type="gramStart"/>
      <w:r>
        <w:t>switchgear</w:t>
      </w:r>
      <w:proofErr w:type="gramEnd"/>
      <w:r>
        <w:t xml:space="preserve">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w:t>
      </w:r>
      <w:del w:id="867" w:author="Mott(ESO), Paul" w:date="2023-03-15T19:38:00Z">
        <w:r w:rsidDel="00DC7126">
          <w:delText>factors</w:delText>
        </w:r>
      </w:del>
      <w:ins w:id="868" w:author="Mott(ESO), Paul" w:date="2023-03-15T19:38:00Z">
        <w:r w:rsidR="00DC7126">
          <w:t>constants</w:t>
        </w:r>
      </w:ins>
      <w:r>
        <w:t>, the Offshore Transmission Owner revenue associated with each tariff component shall be averaged over the remaining years of the NETSO price control.</w:t>
      </w:r>
    </w:p>
    <w:p w14:paraId="332ADF2F" w14:textId="77777777" w:rsidR="004101E4" w:rsidRDefault="004101E4" w:rsidP="004101E4">
      <w:pPr>
        <w:pStyle w:val="1"/>
        <w:jc w:val="both"/>
      </w:pPr>
    </w:p>
    <w:p w14:paraId="0EC0D290" w14:textId="77777777" w:rsidR="004101E4" w:rsidRDefault="004101E4" w:rsidP="004101E4">
      <w:pPr>
        <w:pStyle w:val="1"/>
        <w:numPr>
          <w:ilvl w:val="0"/>
          <w:numId w:val="131"/>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165A928A" w14:textId="77777777" w:rsidR="004101E4" w:rsidRDefault="004101E4" w:rsidP="004101E4">
      <w:pPr>
        <w:pStyle w:val="1"/>
        <w:jc w:val="both"/>
      </w:pPr>
    </w:p>
    <w:p w14:paraId="2BB482C3" w14:textId="77777777" w:rsidR="004101E4" w:rsidRDefault="004101E4" w:rsidP="004101E4">
      <w:pPr>
        <w:pStyle w:val="1"/>
        <w:numPr>
          <w:ilvl w:val="0"/>
          <w:numId w:val="131"/>
        </w:numPr>
        <w:jc w:val="both"/>
      </w:pPr>
      <w:r>
        <w:t xml:space="preserve">A discount shall be provided to the offshore substation tariff to reflect the average cost of civil engineering for onshore substations. </w:t>
      </w:r>
      <w:r w:rsidRPr="000C63E3">
        <w:rPr>
          <w:rFonts w:ascii="Arial" w:hAnsi="Arial" w:cs="Arial"/>
          <w:color w:val="000000" w:themeColor="text1"/>
        </w:rPr>
        <w:t xml:space="preserve">The currently applicable discount is detailed in </w:t>
      </w:r>
      <w:r w:rsidRPr="00C43D1A">
        <w:rPr>
          <w:rFonts w:ascii="Arial" w:hAnsi="Arial" w:cs="Arial"/>
          <w:color w:val="000000" w:themeColor="text1"/>
        </w:rPr>
        <w:t>The Company's</w:t>
      </w:r>
      <w:r w:rsidRPr="000C63E3">
        <w:rPr>
          <w:rFonts w:ascii="Arial" w:hAnsi="Arial" w:cs="Arial"/>
          <w:b/>
          <w:color w:val="000000" w:themeColor="text1"/>
        </w:rPr>
        <w:t xml:space="preserve"> Statement of Use of System Charges</w:t>
      </w:r>
      <w:r w:rsidRPr="000C63E3">
        <w:rPr>
          <w:rFonts w:ascii="Arial" w:hAnsi="Arial" w:cs="Arial"/>
          <w:color w:val="000000" w:themeColor="text1"/>
        </w:rPr>
        <w:t xml:space="preserve"> which is available from the</w:t>
      </w:r>
      <w:r w:rsidRPr="000C63E3">
        <w:rPr>
          <w:color w:val="000000" w:themeColor="text1"/>
        </w:rPr>
        <w:t xml:space="preserve"> </w:t>
      </w:r>
      <w:r w:rsidRPr="000C63E3">
        <w:rPr>
          <w:rFonts w:ascii="Arial" w:hAnsi="Arial" w:cs="Arial"/>
          <w:b/>
          <w:color w:val="000000" w:themeColor="text1"/>
        </w:rPr>
        <w:t>Charging website</w:t>
      </w:r>
      <w:r>
        <w:t>. This will be inflated by TOPI each year and reviewed every price control period.</w:t>
      </w:r>
    </w:p>
    <w:p w14:paraId="47094962" w14:textId="77777777" w:rsidR="004101E4" w:rsidRDefault="004101E4" w:rsidP="004101E4">
      <w:pPr>
        <w:pStyle w:val="1"/>
        <w:jc w:val="both"/>
      </w:pPr>
    </w:p>
    <w:p w14:paraId="4A510693" w14:textId="77777777" w:rsidR="004101E4" w:rsidRDefault="004101E4" w:rsidP="004101E4">
      <w:pPr>
        <w:pStyle w:val="1"/>
        <w:numPr>
          <w:ilvl w:val="0"/>
          <w:numId w:val="131"/>
        </w:numPr>
        <w:jc w:val="both"/>
      </w:pPr>
      <w:r>
        <w:t>Offshore substation tariffs shall be reviewed at the start of every onshore price control period. For each subsequent year within the price control period, these shall be inflated in the same manner as the associated Offshore Transmission Owner Revenue.</w:t>
      </w:r>
    </w:p>
    <w:p w14:paraId="2176044E" w14:textId="77777777" w:rsidR="004101E4" w:rsidRDefault="004101E4" w:rsidP="004101E4">
      <w:pPr>
        <w:pStyle w:val="1"/>
        <w:jc w:val="both"/>
      </w:pPr>
    </w:p>
    <w:p w14:paraId="478FE214" w14:textId="77777777" w:rsidR="004101E4" w:rsidRDefault="004101E4" w:rsidP="004101E4">
      <w:pPr>
        <w:pStyle w:val="1"/>
        <w:numPr>
          <w:ilvl w:val="0"/>
          <w:numId w:val="131"/>
        </w:numPr>
        <w:jc w:val="both"/>
      </w:pPr>
      <w:r>
        <w:t>The revenue from the offshore substation local tariff is calculated by:</w:t>
      </w:r>
    </w:p>
    <w:p w14:paraId="75E0E684" w14:textId="77777777" w:rsidR="004101E4" w:rsidRDefault="004101E4" w:rsidP="004101E4">
      <w:pPr>
        <w:pStyle w:val="1"/>
        <w:ind w:left="720" w:firstLine="720"/>
        <w:rPr>
          <w:rFonts w:cs="Arial"/>
          <w:szCs w:val="22"/>
        </w:rPr>
      </w:pPr>
      <w:r w:rsidRPr="009145AF">
        <w:rPr>
          <w:rFonts w:cs="Arial"/>
          <w:noProof/>
          <w:position w:val="-46"/>
          <w:szCs w:val="22"/>
        </w:rPr>
        <w:drawing>
          <wp:inline distT="0" distB="0" distL="0" distR="0" wp14:anchorId="1F6D91B4" wp14:editId="497B77C3">
            <wp:extent cx="2095500" cy="561975"/>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095500" cy="561975"/>
                    </a:xfrm>
                    <a:prstGeom prst="rect">
                      <a:avLst/>
                    </a:prstGeom>
                    <a:noFill/>
                    <a:ln>
                      <a:noFill/>
                    </a:ln>
                  </pic:spPr>
                </pic:pic>
              </a:graphicData>
            </a:graphic>
          </wp:inline>
        </w:drawing>
      </w:r>
    </w:p>
    <w:p w14:paraId="4FF83A35" w14:textId="77777777" w:rsidR="004101E4" w:rsidRDefault="004101E4" w:rsidP="004101E4">
      <w:pPr>
        <w:pStyle w:val="1"/>
        <w:rPr>
          <w:rFonts w:cs="Arial"/>
          <w:szCs w:val="22"/>
        </w:rPr>
      </w:pPr>
    </w:p>
    <w:p w14:paraId="00DDDE98" w14:textId="77777777" w:rsidR="004101E4" w:rsidRDefault="004101E4" w:rsidP="004101E4">
      <w:pPr>
        <w:pStyle w:val="1"/>
        <w:ind w:firstLine="709"/>
        <w:jc w:val="both"/>
        <w:rPr>
          <w:rFonts w:cs="Arial"/>
          <w:szCs w:val="22"/>
        </w:rPr>
      </w:pPr>
      <w:r>
        <w:rPr>
          <w:rFonts w:cs="Arial"/>
          <w:szCs w:val="22"/>
        </w:rPr>
        <w:tab/>
        <w:t>Where:</w:t>
      </w:r>
    </w:p>
    <w:p w14:paraId="5AB130CE" w14:textId="77777777" w:rsidR="004101E4" w:rsidRDefault="004101E4" w:rsidP="004101E4">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5AAA2288" w14:textId="77777777" w:rsidR="004101E4" w:rsidRDefault="004101E4" w:rsidP="004101E4">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2A2A5420" w14:textId="6BCE5095" w:rsidR="00011FBD" w:rsidRPr="00887323" w:rsidRDefault="00011FBD" w:rsidP="00A86923">
      <w:pPr>
        <w:rPr>
          <w:rFonts w:ascii="Arial" w:hAnsi="Arial" w:cs="Arial"/>
          <w:b/>
        </w:rPr>
      </w:pPr>
    </w:p>
    <w:sectPr w:rsidR="00011FBD" w:rsidRPr="00887323" w:rsidSect="00B25FA6">
      <w:footnotePr>
        <w:numStart w:val="3"/>
      </w:footnotePr>
      <w:pgSz w:w="11906" w:h="16838" w:code="9"/>
      <w:pgMar w:top="1140" w:right="1140" w:bottom="1140" w:left="1412"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16" w:author="Paul Mott (ESO) [2]" w:date="2023-06-28T00:45:00Z" w:initials="PM">
    <w:p w14:paraId="68CAF958" w14:textId="556A3F33" w:rsidR="0063237E" w:rsidRDefault="0063237E">
      <w:pPr>
        <w:pStyle w:val="CommentText"/>
      </w:pPr>
      <w:r>
        <w:rPr>
          <w:rStyle w:val="CommentReference"/>
        </w:rPr>
        <w:annotationRef/>
      </w:r>
      <w:r>
        <w:t>Deleted this archaic text 28</w:t>
      </w:r>
      <w:r w:rsidRPr="0063237E">
        <w:rPr>
          <w:vertAlign w:val="superscript"/>
        </w:rPr>
        <w:t>th</w:t>
      </w:r>
      <w:r>
        <w:t xml:space="preserve"> June</w:t>
      </w:r>
    </w:p>
  </w:comment>
  <w:comment w:id="737" w:author="Paul Mott (ESO) [3]" w:date="2023-06-28T00:45:00Z" w:initials="PM">
    <w:p w14:paraId="16E946F2" w14:textId="5934FF2A" w:rsidR="00972493" w:rsidRDefault="00972493">
      <w:pPr>
        <w:pStyle w:val="CommentText"/>
      </w:pPr>
      <w:r>
        <w:rPr>
          <w:rStyle w:val="CommentReference"/>
        </w:rPr>
        <w:annotationRef/>
      </w:r>
      <w:r>
        <w:t xml:space="preserve">Added </w:t>
      </w:r>
      <w:r w:rsidR="005D61DE">
        <w:t>28</w:t>
      </w:r>
      <w:r w:rsidR="005D61DE" w:rsidRPr="005D61DE">
        <w:rPr>
          <w:vertAlign w:val="superscript"/>
        </w:rPr>
        <w:t>th</w:t>
      </w:r>
      <w:r w:rsidR="005D61DE">
        <w:t xml:space="preserve"> June</w:t>
      </w:r>
    </w:p>
  </w:comment>
  <w:comment w:id="744" w:author="Paul Mott (ESO) [4]" w:date="2023-06-28T00:46:00Z" w:initials="PM">
    <w:p w14:paraId="5D2EEED0" w14:textId="721C6A02" w:rsidR="005D0261" w:rsidRDefault="005D0261">
      <w:pPr>
        <w:pStyle w:val="CommentText"/>
      </w:pPr>
      <w:r>
        <w:rPr>
          <w:rStyle w:val="CommentReference"/>
        </w:rPr>
        <w:annotationRef/>
      </w:r>
      <w:r>
        <w:t>Added 28</w:t>
      </w:r>
      <w:r w:rsidRPr="005D0261">
        <w:rPr>
          <w:vertAlign w:val="superscript"/>
        </w:rPr>
        <w:t>th</w:t>
      </w:r>
      <w:r>
        <w:t xml:space="preserve"> June</w:t>
      </w:r>
    </w:p>
  </w:comment>
  <w:comment w:id="750" w:author="Paul Mott (ESO) [5]" w:date="2023-06-28T00:47:00Z" w:initials="PM">
    <w:p w14:paraId="7C8FE5FC" w14:textId="2FD14878" w:rsidR="00981923" w:rsidRDefault="00981923">
      <w:pPr>
        <w:pStyle w:val="CommentText"/>
      </w:pPr>
      <w:r>
        <w:rPr>
          <w:rStyle w:val="CommentReference"/>
        </w:rPr>
        <w:annotationRef/>
      </w:r>
      <w:r>
        <w:t>Deleted 28</w:t>
      </w:r>
      <w:r w:rsidRPr="00981923">
        <w:rPr>
          <w:vertAlign w:val="superscript"/>
        </w:rPr>
        <w:t>th</w:t>
      </w:r>
      <w:r>
        <w:t xml:space="preserve"> June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CAF958" w15:done="0"/>
  <w15:commentEx w15:paraId="16E946F2" w15:done="0"/>
  <w15:commentEx w15:paraId="5D2EEED0" w15:done="0"/>
  <w15:commentEx w15:paraId="7C8FE5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6011B" w16cex:dateUtc="2023-06-27T23:45:00Z"/>
  <w16cex:commentExtensible w16cex:durableId="2846013D" w16cex:dateUtc="2023-06-27T23:45:00Z"/>
  <w16cex:commentExtensible w16cex:durableId="2846017D" w16cex:dateUtc="2023-06-27T23:46:00Z"/>
  <w16cex:commentExtensible w16cex:durableId="28460197" w16cex:dateUtc="2023-06-27T23: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CAF958" w16cid:durableId="2846011B"/>
  <w16cid:commentId w16cid:paraId="16E946F2" w16cid:durableId="2846013D"/>
  <w16cid:commentId w16cid:paraId="5D2EEED0" w16cid:durableId="2846017D"/>
  <w16cid:commentId w16cid:paraId="7C8FE5FC" w16cid:durableId="2846019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F151C" w14:textId="77777777" w:rsidR="001120A6" w:rsidRDefault="001120A6" w:rsidP="001046D7">
      <w:pPr>
        <w:pStyle w:val="LogoCaption"/>
      </w:pPr>
      <w:r>
        <w:separator/>
      </w:r>
    </w:p>
  </w:endnote>
  <w:endnote w:type="continuationSeparator" w:id="0">
    <w:p w14:paraId="01A809FF" w14:textId="77777777" w:rsidR="001120A6" w:rsidRDefault="001120A6" w:rsidP="001046D7">
      <w:pPr>
        <w:pStyle w:val="LogoCaption"/>
      </w:pPr>
      <w:r>
        <w:continuationSeparator/>
      </w:r>
    </w:p>
  </w:endnote>
  <w:endnote w:type="continuationNotice" w:id="1">
    <w:p w14:paraId="1C4DCF51" w14:textId="77777777" w:rsidR="001120A6" w:rsidRDefault="001120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C2FE4" w14:textId="77777777" w:rsidR="001120A6" w:rsidRDefault="001120A6" w:rsidP="001046D7">
      <w:pPr>
        <w:pStyle w:val="LogoCaption"/>
      </w:pPr>
      <w:r>
        <w:separator/>
      </w:r>
    </w:p>
  </w:footnote>
  <w:footnote w:type="continuationSeparator" w:id="0">
    <w:p w14:paraId="454B93C7" w14:textId="77777777" w:rsidR="001120A6" w:rsidRDefault="001120A6" w:rsidP="001046D7">
      <w:pPr>
        <w:pStyle w:val="LogoCaption"/>
      </w:pPr>
      <w:r>
        <w:continuationSeparator/>
      </w:r>
    </w:p>
  </w:footnote>
  <w:footnote w:type="continuationNotice" w:id="1">
    <w:p w14:paraId="2EC15EFE" w14:textId="77777777" w:rsidR="001120A6" w:rsidRDefault="001120A6"/>
  </w:footnote>
  <w:footnote w:id="2">
    <w:p w14:paraId="2B8DF6AE" w14:textId="2454A01A" w:rsidR="002A2617" w:rsidDel="00095668" w:rsidRDefault="002A2617">
      <w:pPr>
        <w:pStyle w:val="FootnoteText"/>
        <w:rPr>
          <w:del w:id="839" w:author="Author"/>
        </w:rPr>
      </w:pPr>
      <w:r>
        <w:rPr>
          <w:rStyle w:val="FootnoteReference"/>
        </w:rPr>
        <w:footnoteRef/>
      </w:r>
      <w:r>
        <w:t xml:space="preserve"> </w:t>
      </w:r>
      <w:r w:rsidRPr="00E9465B">
        <w:t>https://www.nationalgrideso.com/industry-information/charging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2701F06"/>
    <w:multiLevelType w:val="hybridMultilevel"/>
    <w:tmpl w:val="DBD06486"/>
    <w:lvl w:ilvl="0" w:tplc="5984B486">
      <w:start w:val="8"/>
      <w:numFmt w:val="decimal"/>
      <w:lvlText w:val="14.17.29.%1"/>
      <w:lvlJc w:val="left"/>
      <w:pPr>
        <w:tabs>
          <w:tab w:val="num" w:pos="1702"/>
        </w:tabs>
        <w:ind w:left="2609"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1571"/>
        </w:tabs>
        <w:ind w:left="2478"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59E317E"/>
    <w:multiLevelType w:val="hybridMultilevel"/>
    <w:tmpl w:val="62F0F1A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06314909"/>
    <w:multiLevelType w:val="multilevel"/>
    <w:tmpl w:val="340CFED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06BC12E1"/>
    <w:multiLevelType w:val="hybridMultilevel"/>
    <w:tmpl w:val="B80E63E0"/>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8"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0C9C7DBB"/>
    <w:multiLevelType w:val="singleLevel"/>
    <w:tmpl w:val="343A1CE0"/>
    <w:lvl w:ilvl="0">
      <w:start w:val="1"/>
      <w:numFmt w:val="lowerRoman"/>
      <w:lvlText w:val="%1.)"/>
      <w:lvlJc w:val="left"/>
      <w:pPr>
        <w:tabs>
          <w:tab w:val="num" w:pos="720"/>
        </w:tabs>
        <w:ind w:left="0" w:firstLine="0"/>
      </w:pPr>
    </w:lvl>
  </w:abstractNum>
  <w:abstractNum w:abstractNumId="22"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0D243E49"/>
    <w:multiLevelType w:val="multilevel"/>
    <w:tmpl w:val="74A2F4A0"/>
    <w:lvl w:ilvl="0">
      <w:start w:val="14"/>
      <w:numFmt w:val="decimal"/>
      <w:lvlText w:val="%1"/>
      <w:lvlJc w:val="left"/>
      <w:pPr>
        <w:ind w:left="960" w:hanging="960"/>
      </w:pPr>
      <w:rPr>
        <w:rFonts w:hint="default"/>
      </w:rPr>
    </w:lvl>
    <w:lvl w:ilvl="1">
      <w:start w:val="15"/>
      <w:numFmt w:val="decimal"/>
      <w:lvlText w:val="%1.%2"/>
      <w:lvlJc w:val="left"/>
      <w:pPr>
        <w:ind w:left="960" w:hanging="960"/>
      </w:pPr>
      <w:rPr>
        <w:rFonts w:hint="default"/>
      </w:rPr>
    </w:lvl>
    <w:lvl w:ilvl="2">
      <w:start w:val="633"/>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0E4926A1"/>
    <w:multiLevelType w:val="hybridMultilevel"/>
    <w:tmpl w:val="D4D218F8"/>
    <w:lvl w:ilvl="0" w:tplc="FFFFFFFF">
      <w:start w:val="1"/>
      <w:numFmt w:val="decimal"/>
      <w:lvlText w:val="14.15.%1"/>
      <w:lvlJc w:val="left"/>
      <w:pPr>
        <w:ind w:left="2211" w:hanging="340"/>
      </w:pPr>
      <w:rPr>
        <w:rFonts w:ascii="Arial" w:hAnsi="Arial" w:hint="default"/>
        <w:b w:val="0"/>
        <w:i w:val="0"/>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0F3E7D07"/>
    <w:multiLevelType w:val="hybridMultilevel"/>
    <w:tmpl w:val="0952EAE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11B04F9D"/>
    <w:multiLevelType w:val="singleLevel"/>
    <w:tmpl w:val="1C10FC06"/>
    <w:lvl w:ilvl="0">
      <w:start w:val="1"/>
      <w:numFmt w:val="lowerRoman"/>
      <w:lvlText w:val="%1.)"/>
      <w:lvlJc w:val="left"/>
      <w:pPr>
        <w:tabs>
          <w:tab w:val="num" w:pos="1440"/>
        </w:tabs>
        <w:ind w:left="1440" w:hanging="720"/>
      </w:pPr>
      <w:rPr>
        <w:rFonts w:hint="default"/>
      </w:rPr>
    </w:lvl>
  </w:abstractNum>
  <w:abstractNum w:abstractNumId="27" w15:restartNumberingAfterBreak="0">
    <w:nsid w:val="13183649"/>
    <w:multiLevelType w:val="hybridMultilevel"/>
    <w:tmpl w:val="E31EB9B8"/>
    <w:lvl w:ilvl="0" w:tplc="FFFFFFFF">
      <w:start w:val="1"/>
      <w:numFmt w:val="decimal"/>
      <w:lvlText w:val="14.15.%1"/>
      <w:lvlJc w:val="left"/>
      <w:pPr>
        <w:ind w:left="2183" w:hanging="340"/>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14010C2B"/>
    <w:multiLevelType w:val="hybridMultilevel"/>
    <w:tmpl w:val="D818D3D4"/>
    <w:lvl w:ilvl="0" w:tplc="DEC26B3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1974391F"/>
    <w:multiLevelType w:val="hybridMultilevel"/>
    <w:tmpl w:val="1A6C08B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3"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B42570B"/>
    <w:multiLevelType w:val="hybridMultilevel"/>
    <w:tmpl w:val="07967CFC"/>
    <w:lvl w:ilvl="0" w:tplc="787A56B0">
      <w:start w:val="1"/>
      <w:numFmt w:val="decimal"/>
      <w:lvlText w:val="%14.12.1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1BF95974"/>
    <w:multiLevelType w:val="multilevel"/>
    <w:tmpl w:val="F672175C"/>
    <w:lvl w:ilvl="0">
      <w:start w:val="14"/>
      <w:numFmt w:val="decimal"/>
      <w:lvlText w:val="%1"/>
      <w:lvlJc w:val="left"/>
      <w:pPr>
        <w:ind w:left="840" w:hanging="840"/>
      </w:pPr>
      <w:rPr>
        <w:rFonts w:hint="default"/>
      </w:rPr>
    </w:lvl>
    <w:lvl w:ilvl="1">
      <w:start w:val="15"/>
      <w:numFmt w:val="decimal"/>
      <w:lvlText w:val="%1.%2"/>
      <w:lvlJc w:val="left"/>
      <w:pPr>
        <w:ind w:left="840" w:hanging="840"/>
      </w:pPr>
      <w:rPr>
        <w:rFonts w:hint="default"/>
      </w:rPr>
    </w:lvl>
    <w:lvl w:ilvl="2">
      <w:start w:val="63"/>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7"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8" w15:restartNumberingAfterBreak="0">
    <w:nsid w:val="1DB27BC5"/>
    <w:multiLevelType w:val="multilevel"/>
    <w:tmpl w:val="27E4E1B6"/>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2.%3.%4"/>
      <w:lvlJc w:val="left"/>
      <w:pPr>
        <w:ind w:left="1740" w:hanging="1020"/>
      </w:pPr>
      <w:rPr>
        <w:rFonts w:ascii="Arial" w:hAnsi="Arial"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9" w15:restartNumberingAfterBreak="0">
    <w:nsid w:val="1ED75FDC"/>
    <w:multiLevelType w:val="hybridMultilevel"/>
    <w:tmpl w:val="C114CDAC"/>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05C239D"/>
    <w:multiLevelType w:val="hybridMultilevel"/>
    <w:tmpl w:val="692C3398"/>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0FE6E4B"/>
    <w:multiLevelType w:val="hybridMultilevel"/>
    <w:tmpl w:val="25E4E45E"/>
    <w:lvl w:ilvl="0" w:tplc="809A1492">
      <w:start w:val="1"/>
      <w:numFmt w:val="decimal"/>
      <w:lvlText w:val="14.30.%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20853B3"/>
    <w:multiLevelType w:val="hybridMultilevel"/>
    <w:tmpl w:val="C75CAED2"/>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22111B88"/>
    <w:multiLevelType w:val="hybridMultilevel"/>
    <w:tmpl w:val="BF026138"/>
    <w:lvl w:ilvl="0" w:tplc="352EA812">
      <w:start w:val="69"/>
      <w:numFmt w:val="decimal"/>
      <w:lvlText w:val="14.15.%1"/>
      <w:lvlJc w:val="left"/>
      <w:pPr>
        <w:ind w:left="482" w:hanging="34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69B4A4C"/>
    <w:multiLevelType w:val="hybridMultilevel"/>
    <w:tmpl w:val="10BC4DA2"/>
    <w:lvl w:ilvl="0" w:tplc="018EE72E">
      <w:start w:val="7"/>
      <w:numFmt w:val="decimal"/>
      <w:lvlText w:val="14.30.%1"/>
      <w:lvlJc w:val="left"/>
      <w:pPr>
        <w:tabs>
          <w:tab w:val="num" w:pos="720"/>
        </w:tabs>
        <w:ind w:left="1627" w:hanging="907"/>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298332FC"/>
    <w:multiLevelType w:val="hybridMultilevel"/>
    <w:tmpl w:val="45121874"/>
    <w:lvl w:ilvl="0" w:tplc="CC3E0FBA">
      <w:start w:val="97"/>
      <w:numFmt w:val="decimal"/>
      <w:lvlText w:val="14.15.%1"/>
      <w:lvlJc w:val="left"/>
      <w:pPr>
        <w:ind w:left="482" w:hanging="34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4" w15:restartNumberingAfterBreak="0">
    <w:nsid w:val="2E5D66E1"/>
    <w:multiLevelType w:val="hybridMultilevel"/>
    <w:tmpl w:val="37ECA0A6"/>
    <w:lvl w:ilvl="0" w:tplc="8F622B8E">
      <w:start w:val="1"/>
      <w:numFmt w:val="decimal"/>
      <w:lvlText w:val="14.2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2F0346A3"/>
    <w:multiLevelType w:val="hybridMultilevel"/>
    <w:tmpl w:val="59823C96"/>
    <w:lvl w:ilvl="0" w:tplc="D54C8484">
      <w:start w:val="80"/>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6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61" w15:restartNumberingAfterBreak="0">
    <w:nsid w:val="333835BE"/>
    <w:multiLevelType w:val="hybridMultilevel"/>
    <w:tmpl w:val="1CF2C07A"/>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3" w15:restartNumberingAfterBreak="0">
    <w:nsid w:val="337D6D4F"/>
    <w:multiLevelType w:val="hybridMultilevel"/>
    <w:tmpl w:val="A01E3EFC"/>
    <w:lvl w:ilvl="0" w:tplc="D0C0CDB6">
      <w:start w:val="13"/>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15:restartNumberingAfterBreak="0">
    <w:nsid w:val="34A71C9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37C95315"/>
    <w:multiLevelType w:val="hybridMultilevel"/>
    <w:tmpl w:val="C114CDAC"/>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69" w15:restartNumberingAfterBreak="0">
    <w:nsid w:val="386544C9"/>
    <w:multiLevelType w:val="hybridMultilevel"/>
    <w:tmpl w:val="16EE222E"/>
    <w:lvl w:ilvl="0" w:tplc="5DACF156">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0"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3894477C"/>
    <w:multiLevelType w:val="hybridMultilevel"/>
    <w:tmpl w:val="44EC7256"/>
    <w:lvl w:ilvl="0" w:tplc="4FA004FC">
      <w:start w:val="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3"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74"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3B3B0649"/>
    <w:multiLevelType w:val="hybridMultilevel"/>
    <w:tmpl w:val="F50EB650"/>
    <w:lvl w:ilvl="0" w:tplc="13088574">
      <w:start w:val="1"/>
      <w:numFmt w:val="decimal"/>
      <w:lvlText w:val="14.15.%1"/>
      <w:lvlJc w:val="left"/>
      <w:pPr>
        <w:ind w:left="482" w:hanging="34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3B5445B2"/>
    <w:multiLevelType w:val="hybridMultilevel"/>
    <w:tmpl w:val="0C462B0E"/>
    <w:lvl w:ilvl="0" w:tplc="08090017">
      <w:start w:val="1"/>
      <w:numFmt w:val="lowerLetter"/>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8" w15:restartNumberingAfterBreak="0">
    <w:nsid w:val="3BEF7AB3"/>
    <w:multiLevelType w:val="hybridMultilevel"/>
    <w:tmpl w:val="F43899F8"/>
    <w:lvl w:ilvl="0" w:tplc="83F030D0">
      <w:start w:val="59"/>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81"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82" w15:restartNumberingAfterBreak="0">
    <w:nsid w:val="3EFE4438"/>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3" w15:restartNumberingAfterBreak="0">
    <w:nsid w:val="41052521"/>
    <w:multiLevelType w:val="multilevel"/>
    <w:tmpl w:val="57D85162"/>
    <w:lvl w:ilvl="0">
      <w:start w:val="14"/>
      <w:numFmt w:val="decimal"/>
      <w:lvlText w:val="%1"/>
      <w:lvlJc w:val="left"/>
      <w:pPr>
        <w:tabs>
          <w:tab w:val="num" w:pos="840"/>
        </w:tabs>
        <w:ind w:left="840" w:hanging="840"/>
      </w:pPr>
      <w:rPr>
        <w:rFonts w:hint="default"/>
        <w:b w:val="0"/>
      </w:rPr>
    </w:lvl>
    <w:lvl w:ilvl="1">
      <w:start w:val="31"/>
      <w:numFmt w:val="decimal"/>
      <w:lvlText w:val="%1.%2"/>
      <w:lvlJc w:val="left"/>
      <w:pPr>
        <w:tabs>
          <w:tab w:val="num" w:pos="840"/>
        </w:tabs>
        <w:ind w:left="840" w:hanging="840"/>
      </w:pPr>
      <w:rPr>
        <w:rFonts w:hint="default"/>
        <w:b w:val="0"/>
      </w:rPr>
    </w:lvl>
    <w:lvl w:ilvl="2">
      <w:start w:val="8"/>
      <w:numFmt w:val="decimal"/>
      <w:lvlText w:val="%1.%2.%3"/>
      <w:lvlJc w:val="left"/>
      <w:pPr>
        <w:tabs>
          <w:tab w:val="num" w:pos="840"/>
        </w:tabs>
        <w:ind w:left="840" w:hanging="840"/>
      </w:pPr>
      <w:rPr>
        <w:rFonts w:hint="default"/>
        <w:b w:val="0"/>
      </w:rPr>
    </w:lvl>
    <w:lvl w:ilvl="3">
      <w:start w:val="1"/>
      <w:numFmt w:val="decimal"/>
      <w:lvlText w:val="%1.%2.%3.%4"/>
      <w:lvlJc w:val="left"/>
      <w:pPr>
        <w:tabs>
          <w:tab w:val="num" w:pos="840"/>
        </w:tabs>
        <w:ind w:left="840" w:hanging="84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4"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6" w15:restartNumberingAfterBreak="0">
    <w:nsid w:val="42805A0E"/>
    <w:multiLevelType w:val="hybridMultilevel"/>
    <w:tmpl w:val="34B2F152"/>
    <w:lvl w:ilvl="0" w:tplc="13088574">
      <w:start w:val="1"/>
      <w:numFmt w:val="decimal"/>
      <w:lvlText w:val="14.15.%1"/>
      <w:lvlJc w:val="left"/>
      <w:pPr>
        <w:ind w:left="1627" w:hanging="360"/>
      </w:pPr>
      <w:rPr>
        <w:rFonts w:ascii="Arial" w:hAnsi="Arial" w:hint="default"/>
        <w:b w:val="0"/>
        <w:i w:val="0"/>
        <w:sz w:val="22"/>
      </w:rPr>
    </w:lvl>
    <w:lvl w:ilvl="1" w:tplc="08090019" w:tentative="1">
      <w:start w:val="1"/>
      <w:numFmt w:val="lowerLetter"/>
      <w:lvlText w:val="%2."/>
      <w:lvlJc w:val="left"/>
      <w:pPr>
        <w:ind w:left="2347" w:hanging="360"/>
      </w:pPr>
    </w:lvl>
    <w:lvl w:ilvl="2" w:tplc="0809001B" w:tentative="1">
      <w:start w:val="1"/>
      <w:numFmt w:val="lowerRoman"/>
      <w:lvlText w:val="%3."/>
      <w:lvlJc w:val="right"/>
      <w:pPr>
        <w:ind w:left="3067" w:hanging="180"/>
      </w:pPr>
    </w:lvl>
    <w:lvl w:ilvl="3" w:tplc="0809000F" w:tentative="1">
      <w:start w:val="1"/>
      <w:numFmt w:val="decimal"/>
      <w:lvlText w:val="%4."/>
      <w:lvlJc w:val="left"/>
      <w:pPr>
        <w:ind w:left="3787" w:hanging="360"/>
      </w:pPr>
    </w:lvl>
    <w:lvl w:ilvl="4" w:tplc="08090019" w:tentative="1">
      <w:start w:val="1"/>
      <w:numFmt w:val="lowerLetter"/>
      <w:lvlText w:val="%5."/>
      <w:lvlJc w:val="left"/>
      <w:pPr>
        <w:ind w:left="4507" w:hanging="360"/>
      </w:pPr>
    </w:lvl>
    <w:lvl w:ilvl="5" w:tplc="0809001B" w:tentative="1">
      <w:start w:val="1"/>
      <w:numFmt w:val="lowerRoman"/>
      <w:lvlText w:val="%6."/>
      <w:lvlJc w:val="right"/>
      <w:pPr>
        <w:ind w:left="5227" w:hanging="180"/>
      </w:pPr>
    </w:lvl>
    <w:lvl w:ilvl="6" w:tplc="0809000F" w:tentative="1">
      <w:start w:val="1"/>
      <w:numFmt w:val="decimal"/>
      <w:lvlText w:val="%7."/>
      <w:lvlJc w:val="left"/>
      <w:pPr>
        <w:ind w:left="5947" w:hanging="360"/>
      </w:pPr>
    </w:lvl>
    <w:lvl w:ilvl="7" w:tplc="08090019" w:tentative="1">
      <w:start w:val="1"/>
      <w:numFmt w:val="lowerLetter"/>
      <w:lvlText w:val="%8."/>
      <w:lvlJc w:val="left"/>
      <w:pPr>
        <w:ind w:left="6667" w:hanging="360"/>
      </w:pPr>
    </w:lvl>
    <w:lvl w:ilvl="8" w:tplc="0809001B" w:tentative="1">
      <w:start w:val="1"/>
      <w:numFmt w:val="lowerRoman"/>
      <w:lvlText w:val="%9."/>
      <w:lvlJc w:val="right"/>
      <w:pPr>
        <w:ind w:left="7387" w:hanging="180"/>
      </w:pPr>
    </w:lvl>
  </w:abstractNum>
  <w:abstractNum w:abstractNumId="87"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439E559E"/>
    <w:multiLevelType w:val="hybridMultilevel"/>
    <w:tmpl w:val="D5D4B4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43ED2F67"/>
    <w:multiLevelType w:val="hybridMultilevel"/>
    <w:tmpl w:val="68BA3762"/>
    <w:lvl w:ilvl="0" w:tplc="4704F4DE">
      <w:start w:val="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91" w15:restartNumberingAfterBreak="0">
    <w:nsid w:val="44D01CE6"/>
    <w:multiLevelType w:val="hybridMultilevel"/>
    <w:tmpl w:val="D996D8DC"/>
    <w:lvl w:ilvl="0" w:tplc="82BABF04">
      <w:start w:val="74"/>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450B709B"/>
    <w:multiLevelType w:val="hybridMultilevel"/>
    <w:tmpl w:val="53BE36B0"/>
    <w:lvl w:ilvl="0" w:tplc="CDE8ED2E">
      <w:start w:val="90"/>
      <w:numFmt w:val="decimal"/>
      <w:lvlText w:val="14.15.%1"/>
      <w:lvlJc w:val="left"/>
      <w:pPr>
        <w:ind w:left="2183" w:hanging="34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94" w15:restartNumberingAfterBreak="0">
    <w:nsid w:val="458661BB"/>
    <w:multiLevelType w:val="hybridMultilevel"/>
    <w:tmpl w:val="22EE4874"/>
    <w:lvl w:ilvl="0" w:tplc="132CDF92">
      <w:start w:val="1"/>
      <w:numFmt w:val="decimal"/>
      <w:lvlText w:val="14.17.29.%1"/>
      <w:lvlJc w:val="left"/>
      <w:pPr>
        <w:tabs>
          <w:tab w:val="num" w:pos="720"/>
        </w:tabs>
        <w:ind w:left="1627" w:hanging="907"/>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45CB44B6"/>
    <w:multiLevelType w:val="hybridMultilevel"/>
    <w:tmpl w:val="7D0E18B0"/>
    <w:lvl w:ilvl="0" w:tplc="08090017">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466A02C7"/>
    <w:multiLevelType w:val="hybridMultilevel"/>
    <w:tmpl w:val="62167144"/>
    <w:lvl w:ilvl="0" w:tplc="14A67052">
      <w:start w:val="15"/>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48301597"/>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99" w15:restartNumberingAfterBreak="0">
    <w:nsid w:val="483F4FFE"/>
    <w:multiLevelType w:val="hybridMultilevel"/>
    <w:tmpl w:val="0226C480"/>
    <w:lvl w:ilvl="0" w:tplc="4C1C4B5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01" w15:restartNumberingAfterBreak="0">
    <w:nsid w:val="48DA12E1"/>
    <w:multiLevelType w:val="hybridMultilevel"/>
    <w:tmpl w:val="8B22399C"/>
    <w:lvl w:ilvl="0" w:tplc="6B064000">
      <w:start w:val="1"/>
      <w:numFmt w:val="lowerRoman"/>
      <w:lvlText w:val="%1)"/>
      <w:lvlJc w:val="left"/>
      <w:pPr>
        <w:ind w:left="2347" w:hanging="72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102"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49A635B8"/>
    <w:multiLevelType w:val="hybridMultilevel"/>
    <w:tmpl w:val="0220FCCE"/>
    <w:lvl w:ilvl="0" w:tplc="F8FA57F4">
      <w:start w:val="79"/>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15:restartNumberingAfterBreak="0">
    <w:nsid w:val="4AD80648"/>
    <w:multiLevelType w:val="hybridMultilevel"/>
    <w:tmpl w:val="4422438C"/>
    <w:lvl w:ilvl="0" w:tplc="5C88673A">
      <w:start w:val="99"/>
      <w:numFmt w:val="decimal"/>
      <w:lvlText w:val="14.15.%1"/>
      <w:lvlJc w:val="left"/>
      <w:pPr>
        <w:tabs>
          <w:tab w:val="num" w:pos="873"/>
        </w:tabs>
        <w:ind w:left="178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106"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7" w15:restartNumberingAfterBreak="0">
    <w:nsid w:val="4DC82C4C"/>
    <w:multiLevelType w:val="hybridMultilevel"/>
    <w:tmpl w:val="D0223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4E000954"/>
    <w:multiLevelType w:val="hybridMultilevel"/>
    <w:tmpl w:val="F70AC382"/>
    <w:lvl w:ilvl="0" w:tplc="41A257B8">
      <w:start w:val="8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4ED04507"/>
    <w:multiLevelType w:val="hybridMultilevel"/>
    <w:tmpl w:val="D592DE54"/>
    <w:lvl w:ilvl="0" w:tplc="DD546028">
      <w:start w:val="9"/>
      <w:numFmt w:val="decimal"/>
      <w:lvlText w:val="14.14.%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4EF95A0F"/>
    <w:multiLevelType w:val="hybridMultilevel"/>
    <w:tmpl w:val="8C029050"/>
    <w:lvl w:ilvl="0" w:tplc="763EC4DC">
      <w:start w:val="89"/>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4F3608DC"/>
    <w:multiLevelType w:val="hybridMultilevel"/>
    <w:tmpl w:val="202A3952"/>
    <w:lvl w:ilvl="0" w:tplc="0809000F">
      <w:start w:val="1"/>
      <w:numFmt w:val="decimal"/>
      <w:lvlText w:val="%1."/>
      <w:lvlJc w:val="left"/>
      <w:pPr>
        <w:ind w:left="1202" w:hanging="360"/>
      </w:pPr>
    </w:lvl>
    <w:lvl w:ilvl="1" w:tplc="08090019" w:tentative="1">
      <w:start w:val="1"/>
      <w:numFmt w:val="lowerLetter"/>
      <w:lvlText w:val="%2."/>
      <w:lvlJc w:val="left"/>
      <w:pPr>
        <w:ind w:left="1922" w:hanging="360"/>
      </w:pPr>
    </w:lvl>
    <w:lvl w:ilvl="2" w:tplc="0809001B" w:tentative="1">
      <w:start w:val="1"/>
      <w:numFmt w:val="lowerRoman"/>
      <w:lvlText w:val="%3."/>
      <w:lvlJc w:val="right"/>
      <w:pPr>
        <w:ind w:left="2642" w:hanging="180"/>
      </w:pPr>
    </w:lvl>
    <w:lvl w:ilvl="3" w:tplc="0809000F" w:tentative="1">
      <w:start w:val="1"/>
      <w:numFmt w:val="decimal"/>
      <w:lvlText w:val="%4."/>
      <w:lvlJc w:val="left"/>
      <w:pPr>
        <w:ind w:left="3362" w:hanging="360"/>
      </w:pPr>
    </w:lvl>
    <w:lvl w:ilvl="4" w:tplc="08090019" w:tentative="1">
      <w:start w:val="1"/>
      <w:numFmt w:val="lowerLetter"/>
      <w:lvlText w:val="%5."/>
      <w:lvlJc w:val="left"/>
      <w:pPr>
        <w:ind w:left="4082" w:hanging="360"/>
      </w:pPr>
    </w:lvl>
    <w:lvl w:ilvl="5" w:tplc="0809001B" w:tentative="1">
      <w:start w:val="1"/>
      <w:numFmt w:val="lowerRoman"/>
      <w:lvlText w:val="%6."/>
      <w:lvlJc w:val="right"/>
      <w:pPr>
        <w:ind w:left="4802" w:hanging="180"/>
      </w:pPr>
    </w:lvl>
    <w:lvl w:ilvl="6" w:tplc="0809000F" w:tentative="1">
      <w:start w:val="1"/>
      <w:numFmt w:val="decimal"/>
      <w:lvlText w:val="%7."/>
      <w:lvlJc w:val="left"/>
      <w:pPr>
        <w:ind w:left="5522" w:hanging="360"/>
      </w:pPr>
    </w:lvl>
    <w:lvl w:ilvl="7" w:tplc="08090019" w:tentative="1">
      <w:start w:val="1"/>
      <w:numFmt w:val="lowerLetter"/>
      <w:lvlText w:val="%8."/>
      <w:lvlJc w:val="left"/>
      <w:pPr>
        <w:ind w:left="6242" w:hanging="360"/>
      </w:pPr>
    </w:lvl>
    <w:lvl w:ilvl="8" w:tplc="0809001B" w:tentative="1">
      <w:start w:val="1"/>
      <w:numFmt w:val="lowerRoman"/>
      <w:lvlText w:val="%9."/>
      <w:lvlJc w:val="right"/>
      <w:pPr>
        <w:ind w:left="6962" w:hanging="180"/>
      </w:pPr>
    </w:lvl>
  </w:abstractNum>
  <w:abstractNum w:abstractNumId="11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3"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532459F1"/>
    <w:multiLevelType w:val="hybridMultilevel"/>
    <w:tmpl w:val="C114CDAC"/>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6" w15:restartNumberingAfterBreak="0">
    <w:nsid w:val="53FC2304"/>
    <w:multiLevelType w:val="hybridMultilevel"/>
    <w:tmpl w:val="D340C666"/>
    <w:lvl w:ilvl="0" w:tplc="B9BE4CA0">
      <w:start w:val="1"/>
      <w:numFmt w:val="decimal"/>
      <w:lvlText w:val="%1."/>
      <w:lvlJc w:val="left"/>
      <w:pPr>
        <w:ind w:left="2520" w:hanging="360"/>
      </w:pPr>
      <w:rPr>
        <w:rFonts w:ascii="Arial" w:hAnsi="Arial" w:cs="Arial"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1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118"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119" w15:restartNumberingAfterBreak="0">
    <w:nsid w:val="5B4D50B0"/>
    <w:multiLevelType w:val="hybridMultilevel"/>
    <w:tmpl w:val="698A4CB2"/>
    <w:lvl w:ilvl="0" w:tplc="5CDE3D78">
      <w:start w:val="103"/>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121" w15:restartNumberingAfterBreak="0">
    <w:nsid w:val="5B8D0AE5"/>
    <w:multiLevelType w:val="hybridMultilevel"/>
    <w:tmpl w:val="304E86DC"/>
    <w:lvl w:ilvl="0" w:tplc="E8BCF28E">
      <w:start w:val="12"/>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5C1C5F6E"/>
    <w:multiLevelType w:val="hybridMultilevel"/>
    <w:tmpl w:val="413857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15:restartNumberingAfterBreak="0">
    <w:nsid w:val="5C4170CC"/>
    <w:multiLevelType w:val="hybridMultilevel"/>
    <w:tmpl w:val="9DD6A4F4"/>
    <w:lvl w:ilvl="0" w:tplc="49500E74">
      <w:start w:val="14"/>
      <w:numFmt w:val="decimal"/>
      <w:lvlText w:val="14.15.%1"/>
      <w:lvlJc w:val="left"/>
      <w:pPr>
        <w:ind w:left="481" w:hanging="340"/>
      </w:pPr>
      <w:rPr>
        <w:rFonts w:ascii="Arial" w:hAnsi="Arial" w:hint="default"/>
        <w:b w:val="0"/>
        <w:i w:val="0"/>
        <w:sz w:val="22"/>
      </w:rPr>
    </w:lvl>
    <w:lvl w:ilvl="1" w:tplc="08090019" w:tentative="1">
      <w:start w:val="1"/>
      <w:numFmt w:val="lowerLetter"/>
      <w:lvlText w:val="%2."/>
      <w:lvlJc w:val="left"/>
      <w:pPr>
        <w:ind w:left="-261" w:hanging="360"/>
      </w:pPr>
    </w:lvl>
    <w:lvl w:ilvl="2" w:tplc="0809001B" w:tentative="1">
      <w:start w:val="1"/>
      <w:numFmt w:val="lowerRoman"/>
      <w:lvlText w:val="%3."/>
      <w:lvlJc w:val="right"/>
      <w:pPr>
        <w:ind w:left="459" w:hanging="180"/>
      </w:pPr>
    </w:lvl>
    <w:lvl w:ilvl="3" w:tplc="0809000F" w:tentative="1">
      <w:start w:val="1"/>
      <w:numFmt w:val="decimal"/>
      <w:lvlText w:val="%4."/>
      <w:lvlJc w:val="left"/>
      <w:pPr>
        <w:ind w:left="1179" w:hanging="360"/>
      </w:pPr>
    </w:lvl>
    <w:lvl w:ilvl="4" w:tplc="08090019" w:tentative="1">
      <w:start w:val="1"/>
      <w:numFmt w:val="lowerLetter"/>
      <w:lvlText w:val="%5."/>
      <w:lvlJc w:val="left"/>
      <w:pPr>
        <w:ind w:left="1899" w:hanging="360"/>
      </w:pPr>
    </w:lvl>
    <w:lvl w:ilvl="5" w:tplc="0809001B" w:tentative="1">
      <w:start w:val="1"/>
      <w:numFmt w:val="lowerRoman"/>
      <w:lvlText w:val="%6."/>
      <w:lvlJc w:val="right"/>
      <w:pPr>
        <w:ind w:left="2619" w:hanging="180"/>
      </w:pPr>
    </w:lvl>
    <w:lvl w:ilvl="6" w:tplc="0809000F" w:tentative="1">
      <w:start w:val="1"/>
      <w:numFmt w:val="decimal"/>
      <w:lvlText w:val="%7."/>
      <w:lvlJc w:val="left"/>
      <w:pPr>
        <w:ind w:left="3339" w:hanging="360"/>
      </w:pPr>
    </w:lvl>
    <w:lvl w:ilvl="7" w:tplc="08090019" w:tentative="1">
      <w:start w:val="1"/>
      <w:numFmt w:val="lowerLetter"/>
      <w:lvlText w:val="%8."/>
      <w:lvlJc w:val="left"/>
      <w:pPr>
        <w:ind w:left="4059" w:hanging="360"/>
      </w:pPr>
    </w:lvl>
    <w:lvl w:ilvl="8" w:tplc="0809001B" w:tentative="1">
      <w:start w:val="1"/>
      <w:numFmt w:val="lowerRoman"/>
      <w:lvlText w:val="%9."/>
      <w:lvlJc w:val="right"/>
      <w:pPr>
        <w:ind w:left="4779" w:hanging="180"/>
      </w:pPr>
    </w:lvl>
  </w:abstractNum>
  <w:abstractNum w:abstractNumId="125" w15:restartNumberingAfterBreak="0">
    <w:nsid w:val="5C57391E"/>
    <w:multiLevelType w:val="hybridMultilevel"/>
    <w:tmpl w:val="3D484CFC"/>
    <w:lvl w:ilvl="0" w:tplc="26DAE2F4">
      <w:start w:val="67"/>
      <w:numFmt w:val="decimal"/>
      <w:lvlText w:val="14.15.%1"/>
      <w:lvlJc w:val="left"/>
      <w:pPr>
        <w:ind w:left="2183" w:hanging="34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9"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0"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1"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2"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3" w15:restartNumberingAfterBreak="0">
    <w:nsid w:val="61153065"/>
    <w:multiLevelType w:val="hybridMultilevel"/>
    <w:tmpl w:val="A3765726"/>
    <w:lvl w:ilvl="0" w:tplc="CC3E019A">
      <w:start w:val="87"/>
      <w:numFmt w:val="decimal"/>
      <w:lvlText w:val="14.14.%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4" w15:restartNumberingAfterBreak="0">
    <w:nsid w:val="61C6416F"/>
    <w:multiLevelType w:val="hybridMultilevel"/>
    <w:tmpl w:val="25E4E45E"/>
    <w:lvl w:ilvl="0" w:tplc="809A1492">
      <w:start w:val="1"/>
      <w:numFmt w:val="decimal"/>
      <w:lvlText w:val="14.30.%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5"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36" w15:restartNumberingAfterBreak="0">
    <w:nsid w:val="64736B3F"/>
    <w:multiLevelType w:val="hybridMultilevel"/>
    <w:tmpl w:val="4A40DDD8"/>
    <w:lvl w:ilvl="0" w:tplc="08090001">
      <w:start w:val="1"/>
      <w:numFmt w:val="bullet"/>
      <w:lvlText w:val=""/>
      <w:lvlJc w:val="left"/>
      <w:pPr>
        <w:ind w:left="2347" w:hanging="360"/>
      </w:pPr>
      <w:rPr>
        <w:rFonts w:ascii="Symbol" w:hAnsi="Symbol" w:hint="default"/>
      </w:rPr>
    </w:lvl>
    <w:lvl w:ilvl="1" w:tplc="08090003" w:tentative="1">
      <w:start w:val="1"/>
      <w:numFmt w:val="bullet"/>
      <w:lvlText w:val="o"/>
      <w:lvlJc w:val="left"/>
      <w:pPr>
        <w:ind w:left="3067" w:hanging="360"/>
      </w:pPr>
      <w:rPr>
        <w:rFonts w:ascii="Courier New" w:hAnsi="Courier New" w:cs="Courier New" w:hint="default"/>
      </w:rPr>
    </w:lvl>
    <w:lvl w:ilvl="2" w:tplc="08090005" w:tentative="1">
      <w:start w:val="1"/>
      <w:numFmt w:val="bullet"/>
      <w:lvlText w:val=""/>
      <w:lvlJc w:val="left"/>
      <w:pPr>
        <w:ind w:left="3787" w:hanging="360"/>
      </w:pPr>
      <w:rPr>
        <w:rFonts w:ascii="Wingdings" w:hAnsi="Wingdings" w:hint="default"/>
      </w:rPr>
    </w:lvl>
    <w:lvl w:ilvl="3" w:tplc="08090001" w:tentative="1">
      <w:start w:val="1"/>
      <w:numFmt w:val="bullet"/>
      <w:lvlText w:val=""/>
      <w:lvlJc w:val="left"/>
      <w:pPr>
        <w:ind w:left="4507" w:hanging="360"/>
      </w:pPr>
      <w:rPr>
        <w:rFonts w:ascii="Symbol" w:hAnsi="Symbol" w:hint="default"/>
      </w:rPr>
    </w:lvl>
    <w:lvl w:ilvl="4" w:tplc="08090003" w:tentative="1">
      <w:start w:val="1"/>
      <w:numFmt w:val="bullet"/>
      <w:lvlText w:val="o"/>
      <w:lvlJc w:val="left"/>
      <w:pPr>
        <w:ind w:left="5227" w:hanging="360"/>
      </w:pPr>
      <w:rPr>
        <w:rFonts w:ascii="Courier New" w:hAnsi="Courier New" w:cs="Courier New" w:hint="default"/>
      </w:rPr>
    </w:lvl>
    <w:lvl w:ilvl="5" w:tplc="08090005" w:tentative="1">
      <w:start w:val="1"/>
      <w:numFmt w:val="bullet"/>
      <w:lvlText w:val=""/>
      <w:lvlJc w:val="left"/>
      <w:pPr>
        <w:ind w:left="5947" w:hanging="360"/>
      </w:pPr>
      <w:rPr>
        <w:rFonts w:ascii="Wingdings" w:hAnsi="Wingdings" w:hint="default"/>
      </w:rPr>
    </w:lvl>
    <w:lvl w:ilvl="6" w:tplc="08090001" w:tentative="1">
      <w:start w:val="1"/>
      <w:numFmt w:val="bullet"/>
      <w:lvlText w:val=""/>
      <w:lvlJc w:val="left"/>
      <w:pPr>
        <w:ind w:left="6667" w:hanging="360"/>
      </w:pPr>
      <w:rPr>
        <w:rFonts w:ascii="Symbol" w:hAnsi="Symbol" w:hint="default"/>
      </w:rPr>
    </w:lvl>
    <w:lvl w:ilvl="7" w:tplc="08090003" w:tentative="1">
      <w:start w:val="1"/>
      <w:numFmt w:val="bullet"/>
      <w:lvlText w:val="o"/>
      <w:lvlJc w:val="left"/>
      <w:pPr>
        <w:ind w:left="7387" w:hanging="360"/>
      </w:pPr>
      <w:rPr>
        <w:rFonts w:ascii="Courier New" w:hAnsi="Courier New" w:cs="Courier New" w:hint="default"/>
      </w:rPr>
    </w:lvl>
    <w:lvl w:ilvl="8" w:tplc="08090005" w:tentative="1">
      <w:start w:val="1"/>
      <w:numFmt w:val="bullet"/>
      <w:lvlText w:val=""/>
      <w:lvlJc w:val="left"/>
      <w:pPr>
        <w:ind w:left="8107" w:hanging="360"/>
      </w:pPr>
      <w:rPr>
        <w:rFonts w:ascii="Wingdings" w:hAnsi="Wingdings" w:hint="default"/>
      </w:rPr>
    </w:lvl>
  </w:abstractNum>
  <w:abstractNum w:abstractNumId="137"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8"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9" w15:restartNumberingAfterBreak="0">
    <w:nsid w:val="669E192F"/>
    <w:multiLevelType w:val="singleLevel"/>
    <w:tmpl w:val="4C1C4B52"/>
    <w:lvl w:ilvl="0">
      <w:start w:val="1"/>
      <w:numFmt w:val="lowerRoman"/>
      <w:lvlText w:val="%1)"/>
      <w:lvlJc w:val="left"/>
      <w:pPr>
        <w:tabs>
          <w:tab w:val="num" w:pos="567"/>
        </w:tabs>
        <w:ind w:left="567" w:hanging="567"/>
      </w:pPr>
      <w:rPr>
        <w:rFonts w:hint="default"/>
      </w:rPr>
    </w:lvl>
  </w:abstractNum>
  <w:abstractNum w:abstractNumId="140"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41"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6837542F"/>
    <w:multiLevelType w:val="hybridMultilevel"/>
    <w:tmpl w:val="C114CDAC"/>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3" w15:restartNumberingAfterBreak="0">
    <w:nsid w:val="689C770C"/>
    <w:multiLevelType w:val="hybridMultilevel"/>
    <w:tmpl w:val="942CC022"/>
    <w:lvl w:ilvl="0" w:tplc="13088574">
      <w:start w:val="1"/>
      <w:numFmt w:val="decimal"/>
      <w:lvlText w:val="14.15.%1"/>
      <w:lvlJc w:val="left"/>
      <w:pPr>
        <w:ind w:left="1627" w:hanging="360"/>
      </w:pPr>
      <w:rPr>
        <w:rFonts w:ascii="Arial" w:hAnsi="Arial" w:hint="default"/>
        <w:b w:val="0"/>
        <w:i w:val="0"/>
        <w:sz w:val="22"/>
      </w:rPr>
    </w:lvl>
    <w:lvl w:ilvl="1" w:tplc="08090019" w:tentative="1">
      <w:start w:val="1"/>
      <w:numFmt w:val="lowerLetter"/>
      <w:lvlText w:val="%2."/>
      <w:lvlJc w:val="left"/>
      <w:pPr>
        <w:ind w:left="2347" w:hanging="360"/>
      </w:pPr>
    </w:lvl>
    <w:lvl w:ilvl="2" w:tplc="0809001B" w:tentative="1">
      <w:start w:val="1"/>
      <w:numFmt w:val="lowerRoman"/>
      <w:lvlText w:val="%3."/>
      <w:lvlJc w:val="right"/>
      <w:pPr>
        <w:ind w:left="3067" w:hanging="180"/>
      </w:pPr>
    </w:lvl>
    <w:lvl w:ilvl="3" w:tplc="0809000F" w:tentative="1">
      <w:start w:val="1"/>
      <w:numFmt w:val="decimal"/>
      <w:lvlText w:val="%4."/>
      <w:lvlJc w:val="left"/>
      <w:pPr>
        <w:ind w:left="3787" w:hanging="360"/>
      </w:pPr>
    </w:lvl>
    <w:lvl w:ilvl="4" w:tplc="08090019" w:tentative="1">
      <w:start w:val="1"/>
      <w:numFmt w:val="lowerLetter"/>
      <w:lvlText w:val="%5."/>
      <w:lvlJc w:val="left"/>
      <w:pPr>
        <w:ind w:left="4507" w:hanging="360"/>
      </w:pPr>
    </w:lvl>
    <w:lvl w:ilvl="5" w:tplc="0809001B" w:tentative="1">
      <w:start w:val="1"/>
      <w:numFmt w:val="lowerRoman"/>
      <w:lvlText w:val="%6."/>
      <w:lvlJc w:val="right"/>
      <w:pPr>
        <w:ind w:left="5227" w:hanging="180"/>
      </w:pPr>
    </w:lvl>
    <w:lvl w:ilvl="6" w:tplc="0809000F" w:tentative="1">
      <w:start w:val="1"/>
      <w:numFmt w:val="decimal"/>
      <w:lvlText w:val="%7."/>
      <w:lvlJc w:val="left"/>
      <w:pPr>
        <w:ind w:left="5947" w:hanging="360"/>
      </w:pPr>
    </w:lvl>
    <w:lvl w:ilvl="7" w:tplc="08090019" w:tentative="1">
      <w:start w:val="1"/>
      <w:numFmt w:val="lowerLetter"/>
      <w:lvlText w:val="%8."/>
      <w:lvlJc w:val="left"/>
      <w:pPr>
        <w:ind w:left="6667" w:hanging="360"/>
      </w:pPr>
    </w:lvl>
    <w:lvl w:ilvl="8" w:tplc="0809001B" w:tentative="1">
      <w:start w:val="1"/>
      <w:numFmt w:val="lowerRoman"/>
      <w:lvlText w:val="%9."/>
      <w:lvlJc w:val="right"/>
      <w:pPr>
        <w:ind w:left="7387" w:hanging="180"/>
      </w:pPr>
    </w:lvl>
  </w:abstractNum>
  <w:abstractNum w:abstractNumId="144" w15:restartNumberingAfterBreak="0">
    <w:nsid w:val="6A017A81"/>
    <w:multiLevelType w:val="hybridMultilevel"/>
    <w:tmpl w:val="F7F07B1C"/>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145"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46" w15:restartNumberingAfterBreak="0">
    <w:nsid w:val="6CBB0DA2"/>
    <w:multiLevelType w:val="hybridMultilevel"/>
    <w:tmpl w:val="E31EB9B8"/>
    <w:lvl w:ilvl="0" w:tplc="13088574">
      <w:start w:val="1"/>
      <w:numFmt w:val="decimal"/>
      <w:lvlText w:val="14.15.%1"/>
      <w:lvlJc w:val="left"/>
      <w:pPr>
        <w:ind w:left="2183" w:hanging="340"/>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7" w15:restartNumberingAfterBreak="0">
    <w:nsid w:val="6D2624B6"/>
    <w:multiLevelType w:val="hybridMultilevel"/>
    <w:tmpl w:val="132CC4B8"/>
    <w:lvl w:ilvl="0" w:tplc="91AA921C">
      <w:start w:val="8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8"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9"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0" w15:restartNumberingAfterBreak="0">
    <w:nsid w:val="6E422FF9"/>
    <w:multiLevelType w:val="hybridMultilevel"/>
    <w:tmpl w:val="EFD0923C"/>
    <w:lvl w:ilvl="0" w:tplc="72A0EF2C">
      <w:start w:val="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6E9C2BF5"/>
    <w:multiLevelType w:val="hybridMultilevel"/>
    <w:tmpl w:val="76229936"/>
    <w:lvl w:ilvl="0" w:tplc="FFFFFFFF">
      <w:start w:val="1"/>
      <w:numFmt w:val="decimal"/>
      <w:lvlText w:val="14.15.%1"/>
      <w:lvlJc w:val="left"/>
      <w:pPr>
        <w:ind w:left="2183" w:hanging="340"/>
      </w:pPr>
      <w:rPr>
        <w:rFonts w:ascii="Arial" w:hAnsi="Arial" w:hint="default"/>
        <w:b w:val="0"/>
        <w:i w:val="0"/>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3" w15:restartNumberingAfterBreak="0">
    <w:nsid w:val="6EF57774"/>
    <w:multiLevelType w:val="hybridMultilevel"/>
    <w:tmpl w:val="6332FC78"/>
    <w:lvl w:ilvl="0" w:tplc="A21800BA">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4"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5" w15:restartNumberingAfterBreak="0">
    <w:nsid w:val="710523A5"/>
    <w:multiLevelType w:val="hybridMultilevel"/>
    <w:tmpl w:val="77F2189A"/>
    <w:lvl w:ilvl="0" w:tplc="0A00E28E">
      <w:start w:val="10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6"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719A74D6"/>
    <w:multiLevelType w:val="hybridMultilevel"/>
    <w:tmpl w:val="03844AEE"/>
    <w:lvl w:ilvl="0" w:tplc="92E84D9C">
      <w:start w:val="102"/>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8"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59" w15:restartNumberingAfterBreak="0">
    <w:nsid w:val="73567063"/>
    <w:multiLevelType w:val="hybridMultilevel"/>
    <w:tmpl w:val="AEFC8E88"/>
    <w:lvl w:ilvl="0" w:tplc="FFFFFFFF">
      <w:start w:val="14"/>
      <w:numFmt w:val="decimal"/>
      <w:lvlText w:val="14.15.%1"/>
      <w:lvlJc w:val="left"/>
      <w:pPr>
        <w:ind w:left="482" w:hanging="340"/>
      </w:pPr>
      <w:rPr>
        <w:rFonts w:ascii="Arial" w:hAnsi="Arial" w:hint="default"/>
        <w:b w:val="0"/>
        <w:i w:val="0"/>
        <w:sz w:val="22"/>
      </w:rPr>
    </w:lvl>
    <w:lvl w:ilvl="1" w:tplc="FFFFFFFF" w:tentative="1">
      <w:start w:val="1"/>
      <w:numFmt w:val="lowerLetter"/>
      <w:lvlText w:val="%2."/>
      <w:lvlJc w:val="left"/>
      <w:pPr>
        <w:ind w:left="-261" w:hanging="360"/>
      </w:pPr>
    </w:lvl>
    <w:lvl w:ilvl="2" w:tplc="FFFFFFFF" w:tentative="1">
      <w:start w:val="1"/>
      <w:numFmt w:val="lowerRoman"/>
      <w:lvlText w:val="%3."/>
      <w:lvlJc w:val="right"/>
      <w:pPr>
        <w:ind w:left="459" w:hanging="180"/>
      </w:pPr>
    </w:lvl>
    <w:lvl w:ilvl="3" w:tplc="FFFFFFFF" w:tentative="1">
      <w:start w:val="1"/>
      <w:numFmt w:val="decimal"/>
      <w:lvlText w:val="%4."/>
      <w:lvlJc w:val="left"/>
      <w:pPr>
        <w:ind w:left="1179" w:hanging="360"/>
      </w:pPr>
    </w:lvl>
    <w:lvl w:ilvl="4" w:tplc="FFFFFFFF" w:tentative="1">
      <w:start w:val="1"/>
      <w:numFmt w:val="lowerLetter"/>
      <w:lvlText w:val="%5."/>
      <w:lvlJc w:val="left"/>
      <w:pPr>
        <w:ind w:left="1899" w:hanging="360"/>
      </w:pPr>
    </w:lvl>
    <w:lvl w:ilvl="5" w:tplc="FFFFFFFF" w:tentative="1">
      <w:start w:val="1"/>
      <w:numFmt w:val="lowerRoman"/>
      <w:lvlText w:val="%6."/>
      <w:lvlJc w:val="right"/>
      <w:pPr>
        <w:ind w:left="2619" w:hanging="180"/>
      </w:pPr>
    </w:lvl>
    <w:lvl w:ilvl="6" w:tplc="FFFFFFFF" w:tentative="1">
      <w:start w:val="1"/>
      <w:numFmt w:val="decimal"/>
      <w:lvlText w:val="%7."/>
      <w:lvlJc w:val="left"/>
      <w:pPr>
        <w:ind w:left="3339" w:hanging="360"/>
      </w:pPr>
    </w:lvl>
    <w:lvl w:ilvl="7" w:tplc="FFFFFFFF" w:tentative="1">
      <w:start w:val="1"/>
      <w:numFmt w:val="lowerLetter"/>
      <w:lvlText w:val="%8."/>
      <w:lvlJc w:val="left"/>
      <w:pPr>
        <w:ind w:left="4059" w:hanging="360"/>
      </w:pPr>
    </w:lvl>
    <w:lvl w:ilvl="8" w:tplc="FFFFFFFF" w:tentative="1">
      <w:start w:val="1"/>
      <w:numFmt w:val="lowerRoman"/>
      <w:lvlText w:val="%9."/>
      <w:lvlJc w:val="right"/>
      <w:pPr>
        <w:ind w:left="4779" w:hanging="180"/>
      </w:pPr>
    </w:lvl>
  </w:abstractNum>
  <w:abstractNum w:abstractNumId="160" w15:restartNumberingAfterBreak="0">
    <w:nsid w:val="740415A5"/>
    <w:multiLevelType w:val="hybridMultilevel"/>
    <w:tmpl w:val="135CF8F4"/>
    <w:lvl w:ilvl="0" w:tplc="FFFFFFFF">
      <w:start w:val="1"/>
      <w:numFmt w:val="decimal"/>
      <w:lvlText w:val="14.15.%1"/>
      <w:lvlJc w:val="left"/>
      <w:pPr>
        <w:ind w:left="4025" w:hanging="907"/>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1" w15:restartNumberingAfterBreak="0">
    <w:nsid w:val="74FB0DB6"/>
    <w:multiLevelType w:val="hybridMultilevel"/>
    <w:tmpl w:val="37AC2F6C"/>
    <w:lvl w:ilvl="0" w:tplc="B590093E">
      <w:start w:val="1"/>
      <w:numFmt w:val="decimal"/>
      <w:lvlText w:val="14.31.%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2" w15:restartNumberingAfterBreak="0">
    <w:nsid w:val="75FC28DE"/>
    <w:multiLevelType w:val="hybridMultilevel"/>
    <w:tmpl w:val="0D20FC5E"/>
    <w:lvl w:ilvl="0" w:tplc="FFFFFFFF">
      <w:start w:val="1"/>
      <w:numFmt w:val="decimal"/>
      <w:lvlText w:val="14.15.%1"/>
      <w:lvlJc w:val="left"/>
      <w:pPr>
        <w:ind w:left="2731" w:hanging="340"/>
      </w:pPr>
      <w:rPr>
        <w:rFonts w:ascii="Arial" w:hAnsi="Arial" w:hint="default"/>
        <w:b w:val="0"/>
        <w:i w:val="0"/>
        <w:sz w:val="22"/>
      </w:rPr>
    </w:lvl>
    <w:lvl w:ilvl="1" w:tplc="08090019" w:tentative="1">
      <w:start w:val="1"/>
      <w:numFmt w:val="lowerLetter"/>
      <w:lvlText w:val="%2."/>
      <w:lvlJc w:val="left"/>
      <w:pPr>
        <w:ind w:left="1960" w:hanging="360"/>
      </w:pPr>
    </w:lvl>
    <w:lvl w:ilvl="2" w:tplc="0809001B" w:tentative="1">
      <w:start w:val="1"/>
      <w:numFmt w:val="lowerRoman"/>
      <w:lvlText w:val="%3."/>
      <w:lvlJc w:val="right"/>
      <w:pPr>
        <w:ind w:left="2680" w:hanging="180"/>
      </w:pPr>
    </w:lvl>
    <w:lvl w:ilvl="3" w:tplc="0809000F" w:tentative="1">
      <w:start w:val="1"/>
      <w:numFmt w:val="decimal"/>
      <w:lvlText w:val="%4."/>
      <w:lvlJc w:val="left"/>
      <w:pPr>
        <w:ind w:left="3400" w:hanging="360"/>
      </w:pPr>
    </w:lvl>
    <w:lvl w:ilvl="4" w:tplc="08090019" w:tentative="1">
      <w:start w:val="1"/>
      <w:numFmt w:val="lowerLetter"/>
      <w:lvlText w:val="%5."/>
      <w:lvlJc w:val="left"/>
      <w:pPr>
        <w:ind w:left="4120" w:hanging="360"/>
      </w:pPr>
    </w:lvl>
    <w:lvl w:ilvl="5" w:tplc="0809001B" w:tentative="1">
      <w:start w:val="1"/>
      <w:numFmt w:val="lowerRoman"/>
      <w:lvlText w:val="%6."/>
      <w:lvlJc w:val="right"/>
      <w:pPr>
        <w:ind w:left="4840" w:hanging="180"/>
      </w:pPr>
    </w:lvl>
    <w:lvl w:ilvl="6" w:tplc="0809000F" w:tentative="1">
      <w:start w:val="1"/>
      <w:numFmt w:val="decimal"/>
      <w:lvlText w:val="%7."/>
      <w:lvlJc w:val="left"/>
      <w:pPr>
        <w:ind w:left="5560" w:hanging="360"/>
      </w:pPr>
    </w:lvl>
    <w:lvl w:ilvl="7" w:tplc="08090019" w:tentative="1">
      <w:start w:val="1"/>
      <w:numFmt w:val="lowerLetter"/>
      <w:lvlText w:val="%8."/>
      <w:lvlJc w:val="left"/>
      <w:pPr>
        <w:ind w:left="6280" w:hanging="360"/>
      </w:pPr>
    </w:lvl>
    <w:lvl w:ilvl="8" w:tplc="0809001B" w:tentative="1">
      <w:start w:val="1"/>
      <w:numFmt w:val="lowerRoman"/>
      <w:lvlText w:val="%9."/>
      <w:lvlJc w:val="right"/>
      <w:pPr>
        <w:ind w:left="7000" w:hanging="180"/>
      </w:pPr>
    </w:lvl>
  </w:abstractNum>
  <w:abstractNum w:abstractNumId="16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4" w15:restartNumberingAfterBreak="0">
    <w:nsid w:val="76E20E64"/>
    <w:multiLevelType w:val="multilevel"/>
    <w:tmpl w:val="99E6B714"/>
    <w:lvl w:ilvl="0">
      <w:start w:val="14"/>
      <w:numFmt w:val="decimal"/>
      <w:lvlText w:val="%1"/>
      <w:lvlJc w:val="left"/>
      <w:pPr>
        <w:ind w:left="1020" w:hanging="1020"/>
      </w:pPr>
      <w:rPr>
        <w:rFonts w:ascii="Arial" w:hAnsi="Arial" w:hint="default"/>
      </w:rPr>
    </w:lvl>
    <w:lvl w:ilvl="1">
      <w:start w:val="17"/>
      <w:numFmt w:val="decimal"/>
      <w:lvlText w:val="%1.%2"/>
      <w:lvlJc w:val="left"/>
      <w:pPr>
        <w:ind w:left="1020" w:hanging="1020"/>
      </w:pPr>
      <w:rPr>
        <w:rFonts w:ascii="Arial" w:hAnsi="Arial" w:hint="default"/>
      </w:rPr>
    </w:lvl>
    <w:lvl w:ilvl="2">
      <w:start w:val="35"/>
      <w:numFmt w:val="decimal"/>
      <w:lvlText w:val="%1.%2.%3"/>
      <w:lvlJc w:val="left"/>
      <w:pPr>
        <w:ind w:left="1020" w:hanging="1020"/>
      </w:pPr>
      <w:rPr>
        <w:rFonts w:ascii="Arial" w:hAnsi="Arial" w:hint="default"/>
      </w:rPr>
    </w:lvl>
    <w:lvl w:ilvl="3">
      <w:start w:val="2"/>
      <w:numFmt w:val="decimal"/>
      <w:lvlText w:val="%1.%2.%3.%4"/>
      <w:lvlJc w:val="left"/>
      <w:pPr>
        <w:ind w:left="1020" w:hanging="1020"/>
      </w:pPr>
      <w:rPr>
        <w:rFonts w:ascii="Arial" w:hAnsi="Arial" w:hint="default"/>
      </w:rPr>
    </w:lvl>
    <w:lvl w:ilvl="4">
      <w:start w:val="1"/>
      <w:numFmt w:val="decimal"/>
      <w:lvlText w:val="%1.%2.%3.%4.%5"/>
      <w:lvlJc w:val="left"/>
      <w:pPr>
        <w:ind w:left="1080" w:hanging="1080"/>
      </w:pPr>
      <w:rPr>
        <w:rFonts w:ascii="Arial" w:hAnsi="Arial" w:hint="default"/>
      </w:rPr>
    </w:lvl>
    <w:lvl w:ilvl="5">
      <w:start w:val="1"/>
      <w:numFmt w:val="decimal"/>
      <w:lvlText w:val="%1.%2.%3.%4.%5.%6"/>
      <w:lvlJc w:val="left"/>
      <w:pPr>
        <w:ind w:left="1080" w:hanging="1080"/>
      </w:pPr>
      <w:rPr>
        <w:rFonts w:ascii="Arial" w:hAnsi="Arial" w:hint="default"/>
      </w:rPr>
    </w:lvl>
    <w:lvl w:ilvl="6">
      <w:start w:val="1"/>
      <w:numFmt w:val="decimal"/>
      <w:lvlText w:val="%1.%2.%3.%4.%5.%6.%7"/>
      <w:lvlJc w:val="left"/>
      <w:pPr>
        <w:ind w:left="1440" w:hanging="1440"/>
      </w:pPr>
      <w:rPr>
        <w:rFonts w:ascii="Arial" w:hAnsi="Arial" w:hint="default"/>
      </w:rPr>
    </w:lvl>
    <w:lvl w:ilvl="7">
      <w:start w:val="1"/>
      <w:numFmt w:val="decimal"/>
      <w:lvlText w:val="%1.%2.%3.%4.%5.%6.%7.%8"/>
      <w:lvlJc w:val="left"/>
      <w:pPr>
        <w:ind w:left="1440" w:hanging="1440"/>
      </w:pPr>
      <w:rPr>
        <w:rFonts w:ascii="Arial" w:hAnsi="Arial" w:hint="default"/>
      </w:rPr>
    </w:lvl>
    <w:lvl w:ilvl="8">
      <w:start w:val="1"/>
      <w:numFmt w:val="decimal"/>
      <w:lvlText w:val="%1.%2.%3.%4.%5.%6.%7.%8.%9"/>
      <w:lvlJc w:val="left"/>
      <w:pPr>
        <w:ind w:left="1800" w:hanging="1800"/>
      </w:pPr>
      <w:rPr>
        <w:rFonts w:ascii="Arial" w:hAnsi="Arial" w:hint="default"/>
      </w:rPr>
    </w:lvl>
  </w:abstractNum>
  <w:abstractNum w:abstractNumId="16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6" w15:restartNumberingAfterBreak="0">
    <w:nsid w:val="78505E2A"/>
    <w:multiLevelType w:val="hybridMultilevel"/>
    <w:tmpl w:val="5CC679D8"/>
    <w:lvl w:ilvl="0" w:tplc="6DF4C19C">
      <w:start w:val="8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7"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68" w15:restartNumberingAfterBreak="0">
    <w:nsid w:val="78790EDD"/>
    <w:multiLevelType w:val="hybridMultilevel"/>
    <w:tmpl w:val="DEE6C944"/>
    <w:lvl w:ilvl="0" w:tplc="A21800BA">
      <w:start w:val="1"/>
      <w:numFmt w:val="decimal"/>
      <w:lvlText w:val="14.17.%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9"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0" w15:restartNumberingAfterBreak="0">
    <w:nsid w:val="7AA54ED3"/>
    <w:multiLevelType w:val="hybridMultilevel"/>
    <w:tmpl w:val="6690280E"/>
    <w:lvl w:ilvl="0" w:tplc="B212FC70">
      <w:start w:val="17"/>
      <w:numFmt w:val="decimal"/>
      <w:lvlText w:val="14.30.%1"/>
      <w:lvlJc w:val="left"/>
      <w:pPr>
        <w:tabs>
          <w:tab w:val="num" w:pos="720"/>
        </w:tabs>
        <w:ind w:left="1627" w:hanging="907"/>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1" w15:restartNumberingAfterBreak="0">
    <w:nsid w:val="7D527437"/>
    <w:multiLevelType w:val="singleLevel"/>
    <w:tmpl w:val="343A1CE0"/>
    <w:lvl w:ilvl="0">
      <w:start w:val="1"/>
      <w:numFmt w:val="lowerRoman"/>
      <w:lvlText w:val="%1.)"/>
      <w:lvlJc w:val="left"/>
      <w:pPr>
        <w:tabs>
          <w:tab w:val="num" w:pos="720"/>
        </w:tabs>
        <w:ind w:left="0" w:firstLine="0"/>
      </w:pPr>
    </w:lvl>
  </w:abstractNum>
  <w:abstractNum w:abstractNumId="172" w15:restartNumberingAfterBreak="0">
    <w:nsid w:val="7F4669F7"/>
    <w:multiLevelType w:val="hybridMultilevel"/>
    <w:tmpl w:val="E54C4A12"/>
    <w:lvl w:ilvl="0" w:tplc="5F38710C">
      <w:start w:val="68"/>
      <w:numFmt w:val="decimal"/>
      <w:lvlText w:val="14.15.%1"/>
      <w:lvlJc w:val="left"/>
      <w:pPr>
        <w:ind w:left="2183" w:hanging="34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3" w15:restartNumberingAfterBreak="0">
    <w:nsid w:val="7F553F70"/>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74"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042175934">
    <w:abstractNumId w:val="80"/>
  </w:num>
  <w:num w:numId="2" w16cid:durableId="883910412">
    <w:abstractNumId w:val="9"/>
  </w:num>
  <w:num w:numId="3" w16cid:durableId="691804538">
    <w:abstractNumId w:val="7"/>
  </w:num>
  <w:num w:numId="4" w16cid:durableId="1406487278">
    <w:abstractNumId w:val="6"/>
  </w:num>
  <w:num w:numId="5" w16cid:durableId="915020610">
    <w:abstractNumId w:val="5"/>
  </w:num>
  <w:num w:numId="6" w16cid:durableId="945304895">
    <w:abstractNumId w:val="4"/>
  </w:num>
  <w:num w:numId="7" w16cid:durableId="675696395">
    <w:abstractNumId w:val="8"/>
  </w:num>
  <w:num w:numId="8" w16cid:durableId="551117853">
    <w:abstractNumId w:val="3"/>
  </w:num>
  <w:num w:numId="9" w16cid:durableId="2085839489">
    <w:abstractNumId w:val="2"/>
  </w:num>
  <w:num w:numId="10" w16cid:durableId="1864778409">
    <w:abstractNumId w:val="1"/>
  </w:num>
  <w:num w:numId="11" w16cid:durableId="2088650367">
    <w:abstractNumId w:val="0"/>
  </w:num>
  <w:num w:numId="12" w16cid:durableId="97222306">
    <w:abstractNumId w:val="37"/>
  </w:num>
  <w:num w:numId="13" w16cid:durableId="815951026">
    <w:abstractNumId w:val="135"/>
  </w:num>
  <w:num w:numId="14" w16cid:durableId="1828397369">
    <w:abstractNumId w:val="73"/>
  </w:num>
  <w:num w:numId="15" w16cid:durableId="1051073328">
    <w:abstractNumId w:val="126"/>
  </w:num>
  <w:num w:numId="16" w16cid:durableId="1304694677">
    <w:abstractNumId w:val="97"/>
  </w:num>
  <w:num w:numId="17" w16cid:durableId="1023439232">
    <w:abstractNumId w:val="10"/>
  </w:num>
  <w:num w:numId="18" w16cid:durableId="151413938">
    <w:abstractNumId w:val="55"/>
  </w:num>
  <w:num w:numId="19" w16cid:durableId="1811708866">
    <w:abstractNumId w:val="112"/>
  </w:num>
  <w:num w:numId="20" w16cid:durableId="1748067744">
    <w:abstractNumId w:val="33"/>
  </w:num>
  <w:num w:numId="21" w16cid:durableId="425464350">
    <w:abstractNumId w:val="43"/>
  </w:num>
  <w:num w:numId="22" w16cid:durableId="1783571140">
    <w:abstractNumId w:val="163"/>
  </w:num>
  <w:num w:numId="23" w16cid:durableId="694964755">
    <w:abstractNumId w:val="149"/>
  </w:num>
  <w:num w:numId="24" w16cid:durableId="1666275786">
    <w:abstractNumId w:val="56"/>
  </w:num>
  <w:num w:numId="25" w16cid:durableId="475339167">
    <w:abstractNumId w:val="130"/>
  </w:num>
  <w:num w:numId="26" w16cid:durableId="1739673808">
    <w:abstractNumId w:val="169"/>
  </w:num>
  <w:num w:numId="27" w16cid:durableId="885023062">
    <w:abstractNumId w:val="117"/>
  </w:num>
  <w:num w:numId="28" w16cid:durableId="1195997810">
    <w:abstractNumId w:val="138"/>
  </w:num>
  <w:num w:numId="29" w16cid:durableId="311099494">
    <w:abstractNumId w:val="171"/>
  </w:num>
  <w:num w:numId="30" w16cid:durableId="2010213575">
    <w:abstractNumId w:val="53"/>
  </w:num>
  <w:num w:numId="31" w16cid:durableId="1608469282">
    <w:abstractNumId w:val="58"/>
  </w:num>
  <w:num w:numId="32" w16cid:durableId="241137774">
    <w:abstractNumId w:val="165"/>
  </w:num>
  <w:num w:numId="33" w16cid:durableId="1852528973">
    <w:abstractNumId w:val="72"/>
  </w:num>
  <w:num w:numId="34" w16cid:durableId="193154630">
    <w:abstractNumId w:val="167"/>
  </w:num>
  <w:num w:numId="35" w16cid:durableId="450706613">
    <w:abstractNumId w:val="48"/>
  </w:num>
  <w:num w:numId="36" w16cid:durableId="651908412">
    <w:abstractNumId w:val="113"/>
  </w:num>
  <w:num w:numId="37" w16cid:durableId="713390112">
    <w:abstractNumId w:val="70"/>
  </w:num>
  <w:num w:numId="38" w16cid:durableId="1799029682">
    <w:abstractNumId w:val="128"/>
  </w:num>
  <w:num w:numId="39" w16cid:durableId="310058374">
    <w:abstractNumId w:val="137"/>
  </w:num>
  <w:num w:numId="40" w16cid:durableId="2118525796">
    <w:abstractNumId w:val="20"/>
  </w:num>
  <w:num w:numId="41" w16cid:durableId="1164004326">
    <w:abstractNumId w:val="122"/>
  </w:num>
  <w:num w:numId="42" w16cid:durableId="1875729867">
    <w:abstractNumId w:val="64"/>
  </w:num>
  <w:num w:numId="43" w16cid:durableId="1007253091">
    <w:abstractNumId w:val="50"/>
  </w:num>
  <w:num w:numId="44" w16cid:durableId="1833183161">
    <w:abstractNumId w:val="106"/>
  </w:num>
  <w:num w:numId="45" w16cid:durableId="1235897377">
    <w:abstractNumId w:val="148"/>
  </w:num>
  <w:num w:numId="46" w16cid:durableId="828057624">
    <w:abstractNumId w:val="17"/>
  </w:num>
  <w:num w:numId="47" w16cid:durableId="1905794356">
    <w:abstractNumId w:val="11"/>
  </w:num>
  <w:num w:numId="48" w16cid:durableId="986933680">
    <w:abstractNumId w:val="41"/>
  </w:num>
  <w:num w:numId="49" w16cid:durableId="1191600916">
    <w:abstractNumId w:val="129"/>
  </w:num>
  <w:num w:numId="50" w16cid:durableId="234899151">
    <w:abstractNumId w:val="51"/>
  </w:num>
  <w:num w:numId="51" w16cid:durableId="1970166094">
    <w:abstractNumId w:val="120"/>
  </w:num>
  <w:num w:numId="52" w16cid:durableId="421338801">
    <w:abstractNumId w:val="79"/>
  </w:num>
  <w:num w:numId="53" w16cid:durableId="1288007681">
    <w:abstractNumId w:val="21"/>
  </w:num>
  <w:num w:numId="54" w16cid:durableId="2072532550">
    <w:abstractNumId w:val="174"/>
  </w:num>
  <w:num w:numId="55" w16cid:durableId="2009752795">
    <w:abstractNumId w:val="115"/>
  </w:num>
  <w:num w:numId="56" w16cid:durableId="975573308">
    <w:abstractNumId w:val="102"/>
  </w:num>
  <w:num w:numId="57" w16cid:durableId="1576817358">
    <w:abstractNumId w:val="59"/>
  </w:num>
  <w:num w:numId="58" w16cid:durableId="2039119131">
    <w:abstractNumId w:val="30"/>
  </w:num>
  <w:num w:numId="59" w16cid:durableId="2107071480">
    <w:abstractNumId w:val="158"/>
  </w:num>
  <w:num w:numId="60" w16cid:durableId="933053091">
    <w:abstractNumId w:val="77"/>
  </w:num>
  <w:num w:numId="61" w16cid:durableId="1556307250">
    <w:abstractNumId w:val="145"/>
  </w:num>
  <w:num w:numId="62" w16cid:durableId="1694771077">
    <w:abstractNumId w:val="68"/>
  </w:num>
  <w:num w:numId="63" w16cid:durableId="618266648">
    <w:abstractNumId w:val="90"/>
  </w:num>
  <w:num w:numId="64" w16cid:durableId="636034091">
    <w:abstractNumId w:val="19"/>
  </w:num>
  <w:num w:numId="65" w16cid:durableId="401561423">
    <w:abstractNumId w:val="74"/>
  </w:num>
  <w:num w:numId="66" w16cid:durableId="1463814389">
    <w:abstractNumId w:val="65"/>
  </w:num>
  <w:num w:numId="67" w16cid:durableId="1827820043">
    <w:abstractNumId w:val="26"/>
  </w:num>
  <w:num w:numId="68" w16cid:durableId="1078673715">
    <w:abstractNumId w:val="139"/>
  </w:num>
  <w:num w:numId="69" w16cid:durableId="1311979779">
    <w:abstractNumId w:val="93"/>
  </w:num>
  <w:num w:numId="70" w16cid:durableId="1373649770">
    <w:abstractNumId w:val="118"/>
  </w:num>
  <w:num w:numId="71" w16cid:durableId="1610505737">
    <w:abstractNumId w:val="22"/>
  </w:num>
  <w:num w:numId="72" w16cid:durableId="1210150243">
    <w:abstractNumId w:val="29"/>
  </w:num>
  <w:num w:numId="73" w16cid:durableId="1166750534">
    <w:abstractNumId w:val="151"/>
  </w:num>
  <w:num w:numId="74" w16cid:durableId="243076314">
    <w:abstractNumId w:val="105"/>
  </w:num>
  <w:num w:numId="75" w16cid:durableId="2030258404">
    <w:abstractNumId w:val="60"/>
  </w:num>
  <w:num w:numId="76" w16cid:durableId="1684356328">
    <w:abstractNumId w:val="109"/>
  </w:num>
  <w:num w:numId="77" w16cid:durableId="571159177">
    <w:abstractNumId w:val="146"/>
  </w:num>
  <w:num w:numId="78" w16cid:durableId="581336784">
    <w:abstractNumId w:val="131"/>
  </w:num>
  <w:num w:numId="79" w16cid:durableId="1879049716">
    <w:abstractNumId w:val="28"/>
  </w:num>
  <w:num w:numId="80" w16cid:durableId="992677271">
    <w:abstractNumId w:val="31"/>
  </w:num>
  <w:num w:numId="81" w16cid:durableId="1327512983">
    <w:abstractNumId w:val="85"/>
  </w:num>
  <w:num w:numId="82" w16cid:durableId="2008897042">
    <w:abstractNumId w:val="132"/>
  </w:num>
  <w:num w:numId="83" w16cid:durableId="975066330">
    <w:abstractNumId w:val="87"/>
  </w:num>
  <w:num w:numId="84" w16cid:durableId="1715153608">
    <w:abstractNumId w:val="40"/>
  </w:num>
  <w:num w:numId="85" w16cid:durableId="1778986516">
    <w:abstractNumId w:val="54"/>
  </w:num>
  <w:num w:numId="86" w16cid:durableId="360589421">
    <w:abstractNumId w:val="134"/>
  </w:num>
  <w:num w:numId="87" w16cid:durableId="874200332">
    <w:abstractNumId w:val="161"/>
  </w:num>
  <w:num w:numId="88" w16cid:durableId="795489774">
    <w:abstractNumId w:val="100"/>
  </w:num>
  <w:num w:numId="89" w16cid:durableId="841824181">
    <w:abstractNumId w:val="83"/>
  </w:num>
  <w:num w:numId="90" w16cid:durableId="1307858890">
    <w:abstractNumId w:val="78"/>
  </w:num>
  <w:num w:numId="91" w16cid:durableId="683748117">
    <w:abstractNumId w:val="107"/>
  </w:num>
  <w:num w:numId="92" w16cid:durableId="850723156">
    <w:abstractNumId w:val="123"/>
  </w:num>
  <w:num w:numId="93" w16cid:durableId="2010059365">
    <w:abstractNumId w:val="88"/>
  </w:num>
  <w:num w:numId="94" w16cid:durableId="478965077">
    <w:abstractNumId w:val="94"/>
  </w:num>
  <w:num w:numId="95" w16cid:durableId="732854053">
    <w:abstractNumId w:val="136"/>
  </w:num>
  <w:num w:numId="96" w16cid:durableId="1614361036">
    <w:abstractNumId w:val="81"/>
  </w:num>
  <w:num w:numId="97" w16cid:durableId="672683934">
    <w:abstractNumId w:val="62"/>
  </w:num>
  <w:num w:numId="98" w16cid:durableId="1957561721">
    <w:abstractNumId w:val="14"/>
  </w:num>
  <w:num w:numId="99" w16cid:durableId="379473639">
    <w:abstractNumId w:val="45"/>
  </w:num>
  <w:num w:numId="100" w16cid:durableId="2138063881">
    <w:abstractNumId w:val="25"/>
  </w:num>
  <w:num w:numId="101" w16cid:durableId="2120755191">
    <w:abstractNumId w:val="42"/>
  </w:num>
  <w:num w:numId="102" w16cid:durableId="509685527">
    <w:abstractNumId w:val="89"/>
  </w:num>
  <w:num w:numId="103" w16cid:durableId="842940265">
    <w:abstractNumId w:val="71"/>
  </w:num>
  <w:num w:numId="104" w16cid:durableId="1469929396">
    <w:abstractNumId w:val="121"/>
  </w:num>
  <w:num w:numId="105" w16cid:durableId="84500894">
    <w:abstractNumId w:val="63"/>
  </w:num>
  <w:num w:numId="106" w16cid:durableId="2055041087">
    <w:abstractNumId w:val="96"/>
  </w:num>
  <w:num w:numId="107" w16cid:durableId="1608930003">
    <w:abstractNumId w:val="91"/>
  </w:num>
  <w:num w:numId="108" w16cid:durableId="1474641315">
    <w:abstractNumId w:val="114"/>
  </w:num>
  <w:num w:numId="109" w16cid:durableId="247233045">
    <w:abstractNumId w:val="103"/>
  </w:num>
  <w:num w:numId="110" w16cid:durableId="1242831166">
    <w:abstractNumId w:val="57"/>
  </w:num>
  <w:num w:numId="111" w16cid:durableId="1926839226">
    <w:abstractNumId w:val="142"/>
  </w:num>
  <w:num w:numId="112" w16cid:durableId="1662808967">
    <w:abstractNumId w:val="133"/>
  </w:num>
  <w:num w:numId="113" w16cid:durableId="954602600">
    <w:abstractNumId w:val="166"/>
  </w:num>
  <w:num w:numId="114" w16cid:durableId="2107116343">
    <w:abstractNumId w:val="67"/>
  </w:num>
  <w:num w:numId="115" w16cid:durableId="475027640">
    <w:abstractNumId w:val="155"/>
  </w:num>
  <w:num w:numId="116" w16cid:durableId="1301157137">
    <w:abstractNumId w:val="39"/>
  </w:num>
  <w:num w:numId="117" w16cid:durableId="151215025">
    <w:abstractNumId w:val="157"/>
  </w:num>
  <w:num w:numId="118" w16cid:durableId="90779702">
    <w:abstractNumId w:val="119"/>
  </w:num>
  <w:num w:numId="119" w16cid:durableId="596786925">
    <w:abstractNumId w:val="76"/>
  </w:num>
  <w:num w:numId="120" w16cid:durableId="2083331451">
    <w:abstractNumId w:val="156"/>
  </w:num>
  <w:num w:numId="121" w16cid:durableId="931209122">
    <w:abstractNumId w:val="127"/>
  </w:num>
  <w:num w:numId="122" w16cid:durableId="1893694804">
    <w:abstractNumId w:val="84"/>
  </w:num>
  <w:num w:numId="123" w16cid:durableId="2079857244">
    <w:abstractNumId w:val="95"/>
  </w:num>
  <w:num w:numId="124" w16cid:durableId="1852060809">
    <w:abstractNumId w:val="34"/>
  </w:num>
  <w:num w:numId="125" w16cid:durableId="649946896">
    <w:abstractNumId w:val="154"/>
  </w:num>
  <w:num w:numId="126" w16cid:durableId="2087796319">
    <w:abstractNumId w:val="66"/>
  </w:num>
  <w:num w:numId="127" w16cid:durableId="1135367636">
    <w:abstractNumId w:val="108"/>
  </w:num>
  <w:num w:numId="128" w16cid:durableId="701785340">
    <w:abstractNumId w:val="110"/>
  </w:num>
  <w:num w:numId="129" w16cid:durableId="342711204">
    <w:abstractNumId w:val="147"/>
  </w:num>
  <w:num w:numId="130" w16cid:durableId="1954559012">
    <w:abstractNumId w:val="46"/>
  </w:num>
  <w:num w:numId="131" w16cid:durableId="261570936">
    <w:abstractNumId w:val="13"/>
  </w:num>
  <w:num w:numId="132" w16cid:durableId="1185556079">
    <w:abstractNumId w:val="116"/>
  </w:num>
  <w:num w:numId="133" w16cid:durableId="661810714">
    <w:abstractNumId w:val="12"/>
  </w:num>
  <w:num w:numId="134" w16cid:durableId="1626542729">
    <w:abstractNumId w:val="168"/>
  </w:num>
  <w:num w:numId="135" w16cid:durableId="339702009">
    <w:abstractNumId w:val="16"/>
  </w:num>
  <w:num w:numId="136" w16cid:durableId="1095830024">
    <w:abstractNumId w:val="36"/>
  </w:num>
  <w:num w:numId="137" w16cid:durableId="1497116116">
    <w:abstractNumId w:val="32"/>
  </w:num>
  <w:num w:numId="138" w16cid:durableId="1579636457">
    <w:abstractNumId w:val="153"/>
  </w:num>
  <w:num w:numId="139" w16cid:durableId="1320840468">
    <w:abstractNumId w:val="61"/>
  </w:num>
  <w:num w:numId="140" w16cid:durableId="2134864446">
    <w:abstractNumId w:val="104"/>
  </w:num>
  <w:num w:numId="141" w16cid:durableId="1270553161">
    <w:abstractNumId w:val="164"/>
  </w:num>
  <w:num w:numId="142" w16cid:durableId="213931937">
    <w:abstractNumId w:val="38"/>
  </w:num>
  <w:num w:numId="143" w16cid:durableId="901906556">
    <w:abstractNumId w:val="49"/>
  </w:num>
  <w:num w:numId="144" w16cid:durableId="437992424">
    <w:abstractNumId w:val="173"/>
  </w:num>
  <w:num w:numId="145" w16cid:durableId="191502414">
    <w:abstractNumId w:val="101"/>
  </w:num>
  <w:num w:numId="146" w16cid:durableId="2022007656">
    <w:abstractNumId w:val="99"/>
  </w:num>
  <w:num w:numId="147" w16cid:durableId="707993174">
    <w:abstractNumId w:val="15"/>
  </w:num>
  <w:num w:numId="148" w16cid:durableId="1370759782">
    <w:abstractNumId w:val="18"/>
  </w:num>
  <w:num w:numId="149" w16cid:durableId="907764100">
    <w:abstractNumId w:val="141"/>
  </w:num>
  <w:num w:numId="150" w16cid:durableId="1287348524">
    <w:abstractNumId w:val="44"/>
  </w:num>
  <w:num w:numId="151" w16cid:durableId="882669278">
    <w:abstractNumId w:val="140"/>
  </w:num>
  <w:num w:numId="152" w16cid:durableId="1965577712">
    <w:abstractNumId w:val="69"/>
  </w:num>
  <w:num w:numId="153" w16cid:durableId="465706915">
    <w:abstractNumId w:val="170"/>
  </w:num>
  <w:num w:numId="154" w16cid:durableId="948320172">
    <w:abstractNumId w:val="98"/>
  </w:num>
  <w:num w:numId="155" w16cid:durableId="2065641322">
    <w:abstractNumId w:val="82"/>
  </w:num>
  <w:num w:numId="156" w16cid:durableId="2066488637">
    <w:abstractNumId w:val="160"/>
  </w:num>
  <w:num w:numId="157" w16cid:durableId="1848403587">
    <w:abstractNumId w:val="24"/>
  </w:num>
  <w:num w:numId="158" w16cid:durableId="431705018">
    <w:abstractNumId w:val="152"/>
  </w:num>
  <w:num w:numId="159" w16cid:durableId="1808814822">
    <w:abstractNumId w:val="124"/>
  </w:num>
  <w:num w:numId="160" w16cid:durableId="773131974">
    <w:abstractNumId w:val="144"/>
  </w:num>
  <w:num w:numId="161" w16cid:durableId="1737819713">
    <w:abstractNumId w:val="86"/>
  </w:num>
  <w:num w:numId="162" w16cid:durableId="826440606">
    <w:abstractNumId w:val="125"/>
  </w:num>
  <w:num w:numId="163" w16cid:durableId="1260025984">
    <w:abstractNumId w:val="143"/>
  </w:num>
  <w:num w:numId="164" w16cid:durableId="7099649">
    <w:abstractNumId w:val="172"/>
  </w:num>
  <w:num w:numId="165" w16cid:durableId="991569381">
    <w:abstractNumId w:val="27"/>
  </w:num>
  <w:num w:numId="166" w16cid:durableId="427233351">
    <w:abstractNumId w:val="162"/>
  </w:num>
  <w:num w:numId="167" w16cid:durableId="1494221373">
    <w:abstractNumId w:val="75"/>
  </w:num>
  <w:num w:numId="168" w16cid:durableId="39978847">
    <w:abstractNumId w:val="52"/>
  </w:num>
  <w:num w:numId="169" w16cid:durableId="48264904">
    <w:abstractNumId w:val="92"/>
  </w:num>
  <w:num w:numId="170" w16cid:durableId="1258055810">
    <w:abstractNumId w:val="47"/>
  </w:num>
  <w:num w:numId="171" w16cid:durableId="2080859548">
    <w:abstractNumId w:val="111"/>
  </w:num>
  <w:num w:numId="172" w16cid:durableId="735206473">
    <w:abstractNumId w:val="159"/>
  </w:num>
  <w:num w:numId="173" w16cid:durableId="1881086585">
    <w:abstractNumId w:val="150"/>
  </w:num>
  <w:num w:numId="174" w16cid:durableId="677539950">
    <w:abstractNumId w:val="23"/>
  </w:num>
  <w:num w:numId="175" w16cid:durableId="1346250561">
    <w:abstractNumId w:val="35"/>
  </w:num>
  <w:numIdMacAtCleanup w:val="1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ul Mott">
    <w15:presenceInfo w15:providerId="AD" w15:userId="S::Paul.Mott1@uk.nationalgrid.com::88eb1ae0-f295-497d-9ebe-bc163f2faaf2"/>
  </w15:person>
  <w15:person w15:author="Paul Mott (ESO)">
    <w15:presenceInfo w15:providerId="AD" w15:userId="S::Paul.Mott1@uk.nationalgrid.com::88eb1ae0-f295-497d-9ebe-bc163f2faaf2"/>
  </w15:person>
  <w15:person w15:author="Aristodemou, Alex - UK Legal">
    <w15:presenceInfo w15:providerId="AD" w15:userId="S::alexander.aristod@uk.nationalgrid.com::0cb1737e-a9d3-4d94-a97f-26f0b782cddb"/>
  </w15:person>
  <w15:person w15:author="Paul Mott (ESO) [2]">
    <w15:presenceInfo w15:providerId="AD" w15:userId="S::Paul.Mott1@uk.nationalgrid.com::88eb1ae0-f295-497d-9ebe-bc163f2faaf2"/>
  </w15:person>
  <w15:person w15:author="Paul Mott (ESO) [3]">
    <w15:presenceInfo w15:providerId="AD" w15:userId="S::Paul.Mott1@uk.nationalgrid.com::88eb1ae0-f295-497d-9ebe-bc163f2faaf2"/>
  </w15:person>
  <w15:person w15:author="Paul Mott (ESO) [4]">
    <w15:presenceInfo w15:providerId="AD" w15:userId="S::Paul.Mott1@uk.nationalgrid.com::88eb1ae0-f295-497d-9ebe-bc163f2faaf2"/>
  </w15:person>
  <w15:person w15:author="Paul Mott (ESO) [5]">
    <w15:presenceInfo w15:providerId="AD" w15:userId="S::Paul.Mott1@uk.nationalgrid.com::88eb1ae0-f295-497d-9ebe-bc163f2faaf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numStart w:val="3"/>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126E"/>
    <w:rsid w:val="00002600"/>
    <w:rsid w:val="000041BE"/>
    <w:rsid w:val="00005621"/>
    <w:rsid w:val="000065A3"/>
    <w:rsid w:val="000074DD"/>
    <w:rsid w:val="000078A3"/>
    <w:rsid w:val="000078D2"/>
    <w:rsid w:val="000107A5"/>
    <w:rsid w:val="00010E4A"/>
    <w:rsid w:val="00011218"/>
    <w:rsid w:val="00011F17"/>
    <w:rsid w:val="00011FBD"/>
    <w:rsid w:val="00012AE9"/>
    <w:rsid w:val="00013841"/>
    <w:rsid w:val="00014530"/>
    <w:rsid w:val="0001527C"/>
    <w:rsid w:val="000154F5"/>
    <w:rsid w:val="00015875"/>
    <w:rsid w:val="00016605"/>
    <w:rsid w:val="00017715"/>
    <w:rsid w:val="00017BE1"/>
    <w:rsid w:val="00020007"/>
    <w:rsid w:val="0002015C"/>
    <w:rsid w:val="00021474"/>
    <w:rsid w:val="000215F8"/>
    <w:rsid w:val="00021731"/>
    <w:rsid w:val="00022EED"/>
    <w:rsid w:val="0002438E"/>
    <w:rsid w:val="000252C8"/>
    <w:rsid w:val="00025327"/>
    <w:rsid w:val="000263A4"/>
    <w:rsid w:val="00027216"/>
    <w:rsid w:val="00030743"/>
    <w:rsid w:val="00031E7C"/>
    <w:rsid w:val="00032767"/>
    <w:rsid w:val="00032D9A"/>
    <w:rsid w:val="00034FFB"/>
    <w:rsid w:val="00036FC2"/>
    <w:rsid w:val="00040B1E"/>
    <w:rsid w:val="000416D6"/>
    <w:rsid w:val="00044A37"/>
    <w:rsid w:val="0004506F"/>
    <w:rsid w:val="000471C6"/>
    <w:rsid w:val="00050251"/>
    <w:rsid w:val="000506F4"/>
    <w:rsid w:val="00051F30"/>
    <w:rsid w:val="00052684"/>
    <w:rsid w:val="000540A5"/>
    <w:rsid w:val="0005481E"/>
    <w:rsid w:val="00055182"/>
    <w:rsid w:val="00055194"/>
    <w:rsid w:val="00056367"/>
    <w:rsid w:val="0005639D"/>
    <w:rsid w:val="00056A44"/>
    <w:rsid w:val="000577C8"/>
    <w:rsid w:val="00057E4C"/>
    <w:rsid w:val="00061669"/>
    <w:rsid w:val="000641D7"/>
    <w:rsid w:val="000651E2"/>
    <w:rsid w:val="000653DC"/>
    <w:rsid w:val="00065C12"/>
    <w:rsid w:val="00070AA7"/>
    <w:rsid w:val="00071437"/>
    <w:rsid w:val="00071797"/>
    <w:rsid w:val="00072371"/>
    <w:rsid w:val="00073C3B"/>
    <w:rsid w:val="00075548"/>
    <w:rsid w:val="00075922"/>
    <w:rsid w:val="00075B1C"/>
    <w:rsid w:val="00075ED1"/>
    <w:rsid w:val="00081F1C"/>
    <w:rsid w:val="0008330F"/>
    <w:rsid w:val="00084189"/>
    <w:rsid w:val="000853AA"/>
    <w:rsid w:val="00085C3E"/>
    <w:rsid w:val="00086480"/>
    <w:rsid w:val="00090F85"/>
    <w:rsid w:val="0009105F"/>
    <w:rsid w:val="00091C23"/>
    <w:rsid w:val="00092143"/>
    <w:rsid w:val="00093B9A"/>
    <w:rsid w:val="00094004"/>
    <w:rsid w:val="0009434C"/>
    <w:rsid w:val="00094C68"/>
    <w:rsid w:val="00095307"/>
    <w:rsid w:val="00095668"/>
    <w:rsid w:val="00096C3A"/>
    <w:rsid w:val="00096D2C"/>
    <w:rsid w:val="00097BB1"/>
    <w:rsid w:val="00097CD6"/>
    <w:rsid w:val="000A006D"/>
    <w:rsid w:val="000A0DF6"/>
    <w:rsid w:val="000A1611"/>
    <w:rsid w:val="000A2588"/>
    <w:rsid w:val="000A2998"/>
    <w:rsid w:val="000A2CDE"/>
    <w:rsid w:val="000A3222"/>
    <w:rsid w:val="000A377A"/>
    <w:rsid w:val="000A59D4"/>
    <w:rsid w:val="000A5F5E"/>
    <w:rsid w:val="000A6054"/>
    <w:rsid w:val="000B0F91"/>
    <w:rsid w:val="000B2D6A"/>
    <w:rsid w:val="000B2EEC"/>
    <w:rsid w:val="000B423D"/>
    <w:rsid w:val="000B44AF"/>
    <w:rsid w:val="000B6426"/>
    <w:rsid w:val="000B6C0D"/>
    <w:rsid w:val="000C107E"/>
    <w:rsid w:val="000C20EF"/>
    <w:rsid w:val="000C25A4"/>
    <w:rsid w:val="000C2602"/>
    <w:rsid w:val="000C4E5B"/>
    <w:rsid w:val="000C5051"/>
    <w:rsid w:val="000C5FCF"/>
    <w:rsid w:val="000C6091"/>
    <w:rsid w:val="000C63E3"/>
    <w:rsid w:val="000C6767"/>
    <w:rsid w:val="000C6F2B"/>
    <w:rsid w:val="000C7487"/>
    <w:rsid w:val="000C762C"/>
    <w:rsid w:val="000C7B9C"/>
    <w:rsid w:val="000C7CA3"/>
    <w:rsid w:val="000D0D03"/>
    <w:rsid w:val="000D0E2E"/>
    <w:rsid w:val="000D1FBD"/>
    <w:rsid w:val="000D2008"/>
    <w:rsid w:val="000D23D9"/>
    <w:rsid w:val="000D2E71"/>
    <w:rsid w:val="000D5C05"/>
    <w:rsid w:val="000D66C0"/>
    <w:rsid w:val="000D6BC2"/>
    <w:rsid w:val="000D739A"/>
    <w:rsid w:val="000E01A2"/>
    <w:rsid w:val="000E0440"/>
    <w:rsid w:val="000E0B66"/>
    <w:rsid w:val="000E1689"/>
    <w:rsid w:val="000E1C2E"/>
    <w:rsid w:val="000E268E"/>
    <w:rsid w:val="000E2CAF"/>
    <w:rsid w:val="000E32FD"/>
    <w:rsid w:val="000E3CD5"/>
    <w:rsid w:val="000E4799"/>
    <w:rsid w:val="000E49BE"/>
    <w:rsid w:val="000E5672"/>
    <w:rsid w:val="000E5D25"/>
    <w:rsid w:val="000E6642"/>
    <w:rsid w:val="000E68CE"/>
    <w:rsid w:val="000E6AD1"/>
    <w:rsid w:val="000F0886"/>
    <w:rsid w:val="000F0DAB"/>
    <w:rsid w:val="000F13DA"/>
    <w:rsid w:val="000F2F78"/>
    <w:rsid w:val="000F31ED"/>
    <w:rsid w:val="000F549D"/>
    <w:rsid w:val="000F5B9E"/>
    <w:rsid w:val="000F6A82"/>
    <w:rsid w:val="000F71E1"/>
    <w:rsid w:val="000F7736"/>
    <w:rsid w:val="00100815"/>
    <w:rsid w:val="00101D61"/>
    <w:rsid w:val="00101E15"/>
    <w:rsid w:val="001022F7"/>
    <w:rsid w:val="001028D1"/>
    <w:rsid w:val="00102B50"/>
    <w:rsid w:val="0010362D"/>
    <w:rsid w:val="0010379A"/>
    <w:rsid w:val="001046D7"/>
    <w:rsid w:val="001048BC"/>
    <w:rsid w:val="00105172"/>
    <w:rsid w:val="00106384"/>
    <w:rsid w:val="00106DEA"/>
    <w:rsid w:val="00107096"/>
    <w:rsid w:val="00107BE4"/>
    <w:rsid w:val="001108DA"/>
    <w:rsid w:val="001119E7"/>
    <w:rsid w:val="00111E40"/>
    <w:rsid w:val="00111FB6"/>
    <w:rsid w:val="001120A6"/>
    <w:rsid w:val="001142EC"/>
    <w:rsid w:val="00114FE3"/>
    <w:rsid w:val="00117916"/>
    <w:rsid w:val="00120398"/>
    <w:rsid w:val="00122674"/>
    <w:rsid w:val="001242FF"/>
    <w:rsid w:val="00125177"/>
    <w:rsid w:val="00125F43"/>
    <w:rsid w:val="00126281"/>
    <w:rsid w:val="00126F53"/>
    <w:rsid w:val="0012779E"/>
    <w:rsid w:val="00130444"/>
    <w:rsid w:val="00131CDB"/>
    <w:rsid w:val="001324E8"/>
    <w:rsid w:val="00133479"/>
    <w:rsid w:val="001341C9"/>
    <w:rsid w:val="00134C1E"/>
    <w:rsid w:val="00134F53"/>
    <w:rsid w:val="001369BF"/>
    <w:rsid w:val="00136DC9"/>
    <w:rsid w:val="0013729E"/>
    <w:rsid w:val="00137774"/>
    <w:rsid w:val="00142062"/>
    <w:rsid w:val="00143668"/>
    <w:rsid w:val="0014378F"/>
    <w:rsid w:val="0014396C"/>
    <w:rsid w:val="00144927"/>
    <w:rsid w:val="00145649"/>
    <w:rsid w:val="0014590A"/>
    <w:rsid w:val="00146A0D"/>
    <w:rsid w:val="00147FF2"/>
    <w:rsid w:val="0015055E"/>
    <w:rsid w:val="0015078D"/>
    <w:rsid w:val="00151CFD"/>
    <w:rsid w:val="00151DD6"/>
    <w:rsid w:val="00152B03"/>
    <w:rsid w:val="0015399A"/>
    <w:rsid w:val="00154E32"/>
    <w:rsid w:val="00154E93"/>
    <w:rsid w:val="0015522B"/>
    <w:rsid w:val="00155913"/>
    <w:rsid w:val="00155DC3"/>
    <w:rsid w:val="00156BE3"/>
    <w:rsid w:val="00157AE4"/>
    <w:rsid w:val="00160650"/>
    <w:rsid w:val="00161DCC"/>
    <w:rsid w:val="00161F77"/>
    <w:rsid w:val="0016297C"/>
    <w:rsid w:val="00163326"/>
    <w:rsid w:val="00163428"/>
    <w:rsid w:val="00163EF8"/>
    <w:rsid w:val="00164466"/>
    <w:rsid w:val="001646AB"/>
    <w:rsid w:val="001649BF"/>
    <w:rsid w:val="00165B57"/>
    <w:rsid w:val="00167D5C"/>
    <w:rsid w:val="001707AF"/>
    <w:rsid w:val="00170A7D"/>
    <w:rsid w:val="00170B49"/>
    <w:rsid w:val="00170EAD"/>
    <w:rsid w:val="00171FC2"/>
    <w:rsid w:val="001726D3"/>
    <w:rsid w:val="00172B11"/>
    <w:rsid w:val="00173E32"/>
    <w:rsid w:val="0017488E"/>
    <w:rsid w:val="00175541"/>
    <w:rsid w:val="00175579"/>
    <w:rsid w:val="00175A9A"/>
    <w:rsid w:val="00175AC6"/>
    <w:rsid w:val="00176CFB"/>
    <w:rsid w:val="0017704B"/>
    <w:rsid w:val="001779CB"/>
    <w:rsid w:val="001802E3"/>
    <w:rsid w:val="00181125"/>
    <w:rsid w:val="0018183A"/>
    <w:rsid w:val="00181C32"/>
    <w:rsid w:val="00181E7B"/>
    <w:rsid w:val="00181EBC"/>
    <w:rsid w:val="0018223B"/>
    <w:rsid w:val="0018295C"/>
    <w:rsid w:val="001832E2"/>
    <w:rsid w:val="00183425"/>
    <w:rsid w:val="001838D1"/>
    <w:rsid w:val="0018426D"/>
    <w:rsid w:val="001860DC"/>
    <w:rsid w:val="001921D3"/>
    <w:rsid w:val="001927E4"/>
    <w:rsid w:val="00192CD0"/>
    <w:rsid w:val="00192D8E"/>
    <w:rsid w:val="0019332B"/>
    <w:rsid w:val="0019457B"/>
    <w:rsid w:val="00195BB1"/>
    <w:rsid w:val="00196F2F"/>
    <w:rsid w:val="001A10C6"/>
    <w:rsid w:val="001A3ADB"/>
    <w:rsid w:val="001A3C2F"/>
    <w:rsid w:val="001A4C0F"/>
    <w:rsid w:val="001A4F04"/>
    <w:rsid w:val="001A53F5"/>
    <w:rsid w:val="001A585C"/>
    <w:rsid w:val="001B204F"/>
    <w:rsid w:val="001B225D"/>
    <w:rsid w:val="001B3D38"/>
    <w:rsid w:val="001B422F"/>
    <w:rsid w:val="001B527A"/>
    <w:rsid w:val="001B52D2"/>
    <w:rsid w:val="001B541C"/>
    <w:rsid w:val="001B6394"/>
    <w:rsid w:val="001B748D"/>
    <w:rsid w:val="001B78C0"/>
    <w:rsid w:val="001C0084"/>
    <w:rsid w:val="001C0596"/>
    <w:rsid w:val="001C2698"/>
    <w:rsid w:val="001C3D76"/>
    <w:rsid w:val="001C458A"/>
    <w:rsid w:val="001C60C1"/>
    <w:rsid w:val="001C6E36"/>
    <w:rsid w:val="001C7554"/>
    <w:rsid w:val="001D0EAE"/>
    <w:rsid w:val="001D503D"/>
    <w:rsid w:val="001D529B"/>
    <w:rsid w:val="001D5592"/>
    <w:rsid w:val="001D5A39"/>
    <w:rsid w:val="001D5B4E"/>
    <w:rsid w:val="001D7697"/>
    <w:rsid w:val="001E13B4"/>
    <w:rsid w:val="001E180A"/>
    <w:rsid w:val="001E1841"/>
    <w:rsid w:val="001E29AB"/>
    <w:rsid w:val="001E2F70"/>
    <w:rsid w:val="001E3091"/>
    <w:rsid w:val="001E4A1C"/>
    <w:rsid w:val="001E53B1"/>
    <w:rsid w:val="001F0A7A"/>
    <w:rsid w:val="001F0FA5"/>
    <w:rsid w:val="001F1319"/>
    <w:rsid w:val="001F366D"/>
    <w:rsid w:val="001F4EFF"/>
    <w:rsid w:val="001F59A2"/>
    <w:rsid w:val="001F6798"/>
    <w:rsid w:val="001F6986"/>
    <w:rsid w:val="00200710"/>
    <w:rsid w:val="002029B0"/>
    <w:rsid w:val="00203EEE"/>
    <w:rsid w:val="002052BD"/>
    <w:rsid w:val="002054C7"/>
    <w:rsid w:val="00205C79"/>
    <w:rsid w:val="002064B2"/>
    <w:rsid w:val="00206D15"/>
    <w:rsid w:val="00207359"/>
    <w:rsid w:val="00207883"/>
    <w:rsid w:val="00207A09"/>
    <w:rsid w:val="00211AA8"/>
    <w:rsid w:val="00211C15"/>
    <w:rsid w:val="00212B2A"/>
    <w:rsid w:val="00215769"/>
    <w:rsid w:val="00215BA8"/>
    <w:rsid w:val="002164E2"/>
    <w:rsid w:val="00216DE0"/>
    <w:rsid w:val="00220046"/>
    <w:rsid w:val="002201DB"/>
    <w:rsid w:val="00221493"/>
    <w:rsid w:val="00223151"/>
    <w:rsid w:val="0022315D"/>
    <w:rsid w:val="00225419"/>
    <w:rsid w:val="00226BD7"/>
    <w:rsid w:val="002277C6"/>
    <w:rsid w:val="002279B1"/>
    <w:rsid w:val="002315FD"/>
    <w:rsid w:val="00231E51"/>
    <w:rsid w:val="00233F8F"/>
    <w:rsid w:val="00234716"/>
    <w:rsid w:val="00234735"/>
    <w:rsid w:val="002351B7"/>
    <w:rsid w:val="00235980"/>
    <w:rsid w:val="0024046E"/>
    <w:rsid w:val="002405C5"/>
    <w:rsid w:val="00240AC9"/>
    <w:rsid w:val="002412ED"/>
    <w:rsid w:val="002417E1"/>
    <w:rsid w:val="00241B39"/>
    <w:rsid w:val="00241EE9"/>
    <w:rsid w:val="002424A0"/>
    <w:rsid w:val="002426C7"/>
    <w:rsid w:val="002432B3"/>
    <w:rsid w:val="002433F2"/>
    <w:rsid w:val="00243859"/>
    <w:rsid w:val="002439CF"/>
    <w:rsid w:val="00244F2D"/>
    <w:rsid w:val="002467EC"/>
    <w:rsid w:val="0025125A"/>
    <w:rsid w:val="00251585"/>
    <w:rsid w:val="00252A58"/>
    <w:rsid w:val="002537D9"/>
    <w:rsid w:val="0025584B"/>
    <w:rsid w:val="002573BD"/>
    <w:rsid w:val="00257685"/>
    <w:rsid w:val="00257B33"/>
    <w:rsid w:val="00257F38"/>
    <w:rsid w:val="002634CC"/>
    <w:rsid w:val="00263E6A"/>
    <w:rsid w:val="00264240"/>
    <w:rsid w:val="00264B18"/>
    <w:rsid w:val="00264D2A"/>
    <w:rsid w:val="00266795"/>
    <w:rsid w:val="00267733"/>
    <w:rsid w:val="00271288"/>
    <w:rsid w:val="00271E09"/>
    <w:rsid w:val="00272481"/>
    <w:rsid w:val="0027251C"/>
    <w:rsid w:val="002750EB"/>
    <w:rsid w:val="002756D2"/>
    <w:rsid w:val="00275F8D"/>
    <w:rsid w:val="00276E08"/>
    <w:rsid w:val="00277C7B"/>
    <w:rsid w:val="00277DA2"/>
    <w:rsid w:val="00281B35"/>
    <w:rsid w:val="00281D43"/>
    <w:rsid w:val="00281E0F"/>
    <w:rsid w:val="00281EF0"/>
    <w:rsid w:val="0028355C"/>
    <w:rsid w:val="00284AF5"/>
    <w:rsid w:val="0028520F"/>
    <w:rsid w:val="00290678"/>
    <w:rsid w:val="00290B33"/>
    <w:rsid w:val="00290D83"/>
    <w:rsid w:val="002929B6"/>
    <w:rsid w:val="00292F01"/>
    <w:rsid w:val="00292FD3"/>
    <w:rsid w:val="00293FCF"/>
    <w:rsid w:val="00295939"/>
    <w:rsid w:val="00295A74"/>
    <w:rsid w:val="0029643D"/>
    <w:rsid w:val="00296A99"/>
    <w:rsid w:val="00296B2C"/>
    <w:rsid w:val="00297F36"/>
    <w:rsid w:val="002A0453"/>
    <w:rsid w:val="002A0607"/>
    <w:rsid w:val="002A1B08"/>
    <w:rsid w:val="002A1EFB"/>
    <w:rsid w:val="002A2160"/>
    <w:rsid w:val="002A2617"/>
    <w:rsid w:val="002A26AF"/>
    <w:rsid w:val="002A4368"/>
    <w:rsid w:val="002A4448"/>
    <w:rsid w:val="002A51C0"/>
    <w:rsid w:val="002A5420"/>
    <w:rsid w:val="002A5E8D"/>
    <w:rsid w:val="002A6AAB"/>
    <w:rsid w:val="002A774A"/>
    <w:rsid w:val="002B0D65"/>
    <w:rsid w:val="002B0EF7"/>
    <w:rsid w:val="002B3AA9"/>
    <w:rsid w:val="002B4948"/>
    <w:rsid w:val="002B509C"/>
    <w:rsid w:val="002B582D"/>
    <w:rsid w:val="002B6746"/>
    <w:rsid w:val="002B731C"/>
    <w:rsid w:val="002C2843"/>
    <w:rsid w:val="002C31CC"/>
    <w:rsid w:val="002C32C2"/>
    <w:rsid w:val="002C41D0"/>
    <w:rsid w:val="002C4D6E"/>
    <w:rsid w:val="002C5306"/>
    <w:rsid w:val="002C63C9"/>
    <w:rsid w:val="002C7719"/>
    <w:rsid w:val="002D039F"/>
    <w:rsid w:val="002D24ED"/>
    <w:rsid w:val="002D28A6"/>
    <w:rsid w:val="002D39D2"/>
    <w:rsid w:val="002D3EB8"/>
    <w:rsid w:val="002D401D"/>
    <w:rsid w:val="002D52EC"/>
    <w:rsid w:val="002D6A12"/>
    <w:rsid w:val="002D6C15"/>
    <w:rsid w:val="002D6CE2"/>
    <w:rsid w:val="002D6F27"/>
    <w:rsid w:val="002D70D9"/>
    <w:rsid w:val="002D7AF1"/>
    <w:rsid w:val="002D7F47"/>
    <w:rsid w:val="002E0A87"/>
    <w:rsid w:val="002E0EDA"/>
    <w:rsid w:val="002E2177"/>
    <w:rsid w:val="002E217F"/>
    <w:rsid w:val="002E27B8"/>
    <w:rsid w:val="002E4D34"/>
    <w:rsid w:val="002E7341"/>
    <w:rsid w:val="002F1FB7"/>
    <w:rsid w:val="002F229A"/>
    <w:rsid w:val="002F2682"/>
    <w:rsid w:val="002F2A99"/>
    <w:rsid w:val="002F3F7D"/>
    <w:rsid w:val="002F4E01"/>
    <w:rsid w:val="002F52A1"/>
    <w:rsid w:val="003020CE"/>
    <w:rsid w:val="00302E57"/>
    <w:rsid w:val="0030347C"/>
    <w:rsid w:val="00305056"/>
    <w:rsid w:val="00307FE7"/>
    <w:rsid w:val="0031044E"/>
    <w:rsid w:val="00311B96"/>
    <w:rsid w:val="003125BD"/>
    <w:rsid w:val="00312C5D"/>
    <w:rsid w:val="00312ECD"/>
    <w:rsid w:val="003133D5"/>
    <w:rsid w:val="0031627A"/>
    <w:rsid w:val="00316591"/>
    <w:rsid w:val="003176E3"/>
    <w:rsid w:val="00317837"/>
    <w:rsid w:val="00320E3B"/>
    <w:rsid w:val="00322858"/>
    <w:rsid w:val="00323FA7"/>
    <w:rsid w:val="00325397"/>
    <w:rsid w:val="00325888"/>
    <w:rsid w:val="00325A1E"/>
    <w:rsid w:val="00325B74"/>
    <w:rsid w:val="00331FAC"/>
    <w:rsid w:val="00333CCF"/>
    <w:rsid w:val="00333FBF"/>
    <w:rsid w:val="003341EE"/>
    <w:rsid w:val="00334571"/>
    <w:rsid w:val="00334D5B"/>
    <w:rsid w:val="00335E8E"/>
    <w:rsid w:val="00335ED8"/>
    <w:rsid w:val="0033649F"/>
    <w:rsid w:val="00336708"/>
    <w:rsid w:val="00337BA5"/>
    <w:rsid w:val="00341656"/>
    <w:rsid w:val="00341953"/>
    <w:rsid w:val="003432F4"/>
    <w:rsid w:val="00343D36"/>
    <w:rsid w:val="00344196"/>
    <w:rsid w:val="00344242"/>
    <w:rsid w:val="0034465B"/>
    <w:rsid w:val="00344682"/>
    <w:rsid w:val="00344B08"/>
    <w:rsid w:val="00344B91"/>
    <w:rsid w:val="00344D48"/>
    <w:rsid w:val="00344E40"/>
    <w:rsid w:val="003451C1"/>
    <w:rsid w:val="003456A2"/>
    <w:rsid w:val="00345D32"/>
    <w:rsid w:val="00346242"/>
    <w:rsid w:val="003471DE"/>
    <w:rsid w:val="003474B0"/>
    <w:rsid w:val="00347AC7"/>
    <w:rsid w:val="00350610"/>
    <w:rsid w:val="00352711"/>
    <w:rsid w:val="00352E2F"/>
    <w:rsid w:val="00354708"/>
    <w:rsid w:val="00354B7D"/>
    <w:rsid w:val="003556D5"/>
    <w:rsid w:val="00356932"/>
    <w:rsid w:val="00356B2C"/>
    <w:rsid w:val="0035728C"/>
    <w:rsid w:val="00357487"/>
    <w:rsid w:val="0035783F"/>
    <w:rsid w:val="00357B19"/>
    <w:rsid w:val="00361C06"/>
    <w:rsid w:val="00361D54"/>
    <w:rsid w:val="00362C3F"/>
    <w:rsid w:val="00363A7D"/>
    <w:rsid w:val="00363C46"/>
    <w:rsid w:val="00363D4E"/>
    <w:rsid w:val="00364974"/>
    <w:rsid w:val="00365FB8"/>
    <w:rsid w:val="00367DCF"/>
    <w:rsid w:val="0037153E"/>
    <w:rsid w:val="00371844"/>
    <w:rsid w:val="003728C2"/>
    <w:rsid w:val="00373181"/>
    <w:rsid w:val="0037417B"/>
    <w:rsid w:val="003742D0"/>
    <w:rsid w:val="003749C6"/>
    <w:rsid w:val="00374A74"/>
    <w:rsid w:val="00374D63"/>
    <w:rsid w:val="00374FED"/>
    <w:rsid w:val="0037518E"/>
    <w:rsid w:val="00375D43"/>
    <w:rsid w:val="00377615"/>
    <w:rsid w:val="0038021A"/>
    <w:rsid w:val="00382049"/>
    <w:rsid w:val="00383133"/>
    <w:rsid w:val="003834EC"/>
    <w:rsid w:val="003839D7"/>
    <w:rsid w:val="003842C9"/>
    <w:rsid w:val="003857B7"/>
    <w:rsid w:val="00386337"/>
    <w:rsid w:val="00386429"/>
    <w:rsid w:val="00391019"/>
    <w:rsid w:val="0039188A"/>
    <w:rsid w:val="00392BAF"/>
    <w:rsid w:val="00393009"/>
    <w:rsid w:val="003935C2"/>
    <w:rsid w:val="00394757"/>
    <w:rsid w:val="00394C5C"/>
    <w:rsid w:val="00394FE9"/>
    <w:rsid w:val="0039524C"/>
    <w:rsid w:val="00395496"/>
    <w:rsid w:val="00395F98"/>
    <w:rsid w:val="00397CFE"/>
    <w:rsid w:val="003A0CB9"/>
    <w:rsid w:val="003A12C5"/>
    <w:rsid w:val="003A1D6F"/>
    <w:rsid w:val="003A2E7E"/>
    <w:rsid w:val="003A3938"/>
    <w:rsid w:val="003A3A2A"/>
    <w:rsid w:val="003A3EEF"/>
    <w:rsid w:val="003A4065"/>
    <w:rsid w:val="003A5D94"/>
    <w:rsid w:val="003A5F12"/>
    <w:rsid w:val="003A66EC"/>
    <w:rsid w:val="003A7185"/>
    <w:rsid w:val="003A74B8"/>
    <w:rsid w:val="003B066B"/>
    <w:rsid w:val="003B0C47"/>
    <w:rsid w:val="003B102A"/>
    <w:rsid w:val="003B3610"/>
    <w:rsid w:val="003B367B"/>
    <w:rsid w:val="003B39AC"/>
    <w:rsid w:val="003B412F"/>
    <w:rsid w:val="003B45D4"/>
    <w:rsid w:val="003B5F01"/>
    <w:rsid w:val="003B5FA2"/>
    <w:rsid w:val="003B6ADC"/>
    <w:rsid w:val="003C086B"/>
    <w:rsid w:val="003C11FF"/>
    <w:rsid w:val="003C143D"/>
    <w:rsid w:val="003C1558"/>
    <w:rsid w:val="003C1C36"/>
    <w:rsid w:val="003C1F3F"/>
    <w:rsid w:val="003C372A"/>
    <w:rsid w:val="003C40F8"/>
    <w:rsid w:val="003C5138"/>
    <w:rsid w:val="003C6419"/>
    <w:rsid w:val="003C7C26"/>
    <w:rsid w:val="003D00D4"/>
    <w:rsid w:val="003D1390"/>
    <w:rsid w:val="003D1763"/>
    <w:rsid w:val="003D20FC"/>
    <w:rsid w:val="003D2A23"/>
    <w:rsid w:val="003D2D67"/>
    <w:rsid w:val="003D6656"/>
    <w:rsid w:val="003D6EF1"/>
    <w:rsid w:val="003D7186"/>
    <w:rsid w:val="003E0308"/>
    <w:rsid w:val="003E0742"/>
    <w:rsid w:val="003E0B88"/>
    <w:rsid w:val="003E111F"/>
    <w:rsid w:val="003E296E"/>
    <w:rsid w:val="003E2B94"/>
    <w:rsid w:val="003E2D8A"/>
    <w:rsid w:val="003E310A"/>
    <w:rsid w:val="003E39A2"/>
    <w:rsid w:val="003E40AA"/>
    <w:rsid w:val="003E4970"/>
    <w:rsid w:val="003E5CAA"/>
    <w:rsid w:val="003E63C6"/>
    <w:rsid w:val="003E6CAC"/>
    <w:rsid w:val="003E6EB7"/>
    <w:rsid w:val="003F0AD3"/>
    <w:rsid w:val="003F25F2"/>
    <w:rsid w:val="003F38EB"/>
    <w:rsid w:val="003F6182"/>
    <w:rsid w:val="003F7BED"/>
    <w:rsid w:val="003F7E70"/>
    <w:rsid w:val="0040035C"/>
    <w:rsid w:val="004004A5"/>
    <w:rsid w:val="00403178"/>
    <w:rsid w:val="0040373D"/>
    <w:rsid w:val="00404A52"/>
    <w:rsid w:val="00405263"/>
    <w:rsid w:val="00405583"/>
    <w:rsid w:val="00406139"/>
    <w:rsid w:val="00406938"/>
    <w:rsid w:val="00406BC7"/>
    <w:rsid w:val="00407433"/>
    <w:rsid w:val="0040792B"/>
    <w:rsid w:val="004101E4"/>
    <w:rsid w:val="004138CB"/>
    <w:rsid w:val="0041540C"/>
    <w:rsid w:val="00415BB3"/>
    <w:rsid w:val="004166CE"/>
    <w:rsid w:val="004200AB"/>
    <w:rsid w:val="0042125C"/>
    <w:rsid w:val="00423464"/>
    <w:rsid w:val="00423F50"/>
    <w:rsid w:val="004248A1"/>
    <w:rsid w:val="004248BD"/>
    <w:rsid w:val="00424EF7"/>
    <w:rsid w:val="0043049E"/>
    <w:rsid w:val="00431122"/>
    <w:rsid w:val="0043169F"/>
    <w:rsid w:val="00431B25"/>
    <w:rsid w:val="004325A6"/>
    <w:rsid w:val="0043298D"/>
    <w:rsid w:val="0043581A"/>
    <w:rsid w:val="00436045"/>
    <w:rsid w:val="00436EF5"/>
    <w:rsid w:val="0044067A"/>
    <w:rsid w:val="00442CC3"/>
    <w:rsid w:val="00444FC7"/>
    <w:rsid w:val="00445ACF"/>
    <w:rsid w:val="00446489"/>
    <w:rsid w:val="00446C7E"/>
    <w:rsid w:val="004473D1"/>
    <w:rsid w:val="00447ADB"/>
    <w:rsid w:val="00452493"/>
    <w:rsid w:val="004533CD"/>
    <w:rsid w:val="004538DB"/>
    <w:rsid w:val="0045707F"/>
    <w:rsid w:val="004573B7"/>
    <w:rsid w:val="00460160"/>
    <w:rsid w:val="00460223"/>
    <w:rsid w:val="00460ACC"/>
    <w:rsid w:val="00460B1E"/>
    <w:rsid w:val="004615D3"/>
    <w:rsid w:val="004633BA"/>
    <w:rsid w:val="00465617"/>
    <w:rsid w:val="00465E2B"/>
    <w:rsid w:val="00466EF2"/>
    <w:rsid w:val="0046738A"/>
    <w:rsid w:val="004675A4"/>
    <w:rsid w:val="00471666"/>
    <w:rsid w:val="00471DFA"/>
    <w:rsid w:val="00472CC7"/>
    <w:rsid w:val="004753C4"/>
    <w:rsid w:val="004755A2"/>
    <w:rsid w:val="00475DC1"/>
    <w:rsid w:val="00476BC2"/>
    <w:rsid w:val="0048055F"/>
    <w:rsid w:val="004808D0"/>
    <w:rsid w:val="00481157"/>
    <w:rsid w:val="0048210A"/>
    <w:rsid w:val="00482A53"/>
    <w:rsid w:val="00482EF5"/>
    <w:rsid w:val="00483C56"/>
    <w:rsid w:val="00483F76"/>
    <w:rsid w:val="004872A4"/>
    <w:rsid w:val="00490DB2"/>
    <w:rsid w:val="00491670"/>
    <w:rsid w:val="0049244D"/>
    <w:rsid w:val="0049425D"/>
    <w:rsid w:val="0049533B"/>
    <w:rsid w:val="004957F8"/>
    <w:rsid w:val="0049586B"/>
    <w:rsid w:val="00496335"/>
    <w:rsid w:val="0049643C"/>
    <w:rsid w:val="004A040C"/>
    <w:rsid w:val="004A0C22"/>
    <w:rsid w:val="004A0C48"/>
    <w:rsid w:val="004A371B"/>
    <w:rsid w:val="004A37E3"/>
    <w:rsid w:val="004A6D3A"/>
    <w:rsid w:val="004A7AA0"/>
    <w:rsid w:val="004A7B56"/>
    <w:rsid w:val="004A7D6D"/>
    <w:rsid w:val="004B04B2"/>
    <w:rsid w:val="004B1232"/>
    <w:rsid w:val="004B20F9"/>
    <w:rsid w:val="004B26AD"/>
    <w:rsid w:val="004B34CD"/>
    <w:rsid w:val="004B35B7"/>
    <w:rsid w:val="004B39C3"/>
    <w:rsid w:val="004B3A53"/>
    <w:rsid w:val="004B41C8"/>
    <w:rsid w:val="004B41F0"/>
    <w:rsid w:val="004B43B1"/>
    <w:rsid w:val="004B479E"/>
    <w:rsid w:val="004B4EBF"/>
    <w:rsid w:val="004B5F93"/>
    <w:rsid w:val="004B6209"/>
    <w:rsid w:val="004B72CA"/>
    <w:rsid w:val="004B735A"/>
    <w:rsid w:val="004B79B6"/>
    <w:rsid w:val="004C0465"/>
    <w:rsid w:val="004C1A97"/>
    <w:rsid w:val="004C1DC2"/>
    <w:rsid w:val="004C263D"/>
    <w:rsid w:val="004C27AA"/>
    <w:rsid w:val="004C379C"/>
    <w:rsid w:val="004C52B1"/>
    <w:rsid w:val="004C6079"/>
    <w:rsid w:val="004C6F1A"/>
    <w:rsid w:val="004D1492"/>
    <w:rsid w:val="004D226E"/>
    <w:rsid w:val="004D2270"/>
    <w:rsid w:val="004D3E10"/>
    <w:rsid w:val="004D3E99"/>
    <w:rsid w:val="004D412F"/>
    <w:rsid w:val="004D456F"/>
    <w:rsid w:val="004D5049"/>
    <w:rsid w:val="004D5385"/>
    <w:rsid w:val="004D5BDE"/>
    <w:rsid w:val="004D5D9E"/>
    <w:rsid w:val="004D7893"/>
    <w:rsid w:val="004E050C"/>
    <w:rsid w:val="004E126C"/>
    <w:rsid w:val="004E2007"/>
    <w:rsid w:val="004E3922"/>
    <w:rsid w:val="004E4D0B"/>
    <w:rsid w:val="004E5C03"/>
    <w:rsid w:val="004E668E"/>
    <w:rsid w:val="004E6767"/>
    <w:rsid w:val="004E7F07"/>
    <w:rsid w:val="004F04BE"/>
    <w:rsid w:val="004F0744"/>
    <w:rsid w:val="004F1A78"/>
    <w:rsid w:val="004F1D20"/>
    <w:rsid w:val="004F224B"/>
    <w:rsid w:val="004F4D8C"/>
    <w:rsid w:val="004F4E43"/>
    <w:rsid w:val="004F5CE7"/>
    <w:rsid w:val="00500B9F"/>
    <w:rsid w:val="00503E7B"/>
    <w:rsid w:val="005062B9"/>
    <w:rsid w:val="005065B4"/>
    <w:rsid w:val="00506881"/>
    <w:rsid w:val="00510332"/>
    <w:rsid w:val="00510576"/>
    <w:rsid w:val="00511C82"/>
    <w:rsid w:val="00511E00"/>
    <w:rsid w:val="00512091"/>
    <w:rsid w:val="005132BA"/>
    <w:rsid w:val="00513C11"/>
    <w:rsid w:val="00514993"/>
    <w:rsid w:val="00515DD9"/>
    <w:rsid w:val="00517153"/>
    <w:rsid w:val="00517921"/>
    <w:rsid w:val="00517AA2"/>
    <w:rsid w:val="00517D22"/>
    <w:rsid w:val="005215B8"/>
    <w:rsid w:val="005227B6"/>
    <w:rsid w:val="0052319A"/>
    <w:rsid w:val="0052420C"/>
    <w:rsid w:val="005265F7"/>
    <w:rsid w:val="00530B59"/>
    <w:rsid w:val="0053373B"/>
    <w:rsid w:val="005351E3"/>
    <w:rsid w:val="00535658"/>
    <w:rsid w:val="00535AD7"/>
    <w:rsid w:val="0054001C"/>
    <w:rsid w:val="00541020"/>
    <w:rsid w:val="00542E97"/>
    <w:rsid w:val="00543982"/>
    <w:rsid w:val="00543A22"/>
    <w:rsid w:val="0054429B"/>
    <w:rsid w:val="005446F2"/>
    <w:rsid w:val="00545940"/>
    <w:rsid w:val="00546662"/>
    <w:rsid w:val="00546A7F"/>
    <w:rsid w:val="00547415"/>
    <w:rsid w:val="00547FFB"/>
    <w:rsid w:val="00550AED"/>
    <w:rsid w:val="00550BFF"/>
    <w:rsid w:val="00551135"/>
    <w:rsid w:val="00551E3B"/>
    <w:rsid w:val="0055217C"/>
    <w:rsid w:val="00552915"/>
    <w:rsid w:val="00552A09"/>
    <w:rsid w:val="00552A83"/>
    <w:rsid w:val="0055325C"/>
    <w:rsid w:val="00554848"/>
    <w:rsid w:val="00556B6D"/>
    <w:rsid w:val="0055729B"/>
    <w:rsid w:val="00560643"/>
    <w:rsid w:val="00560A61"/>
    <w:rsid w:val="005624CA"/>
    <w:rsid w:val="005629FC"/>
    <w:rsid w:val="00562EA5"/>
    <w:rsid w:val="00563069"/>
    <w:rsid w:val="005633F9"/>
    <w:rsid w:val="005678F1"/>
    <w:rsid w:val="00570612"/>
    <w:rsid w:val="0057184C"/>
    <w:rsid w:val="00571FB0"/>
    <w:rsid w:val="00572B24"/>
    <w:rsid w:val="00574926"/>
    <w:rsid w:val="00575253"/>
    <w:rsid w:val="00575BBD"/>
    <w:rsid w:val="00576A52"/>
    <w:rsid w:val="00576D2E"/>
    <w:rsid w:val="0058002B"/>
    <w:rsid w:val="005804AC"/>
    <w:rsid w:val="005807B0"/>
    <w:rsid w:val="005840E5"/>
    <w:rsid w:val="00585305"/>
    <w:rsid w:val="00585B0A"/>
    <w:rsid w:val="005861D2"/>
    <w:rsid w:val="00586A0C"/>
    <w:rsid w:val="0058733E"/>
    <w:rsid w:val="00587C69"/>
    <w:rsid w:val="00590066"/>
    <w:rsid w:val="005904F0"/>
    <w:rsid w:val="00591582"/>
    <w:rsid w:val="00591B37"/>
    <w:rsid w:val="00592559"/>
    <w:rsid w:val="00592888"/>
    <w:rsid w:val="00592E3C"/>
    <w:rsid w:val="00594CE8"/>
    <w:rsid w:val="00594E47"/>
    <w:rsid w:val="005955A7"/>
    <w:rsid w:val="005957C5"/>
    <w:rsid w:val="00597054"/>
    <w:rsid w:val="00597E39"/>
    <w:rsid w:val="005A011C"/>
    <w:rsid w:val="005A1262"/>
    <w:rsid w:val="005A256C"/>
    <w:rsid w:val="005A2CC7"/>
    <w:rsid w:val="005A2CD8"/>
    <w:rsid w:val="005A2E84"/>
    <w:rsid w:val="005A2EEF"/>
    <w:rsid w:val="005A2F0C"/>
    <w:rsid w:val="005A3C00"/>
    <w:rsid w:val="005A4338"/>
    <w:rsid w:val="005A509C"/>
    <w:rsid w:val="005A5B3D"/>
    <w:rsid w:val="005A5FAA"/>
    <w:rsid w:val="005A6027"/>
    <w:rsid w:val="005B009B"/>
    <w:rsid w:val="005B18DE"/>
    <w:rsid w:val="005B1A17"/>
    <w:rsid w:val="005B1A26"/>
    <w:rsid w:val="005B2D94"/>
    <w:rsid w:val="005B3509"/>
    <w:rsid w:val="005B50FC"/>
    <w:rsid w:val="005B520A"/>
    <w:rsid w:val="005B64D7"/>
    <w:rsid w:val="005B678F"/>
    <w:rsid w:val="005B6ACC"/>
    <w:rsid w:val="005C05E8"/>
    <w:rsid w:val="005C08F8"/>
    <w:rsid w:val="005C2463"/>
    <w:rsid w:val="005C53F8"/>
    <w:rsid w:val="005C588D"/>
    <w:rsid w:val="005C652A"/>
    <w:rsid w:val="005C67E4"/>
    <w:rsid w:val="005C6BE5"/>
    <w:rsid w:val="005C7335"/>
    <w:rsid w:val="005C7D33"/>
    <w:rsid w:val="005D0261"/>
    <w:rsid w:val="005D1309"/>
    <w:rsid w:val="005D1FF8"/>
    <w:rsid w:val="005D2F45"/>
    <w:rsid w:val="005D332E"/>
    <w:rsid w:val="005D39CE"/>
    <w:rsid w:val="005D4A32"/>
    <w:rsid w:val="005D4BD5"/>
    <w:rsid w:val="005D5C05"/>
    <w:rsid w:val="005D61DE"/>
    <w:rsid w:val="005D65CB"/>
    <w:rsid w:val="005D7056"/>
    <w:rsid w:val="005D7905"/>
    <w:rsid w:val="005E0428"/>
    <w:rsid w:val="005E2E38"/>
    <w:rsid w:val="005E2F48"/>
    <w:rsid w:val="005E3034"/>
    <w:rsid w:val="005E4CD6"/>
    <w:rsid w:val="005E6401"/>
    <w:rsid w:val="005E6A69"/>
    <w:rsid w:val="005E6A84"/>
    <w:rsid w:val="005E705E"/>
    <w:rsid w:val="005E72A7"/>
    <w:rsid w:val="005E7649"/>
    <w:rsid w:val="005E7B83"/>
    <w:rsid w:val="005F0047"/>
    <w:rsid w:val="005F0C77"/>
    <w:rsid w:val="005F0E41"/>
    <w:rsid w:val="005F13D0"/>
    <w:rsid w:val="005F2CF0"/>
    <w:rsid w:val="005F3313"/>
    <w:rsid w:val="005F3688"/>
    <w:rsid w:val="005F3BB3"/>
    <w:rsid w:val="005F6435"/>
    <w:rsid w:val="005F64F5"/>
    <w:rsid w:val="005F728C"/>
    <w:rsid w:val="00602A82"/>
    <w:rsid w:val="00603190"/>
    <w:rsid w:val="00603A8D"/>
    <w:rsid w:val="0060539E"/>
    <w:rsid w:val="00605D50"/>
    <w:rsid w:val="00606811"/>
    <w:rsid w:val="00606B4B"/>
    <w:rsid w:val="00607624"/>
    <w:rsid w:val="00607C05"/>
    <w:rsid w:val="00607DD1"/>
    <w:rsid w:val="00613037"/>
    <w:rsid w:val="006135CA"/>
    <w:rsid w:val="00613FBE"/>
    <w:rsid w:val="0061512D"/>
    <w:rsid w:val="00616202"/>
    <w:rsid w:val="00616497"/>
    <w:rsid w:val="00617662"/>
    <w:rsid w:val="00620899"/>
    <w:rsid w:val="00621BCE"/>
    <w:rsid w:val="00621CFF"/>
    <w:rsid w:val="00621D69"/>
    <w:rsid w:val="006224F9"/>
    <w:rsid w:val="00624CE6"/>
    <w:rsid w:val="00626FF4"/>
    <w:rsid w:val="0063237E"/>
    <w:rsid w:val="00633166"/>
    <w:rsid w:val="006331C6"/>
    <w:rsid w:val="0063590D"/>
    <w:rsid w:val="0063593C"/>
    <w:rsid w:val="00635EC0"/>
    <w:rsid w:val="00636036"/>
    <w:rsid w:val="00636937"/>
    <w:rsid w:val="00636B4B"/>
    <w:rsid w:val="00637448"/>
    <w:rsid w:val="00637B81"/>
    <w:rsid w:val="00640D7E"/>
    <w:rsid w:val="00642013"/>
    <w:rsid w:val="006442BB"/>
    <w:rsid w:val="00644A65"/>
    <w:rsid w:val="00645EEE"/>
    <w:rsid w:val="00647393"/>
    <w:rsid w:val="00647551"/>
    <w:rsid w:val="00647DAA"/>
    <w:rsid w:val="00651050"/>
    <w:rsid w:val="00651FE5"/>
    <w:rsid w:val="006524B6"/>
    <w:rsid w:val="00652DF9"/>
    <w:rsid w:val="00653116"/>
    <w:rsid w:val="006540F7"/>
    <w:rsid w:val="00655C86"/>
    <w:rsid w:val="0065616D"/>
    <w:rsid w:val="00656540"/>
    <w:rsid w:val="00657CFF"/>
    <w:rsid w:val="006605E7"/>
    <w:rsid w:val="00660EF7"/>
    <w:rsid w:val="00660FC8"/>
    <w:rsid w:val="00661A29"/>
    <w:rsid w:val="00661D12"/>
    <w:rsid w:val="0066239D"/>
    <w:rsid w:val="006625E3"/>
    <w:rsid w:val="00662910"/>
    <w:rsid w:val="0066342D"/>
    <w:rsid w:val="006638C2"/>
    <w:rsid w:val="00663A21"/>
    <w:rsid w:val="00664987"/>
    <w:rsid w:val="006659EC"/>
    <w:rsid w:val="006661FE"/>
    <w:rsid w:val="006672DA"/>
    <w:rsid w:val="00670075"/>
    <w:rsid w:val="006719F9"/>
    <w:rsid w:val="00672ACD"/>
    <w:rsid w:val="00673260"/>
    <w:rsid w:val="006733D3"/>
    <w:rsid w:val="006734D7"/>
    <w:rsid w:val="00673DE4"/>
    <w:rsid w:val="00674102"/>
    <w:rsid w:val="00674818"/>
    <w:rsid w:val="00674903"/>
    <w:rsid w:val="00674CE2"/>
    <w:rsid w:val="0067566A"/>
    <w:rsid w:val="00675E14"/>
    <w:rsid w:val="006762A2"/>
    <w:rsid w:val="006765D4"/>
    <w:rsid w:val="00676B32"/>
    <w:rsid w:val="00677E2A"/>
    <w:rsid w:val="0068046B"/>
    <w:rsid w:val="00680FEA"/>
    <w:rsid w:val="00681611"/>
    <w:rsid w:val="00681F2C"/>
    <w:rsid w:val="006823C2"/>
    <w:rsid w:val="0068262F"/>
    <w:rsid w:val="00682F27"/>
    <w:rsid w:val="00683DC5"/>
    <w:rsid w:val="00684159"/>
    <w:rsid w:val="006844DE"/>
    <w:rsid w:val="00685546"/>
    <w:rsid w:val="006864BC"/>
    <w:rsid w:val="00686A83"/>
    <w:rsid w:val="0068771F"/>
    <w:rsid w:val="006900E0"/>
    <w:rsid w:val="00690503"/>
    <w:rsid w:val="006911E9"/>
    <w:rsid w:val="00693B79"/>
    <w:rsid w:val="006945A8"/>
    <w:rsid w:val="006946B3"/>
    <w:rsid w:val="006959AC"/>
    <w:rsid w:val="00696521"/>
    <w:rsid w:val="00696812"/>
    <w:rsid w:val="00696F06"/>
    <w:rsid w:val="00697C43"/>
    <w:rsid w:val="00697E3A"/>
    <w:rsid w:val="006A0A10"/>
    <w:rsid w:val="006A0EA8"/>
    <w:rsid w:val="006A197E"/>
    <w:rsid w:val="006A1AF2"/>
    <w:rsid w:val="006A1F36"/>
    <w:rsid w:val="006A1F56"/>
    <w:rsid w:val="006A278A"/>
    <w:rsid w:val="006A2C6C"/>
    <w:rsid w:val="006A3752"/>
    <w:rsid w:val="006A408B"/>
    <w:rsid w:val="006A4386"/>
    <w:rsid w:val="006A5219"/>
    <w:rsid w:val="006A66A8"/>
    <w:rsid w:val="006A67A1"/>
    <w:rsid w:val="006B00F9"/>
    <w:rsid w:val="006B0676"/>
    <w:rsid w:val="006B0CEB"/>
    <w:rsid w:val="006B0F27"/>
    <w:rsid w:val="006B1F85"/>
    <w:rsid w:val="006B24C1"/>
    <w:rsid w:val="006B3635"/>
    <w:rsid w:val="006B4167"/>
    <w:rsid w:val="006B42F4"/>
    <w:rsid w:val="006B4300"/>
    <w:rsid w:val="006B4770"/>
    <w:rsid w:val="006B4863"/>
    <w:rsid w:val="006B4C0B"/>
    <w:rsid w:val="006B5270"/>
    <w:rsid w:val="006B5648"/>
    <w:rsid w:val="006B6B42"/>
    <w:rsid w:val="006B763F"/>
    <w:rsid w:val="006B7C7E"/>
    <w:rsid w:val="006C1394"/>
    <w:rsid w:val="006C16EF"/>
    <w:rsid w:val="006C2F95"/>
    <w:rsid w:val="006C3DA5"/>
    <w:rsid w:val="006C4AEB"/>
    <w:rsid w:val="006C5B63"/>
    <w:rsid w:val="006C685B"/>
    <w:rsid w:val="006C6A17"/>
    <w:rsid w:val="006C799A"/>
    <w:rsid w:val="006C7CB4"/>
    <w:rsid w:val="006D045D"/>
    <w:rsid w:val="006D51F0"/>
    <w:rsid w:val="006D5C43"/>
    <w:rsid w:val="006D63A4"/>
    <w:rsid w:val="006D65EA"/>
    <w:rsid w:val="006D6A4F"/>
    <w:rsid w:val="006D73E1"/>
    <w:rsid w:val="006D7DFA"/>
    <w:rsid w:val="006E08BC"/>
    <w:rsid w:val="006E173F"/>
    <w:rsid w:val="006E32EF"/>
    <w:rsid w:val="006E3D1B"/>
    <w:rsid w:val="006E5985"/>
    <w:rsid w:val="006E5C35"/>
    <w:rsid w:val="006E6D17"/>
    <w:rsid w:val="006F0386"/>
    <w:rsid w:val="006F079A"/>
    <w:rsid w:val="006F14BF"/>
    <w:rsid w:val="006F2F24"/>
    <w:rsid w:val="006F30B6"/>
    <w:rsid w:val="006F358C"/>
    <w:rsid w:val="006F3C14"/>
    <w:rsid w:val="006F4E9D"/>
    <w:rsid w:val="006F5408"/>
    <w:rsid w:val="006F6079"/>
    <w:rsid w:val="006F60A4"/>
    <w:rsid w:val="006F724B"/>
    <w:rsid w:val="006F73F1"/>
    <w:rsid w:val="0070040E"/>
    <w:rsid w:val="007004FC"/>
    <w:rsid w:val="0070178B"/>
    <w:rsid w:val="00701869"/>
    <w:rsid w:val="0070228B"/>
    <w:rsid w:val="007028A0"/>
    <w:rsid w:val="00703505"/>
    <w:rsid w:val="00704358"/>
    <w:rsid w:val="0070624C"/>
    <w:rsid w:val="00706D2A"/>
    <w:rsid w:val="00707B14"/>
    <w:rsid w:val="0071031B"/>
    <w:rsid w:val="00710C72"/>
    <w:rsid w:val="00712929"/>
    <w:rsid w:val="0071323A"/>
    <w:rsid w:val="0071353E"/>
    <w:rsid w:val="00714132"/>
    <w:rsid w:val="00714521"/>
    <w:rsid w:val="0071674B"/>
    <w:rsid w:val="00716A64"/>
    <w:rsid w:val="00716ED3"/>
    <w:rsid w:val="0071796A"/>
    <w:rsid w:val="007206A9"/>
    <w:rsid w:val="00721036"/>
    <w:rsid w:val="00722983"/>
    <w:rsid w:val="0072325E"/>
    <w:rsid w:val="0072336D"/>
    <w:rsid w:val="00723F75"/>
    <w:rsid w:val="00724C38"/>
    <w:rsid w:val="00724E70"/>
    <w:rsid w:val="0072601A"/>
    <w:rsid w:val="00726A1A"/>
    <w:rsid w:val="0072701C"/>
    <w:rsid w:val="00727508"/>
    <w:rsid w:val="007275CA"/>
    <w:rsid w:val="00730189"/>
    <w:rsid w:val="00731A49"/>
    <w:rsid w:val="00733036"/>
    <w:rsid w:val="007351BF"/>
    <w:rsid w:val="00735991"/>
    <w:rsid w:val="0073635E"/>
    <w:rsid w:val="00736E6F"/>
    <w:rsid w:val="0074216D"/>
    <w:rsid w:val="00742A6F"/>
    <w:rsid w:val="007444C1"/>
    <w:rsid w:val="00744571"/>
    <w:rsid w:val="00744A2D"/>
    <w:rsid w:val="00744C93"/>
    <w:rsid w:val="00746ACE"/>
    <w:rsid w:val="00747347"/>
    <w:rsid w:val="0074786A"/>
    <w:rsid w:val="007478CA"/>
    <w:rsid w:val="00750515"/>
    <w:rsid w:val="00750EBF"/>
    <w:rsid w:val="007511D3"/>
    <w:rsid w:val="007513F5"/>
    <w:rsid w:val="00752EF9"/>
    <w:rsid w:val="00754363"/>
    <w:rsid w:val="00754B89"/>
    <w:rsid w:val="0075582A"/>
    <w:rsid w:val="00756F23"/>
    <w:rsid w:val="00757191"/>
    <w:rsid w:val="00760642"/>
    <w:rsid w:val="00760BF4"/>
    <w:rsid w:val="00760C45"/>
    <w:rsid w:val="00760F2F"/>
    <w:rsid w:val="00762045"/>
    <w:rsid w:val="00762635"/>
    <w:rsid w:val="007629DF"/>
    <w:rsid w:val="007633D6"/>
    <w:rsid w:val="00763F33"/>
    <w:rsid w:val="00763F3A"/>
    <w:rsid w:val="00764094"/>
    <w:rsid w:val="00764BC1"/>
    <w:rsid w:val="0076649B"/>
    <w:rsid w:val="00767B8A"/>
    <w:rsid w:val="00767BF0"/>
    <w:rsid w:val="00771769"/>
    <w:rsid w:val="00772045"/>
    <w:rsid w:val="007748A1"/>
    <w:rsid w:val="00777514"/>
    <w:rsid w:val="00777549"/>
    <w:rsid w:val="0077794D"/>
    <w:rsid w:val="00781F6E"/>
    <w:rsid w:val="007823C4"/>
    <w:rsid w:val="00785F3A"/>
    <w:rsid w:val="0078610B"/>
    <w:rsid w:val="0078693D"/>
    <w:rsid w:val="00786AEB"/>
    <w:rsid w:val="0078742E"/>
    <w:rsid w:val="00787645"/>
    <w:rsid w:val="007903DC"/>
    <w:rsid w:val="00790C32"/>
    <w:rsid w:val="00793AFF"/>
    <w:rsid w:val="00793B88"/>
    <w:rsid w:val="007969CD"/>
    <w:rsid w:val="00797733"/>
    <w:rsid w:val="0079786A"/>
    <w:rsid w:val="00797F4F"/>
    <w:rsid w:val="007A17A9"/>
    <w:rsid w:val="007A4ACA"/>
    <w:rsid w:val="007A68D3"/>
    <w:rsid w:val="007A6B72"/>
    <w:rsid w:val="007A6CB2"/>
    <w:rsid w:val="007A70D2"/>
    <w:rsid w:val="007A7251"/>
    <w:rsid w:val="007B0A41"/>
    <w:rsid w:val="007B23F0"/>
    <w:rsid w:val="007B271D"/>
    <w:rsid w:val="007B32ED"/>
    <w:rsid w:val="007B5FDA"/>
    <w:rsid w:val="007B6107"/>
    <w:rsid w:val="007B6C8D"/>
    <w:rsid w:val="007B6CCD"/>
    <w:rsid w:val="007B738F"/>
    <w:rsid w:val="007C0698"/>
    <w:rsid w:val="007C1506"/>
    <w:rsid w:val="007C2217"/>
    <w:rsid w:val="007C2603"/>
    <w:rsid w:val="007C291F"/>
    <w:rsid w:val="007C44B1"/>
    <w:rsid w:val="007C5811"/>
    <w:rsid w:val="007C5D33"/>
    <w:rsid w:val="007C720F"/>
    <w:rsid w:val="007C72D9"/>
    <w:rsid w:val="007D0CB1"/>
    <w:rsid w:val="007D0FC5"/>
    <w:rsid w:val="007D12A4"/>
    <w:rsid w:val="007D2419"/>
    <w:rsid w:val="007D2726"/>
    <w:rsid w:val="007D4C51"/>
    <w:rsid w:val="007D4E26"/>
    <w:rsid w:val="007D60DE"/>
    <w:rsid w:val="007D63D6"/>
    <w:rsid w:val="007D7AE4"/>
    <w:rsid w:val="007D7CDC"/>
    <w:rsid w:val="007E0B4D"/>
    <w:rsid w:val="007E0B98"/>
    <w:rsid w:val="007E0EE5"/>
    <w:rsid w:val="007E1149"/>
    <w:rsid w:val="007E1397"/>
    <w:rsid w:val="007E1464"/>
    <w:rsid w:val="007E1DED"/>
    <w:rsid w:val="007E216D"/>
    <w:rsid w:val="007E24B0"/>
    <w:rsid w:val="007E2ED4"/>
    <w:rsid w:val="007E2F78"/>
    <w:rsid w:val="007E3371"/>
    <w:rsid w:val="007E41E1"/>
    <w:rsid w:val="007E41F3"/>
    <w:rsid w:val="007E56E9"/>
    <w:rsid w:val="007E7977"/>
    <w:rsid w:val="007E7A4C"/>
    <w:rsid w:val="007E7CA7"/>
    <w:rsid w:val="007F3346"/>
    <w:rsid w:val="007F44C0"/>
    <w:rsid w:val="007F464B"/>
    <w:rsid w:val="007F556A"/>
    <w:rsid w:val="007F5B8E"/>
    <w:rsid w:val="007F6E25"/>
    <w:rsid w:val="007F6ED5"/>
    <w:rsid w:val="007F765D"/>
    <w:rsid w:val="007F7A8D"/>
    <w:rsid w:val="007F7AC0"/>
    <w:rsid w:val="00800968"/>
    <w:rsid w:val="00800E60"/>
    <w:rsid w:val="00801605"/>
    <w:rsid w:val="008023BE"/>
    <w:rsid w:val="008035A1"/>
    <w:rsid w:val="008046DF"/>
    <w:rsid w:val="00804EEF"/>
    <w:rsid w:val="008056C7"/>
    <w:rsid w:val="00805798"/>
    <w:rsid w:val="008062E7"/>
    <w:rsid w:val="00806E9F"/>
    <w:rsid w:val="00807039"/>
    <w:rsid w:val="00807525"/>
    <w:rsid w:val="0081061E"/>
    <w:rsid w:val="00810C95"/>
    <w:rsid w:val="0081373D"/>
    <w:rsid w:val="008138F7"/>
    <w:rsid w:val="00816309"/>
    <w:rsid w:val="00816450"/>
    <w:rsid w:val="0081729A"/>
    <w:rsid w:val="00817538"/>
    <w:rsid w:val="00817590"/>
    <w:rsid w:val="008208A2"/>
    <w:rsid w:val="0082217D"/>
    <w:rsid w:val="00822FC7"/>
    <w:rsid w:val="00823644"/>
    <w:rsid w:val="00823C31"/>
    <w:rsid w:val="00824A12"/>
    <w:rsid w:val="0082585E"/>
    <w:rsid w:val="00825F9A"/>
    <w:rsid w:val="008270A2"/>
    <w:rsid w:val="00827319"/>
    <w:rsid w:val="00830A2F"/>
    <w:rsid w:val="00830EBF"/>
    <w:rsid w:val="00831722"/>
    <w:rsid w:val="0083519B"/>
    <w:rsid w:val="008378BD"/>
    <w:rsid w:val="00837ED3"/>
    <w:rsid w:val="008402D2"/>
    <w:rsid w:val="00840FA6"/>
    <w:rsid w:val="008411A2"/>
    <w:rsid w:val="00842051"/>
    <w:rsid w:val="008426A8"/>
    <w:rsid w:val="00842D90"/>
    <w:rsid w:val="008430AA"/>
    <w:rsid w:val="00843205"/>
    <w:rsid w:val="0084619F"/>
    <w:rsid w:val="00846881"/>
    <w:rsid w:val="008468AA"/>
    <w:rsid w:val="00846E2C"/>
    <w:rsid w:val="0084710D"/>
    <w:rsid w:val="00847558"/>
    <w:rsid w:val="00847D54"/>
    <w:rsid w:val="00847D60"/>
    <w:rsid w:val="00847F65"/>
    <w:rsid w:val="008508EA"/>
    <w:rsid w:val="008525B4"/>
    <w:rsid w:val="00852613"/>
    <w:rsid w:val="008531E0"/>
    <w:rsid w:val="0085362D"/>
    <w:rsid w:val="00853AFE"/>
    <w:rsid w:val="008560F5"/>
    <w:rsid w:val="008578BF"/>
    <w:rsid w:val="00857FA3"/>
    <w:rsid w:val="00860DFC"/>
    <w:rsid w:val="00861EE3"/>
    <w:rsid w:val="00862896"/>
    <w:rsid w:val="00862E87"/>
    <w:rsid w:val="00863434"/>
    <w:rsid w:val="00863BCC"/>
    <w:rsid w:val="00865931"/>
    <w:rsid w:val="008660F3"/>
    <w:rsid w:val="008670A4"/>
    <w:rsid w:val="008670B8"/>
    <w:rsid w:val="00867CAD"/>
    <w:rsid w:val="00867F74"/>
    <w:rsid w:val="00870007"/>
    <w:rsid w:val="00870BCE"/>
    <w:rsid w:val="00871911"/>
    <w:rsid w:val="00871D19"/>
    <w:rsid w:val="0087436C"/>
    <w:rsid w:val="00874464"/>
    <w:rsid w:val="008771C1"/>
    <w:rsid w:val="00877C18"/>
    <w:rsid w:val="00881C80"/>
    <w:rsid w:val="0088314C"/>
    <w:rsid w:val="00887323"/>
    <w:rsid w:val="00890D76"/>
    <w:rsid w:val="00890F74"/>
    <w:rsid w:val="00891782"/>
    <w:rsid w:val="00891D82"/>
    <w:rsid w:val="008935DD"/>
    <w:rsid w:val="008939BE"/>
    <w:rsid w:val="008944F9"/>
    <w:rsid w:val="008958D0"/>
    <w:rsid w:val="008961CF"/>
    <w:rsid w:val="008976CB"/>
    <w:rsid w:val="008A12ED"/>
    <w:rsid w:val="008A34B1"/>
    <w:rsid w:val="008A38A9"/>
    <w:rsid w:val="008A52EF"/>
    <w:rsid w:val="008A5EFE"/>
    <w:rsid w:val="008A757A"/>
    <w:rsid w:val="008A7917"/>
    <w:rsid w:val="008B0204"/>
    <w:rsid w:val="008B0F3B"/>
    <w:rsid w:val="008B1237"/>
    <w:rsid w:val="008B23C8"/>
    <w:rsid w:val="008B2F19"/>
    <w:rsid w:val="008B32C6"/>
    <w:rsid w:val="008B3985"/>
    <w:rsid w:val="008B476F"/>
    <w:rsid w:val="008B51C1"/>
    <w:rsid w:val="008B6E7E"/>
    <w:rsid w:val="008B764C"/>
    <w:rsid w:val="008B78A2"/>
    <w:rsid w:val="008B7A92"/>
    <w:rsid w:val="008B7DDF"/>
    <w:rsid w:val="008C00AB"/>
    <w:rsid w:val="008C2077"/>
    <w:rsid w:val="008C2E33"/>
    <w:rsid w:val="008C6418"/>
    <w:rsid w:val="008C753D"/>
    <w:rsid w:val="008C7820"/>
    <w:rsid w:val="008C7930"/>
    <w:rsid w:val="008D0E58"/>
    <w:rsid w:val="008D12DA"/>
    <w:rsid w:val="008D221F"/>
    <w:rsid w:val="008D2415"/>
    <w:rsid w:val="008D2EA3"/>
    <w:rsid w:val="008D32D0"/>
    <w:rsid w:val="008D35CC"/>
    <w:rsid w:val="008D452B"/>
    <w:rsid w:val="008D4C3D"/>
    <w:rsid w:val="008D6F81"/>
    <w:rsid w:val="008D7934"/>
    <w:rsid w:val="008E0D97"/>
    <w:rsid w:val="008E187F"/>
    <w:rsid w:val="008E4447"/>
    <w:rsid w:val="008E4E8F"/>
    <w:rsid w:val="008E6691"/>
    <w:rsid w:val="008E6787"/>
    <w:rsid w:val="008E7C49"/>
    <w:rsid w:val="008F0093"/>
    <w:rsid w:val="008F1087"/>
    <w:rsid w:val="008F1BBE"/>
    <w:rsid w:val="008F1FAC"/>
    <w:rsid w:val="008F2A66"/>
    <w:rsid w:val="008F35CD"/>
    <w:rsid w:val="008F4104"/>
    <w:rsid w:val="008F6753"/>
    <w:rsid w:val="008F6EB5"/>
    <w:rsid w:val="008F7F8E"/>
    <w:rsid w:val="00900219"/>
    <w:rsid w:val="00901074"/>
    <w:rsid w:val="009016A7"/>
    <w:rsid w:val="009018FC"/>
    <w:rsid w:val="00901E88"/>
    <w:rsid w:val="00902C19"/>
    <w:rsid w:val="00902D8E"/>
    <w:rsid w:val="00904310"/>
    <w:rsid w:val="00905018"/>
    <w:rsid w:val="0090584A"/>
    <w:rsid w:val="00905E69"/>
    <w:rsid w:val="00907321"/>
    <w:rsid w:val="009102A2"/>
    <w:rsid w:val="00911525"/>
    <w:rsid w:val="00911B03"/>
    <w:rsid w:val="00912006"/>
    <w:rsid w:val="009132E2"/>
    <w:rsid w:val="00913763"/>
    <w:rsid w:val="00913C1D"/>
    <w:rsid w:val="00914481"/>
    <w:rsid w:val="0091453D"/>
    <w:rsid w:val="009150B7"/>
    <w:rsid w:val="0091541B"/>
    <w:rsid w:val="0091576C"/>
    <w:rsid w:val="00917B59"/>
    <w:rsid w:val="009211C6"/>
    <w:rsid w:val="009233EF"/>
    <w:rsid w:val="009260AB"/>
    <w:rsid w:val="00926335"/>
    <w:rsid w:val="0092652A"/>
    <w:rsid w:val="00926964"/>
    <w:rsid w:val="00926FF8"/>
    <w:rsid w:val="00927A79"/>
    <w:rsid w:val="00932331"/>
    <w:rsid w:val="0093242F"/>
    <w:rsid w:val="00932875"/>
    <w:rsid w:val="0093365D"/>
    <w:rsid w:val="00933E9C"/>
    <w:rsid w:val="00934D82"/>
    <w:rsid w:val="00935040"/>
    <w:rsid w:val="009400D7"/>
    <w:rsid w:val="009404BB"/>
    <w:rsid w:val="00940F3A"/>
    <w:rsid w:val="0094156E"/>
    <w:rsid w:val="00942263"/>
    <w:rsid w:val="0094290C"/>
    <w:rsid w:val="00943D16"/>
    <w:rsid w:val="009442DA"/>
    <w:rsid w:val="00945159"/>
    <w:rsid w:val="00945A5C"/>
    <w:rsid w:val="00945F1F"/>
    <w:rsid w:val="0094681A"/>
    <w:rsid w:val="00947801"/>
    <w:rsid w:val="0095087E"/>
    <w:rsid w:val="00950A04"/>
    <w:rsid w:val="00951544"/>
    <w:rsid w:val="00952198"/>
    <w:rsid w:val="00952795"/>
    <w:rsid w:val="00952DCB"/>
    <w:rsid w:val="00952EEA"/>
    <w:rsid w:val="009538BB"/>
    <w:rsid w:val="009559A2"/>
    <w:rsid w:val="009562C9"/>
    <w:rsid w:val="009566C8"/>
    <w:rsid w:val="00957418"/>
    <w:rsid w:val="00957C58"/>
    <w:rsid w:val="00961C62"/>
    <w:rsid w:val="00961D29"/>
    <w:rsid w:val="009623A7"/>
    <w:rsid w:val="009628D9"/>
    <w:rsid w:val="0096393D"/>
    <w:rsid w:val="009703D8"/>
    <w:rsid w:val="00970793"/>
    <w:rsid w:val="00971537"/>
    <w:rsid w:val="00971FEC"/>
    <w:rsid w:val="00972493"/>
    <w:rsid w:val="0097267F"/>
    <w:rsid w:val="00972D89"/>
    <w:rsid w:val="00972EE1"/>
    <w:rsid w:val="00974630"/>
    <w:rsid w:val="00974890"/>
    <w:rsid w:val="00975DD3"/>
    <w:rsid w:val="009771D2"/>
    <w:rsid w:val="00977DA6"/>
    <w:rsid w:val="009814B2"/>
    <w:rsid w:val="00981555"/>
    <w:rsid w:val="00981923"/>
    <w:rsid w:val="009824D9"/>
    <w:rsid w:val="009825A8"/>
    <w:rsid w:val="0098312C"/>
    <w:rsid w:val="00983E71"/>
    <w:rsid w:val="009848E7"/>
    <w:rsid w:val="00984A6E"/>
    <w:rsid w:val="00985795"/>
    <w:rsid w:val="00985C6F"/>
    <w:rsid w:val="00985FC4"/>
    <w:rsid w:val="009908E5"/>
    <w:rsid w:val="00990FC1"/>
    <w:rsid w:val="009921F7"/>
    <w:rsid w:val="00993C05"/>
    <w:rsid w:val="00994DC4"/>
    <w:rsid w:val="00995350"/>
    <w:rsid w:val="00995373"/>
    <w:rsid w:val="00995BD3"/>
    <w:rsid w:val="009A3C7E"/>
    <w:rsid w:val="009A41B8"/>
    <w:rsid w:val="009A444A"/>
    <w:rsid w:val="009A4588"/>
    <w:rsid w:val="009A4AC7"/>
    <w:rsid w:val="009A50FC"/>
    <w:rsid w:val="009A58C8"/>
    <w:rsid w:val="009A6CCE"/>
    <w:rsid w:val="009B0384"/>
    <w:rsid w:val="009B125F"/>
    <w:rsid w:val="009B126C"/>
    <w:rsid w:val="009B18E2"/>
    <w:rsid w:val="009B2BC9"/>
    <w:rsid w:val="009B35AF"/>
    <w:rsid w:val="009B4836"/>
    <w:rsid w:val="009B4B15"/>
    <w:rsid w:val="009B52DA"/>
    <w:rsid w:val="009B58DA"/>
    <w:rsid w:val="009C02D4"/>
    <w:rsid w:val="009C155B"/>
    <w:rsid w:val="009C222A"/>
    <w:rsid w:val="009C2267"/>
    <w:rsid w:val="009C2DCD"/>
    <w:rsid w:val="009C34F8"/>
    <w:rsid w:val="009C38A9"/>
    <w:rsid w:val="009C3D34"/>
    <w:rsid w:val="009C44B5"/>
    <w:rsid w:val="009C5308"/>
    <w:rsid w:val="009C6416"/>
    <w:rsid w:val="009C76D5"/>
    <w:rsid w:val="009C7FAF"/>
    <w:rsid w:val="009D09FB"/>
    <w:rsid w:val="009D1805"/>
    <w:rsid w:val="009D228C"/>
    <w:rsid w:val="009D2C92"/>
    <w:rsid w:val="009D34CE"/>
    <w:rsid w:val="009D4692"/>
    <w:rsid w:val="009D46C1"/>
    <w:rsid w:val="009D5398"/>
    <w:rsid w:val="009D541D"/>
    <w:rsid w:val="009D712C"/>
    <w:rsid w:val="009D7CF2"/>
    <w:rsid w:val="009E0924"/>
    <w:rsid w:val="009E2074"/>
    <w:rsid w:val="009E2837"/>
    <w:rsid w:val="009E2A4A"/>
    <w:rsid w:val="009E33F3"/>
    <w:rsid w:val="009E3C4D"/>
    <w:rsid w:val="009E3D5B"/>
    <w:rsid w:val="009E461B"/>
    <w:rsid w:val="009E58D0"/>
    <w:rsid w:val="009E5922"/>
    <w:rsid w:val="009E7E82"/>
    <w:rsid w:val="009F03CF"/>
    <w:rsid w:val="009F2C1F"/>
    <w:rsid w:val="009F34BC"/>
    <w:rsid w:val="009F4BA9"/>
    <w:rsid w:val="009F4C43"/>
    <w:rsid w:val="009F4E68"/>
    <w:rsid w:val="009F5B7D"/>
    <w:rsid w:val="009F6E40"/>
    <w:rsid w:val="009F6F05"/>
    <w:rsid w:val="00A007B7"/>
    <w:rsid w:val="00A00B35"/>
    <w:rsid w:val="00A01346"/>
    <w:rsid w:val="00A01A20"/>
    <w:rsid w:val="00A026FF"/>
    <w:rsid w:val="00A02E8D"/>
    <w:rsid w:val="00A03F06"/>
    <w:rsid w:val="00A05FF2"/>
    <w:rsid w:val="00A0723F"/>
    <w:rsid w:val="00A0735F"/>
    <w:rsid w:val="00A073D6"/>
    <w:rsid w:val="00A109AB"/>
    <w:rsid w:val="00A11DC6"/>
    <w:rsid w:val="00A130EF"/>
    <w:rsid w:val="00A13C24"/>
    <w:rsid w:val="00A13C3F"/>
    <w:rsid w:val="00A14C64"/>
    <w:rsid w:val="00A151DE"/>
    <w:rsid w:val="00A159A2"/>
    <w:rsid w:val="00A16233"/>
    <w:rsid w:val="00A17F95"/>
    <w:rsid w:val="00A21D13"/>
    <w:rsid w:val="00A24106"/>
    <w:rsid w:val="00A243CF"/>
    <w:rsid w:val="00A253D3"/>
    <w:rsid w:val="00A25FAC"/>
    <w:rsid w:val="00A260E8"/>
    <w:rsid w:val="00A269BB"/>
    <w:rsid w:val="00A26D6E"/>
    <w:rsid w:val="00A26EBA"/>
    <w:rsid w:val="00A27AD2"/>
    <w:rsid w:val="00A316E3"/>
    <w:rsid w:val="00A31C25"/>
    <w:rsid w:val="00A31CF0"/>
    <w:rsid w:val="00A32198"/>
    <w:rsid w:val="00A33404"/>
    <w:rsid w:val="00A34E7A"/>
    <w:rsid w:val="00A35128"/>
    <w:rsid w:val="00A35960"/>
    <w:rsid w:val="00A35D20"/>
    <w:rsid w:val="00A37106"/>
    <w:rsid w:val="00A4028F"/>
    <w:rsid w:val="00A408E8"/>
    <w:rsid w:val="00A41143"/>
    <w:rsid w:val="00A414EA"/>
    <w:rsid w:val="00A419B0"/>
    <w:rsid w:val="00A41F44"/>
    <w:rsid w:val="00A43865"/>
    <w:rsid w:val="00A43F37"/>
    <w:rsid w:val="00A444C4"/>
    <w:rsid w:val="00A460EA"/>
    <w:rsid w:val="00A477A1"/>
    <w:rsid w:val="00A50F0E"/>
    <w:rsid w:val="00A51DF5"/>
    <w:rsid w:val="00A524A5"/>
    <w:rsid w:val="00A5295B"/>
    <w:rsid w:val="00A5544B"/>
    <w:rsid w:val="00A557C8"/>
    <w:rsid w:val="00A56B22"/>
    <w:rsid w:val="00A610D7"/>
    <w:rsid w:val="00A61936"/>
    <w:rsid w:val="00A61B24"/>
    <w:rsid w:val="00A621E2"/>
    <w:rsid w:val="00A6223F"/>
    <w:rsid w:val="00A62DC9"/>
    <w:rsid w:val="00A63542"/>
    <w:rsid w:val="00A636B5"/>
    <w:rsid w:val="00A64159"/>
    <w:rsid w:val="00A64600"/>
    <w:rsid w:val="00A64695"/>
    <w:rsid w:val="00A64767"/>
    <w:rsid w:val="00A65338"/>
    <w:rsid w:val="00A6550F"/>
    <w:rsid w:val="00A661A0"/>
    <w:rsid w:val="00A66C63"/>
    <w:rsid w:val="00A709C9"/>
    <w:rsid w:val="00A71ADD"/>
    <w:rsid w:val="00A71D47"/>
    <w:rsid w:val="00A720A3"/>
    <w:rsid w:val="00A726AC"/>
    <w:rsid w:val="00A72E77"/>
    <w:rsid w:val="00A74595"/>
    <w:rsid w:val="00A74B44"/>
    <w:rsid w:val="00A75760"/>
    <w:rsid w:val="00A75EC0"/>
    <w:rsid w:val="00A75F73"/>
    <w:rsid w:val="00A76831"/>
    <w:rsid w:val="00A77828"/>
    <w:rsid w:val="00A77D51"/>
    <w:rsid w:val="00A8059A"/>
    <w:rsid w:val="00A810E9"/>
    <w:rsid w:val="00A81E49"/>
    <w:rsid w:val="00A8276D"/>
    <w:rsid w:val="00A82DAC"/>
    <w:rsid w:val="00A8384D"/>
    <w:rsid w:val="00A8473F"/>
    <w:rsid w:val="00A847AE"/>
    <w:rsid w:val="00A8490F"/>
    <w:rsid w:val="00A84FFC"/>
    <w:rsid w:val="00A854AA"/>
    <w:rsid w:val="00A86923"/>
    <w:rsid w:val="00A92058"/>
    <w:rsid w:val="00A92F1D"/>
    <w:rsid w:val="00A93C4B"/>
    <w:rsid w:val="00A941B0"/>
    <w:rsid w:val="00A96066"/>
    <w:rsid w:val="00A96210"/>
    <w:rsid w:val="00A96504"/>
    <w:rsid w:val="00A9681B"/>
    <w:rsid w:val="00A970B1"/>
    <w:rsid w:val="00AA0AF9"/>
    <w:rsid w:val="00AA2461"/>
    <w:rsid w:val="00AA3850"/>
    <w:rsid w:val="00AA3DE9"/>
    <w:rsid w:val="00AA4580"/>
    <w:rsid w:val="00AA4AF1"/>
    <w:rsid w:val="00AA4E13"/>
    <w:rsid w:val="00AA65A8"/>
    <w:rsid w:val="00AA79F8"/>
    <w:rsid w:val="00AB1678"/>
    <w:rsid w:val="00AB188F"/>
    <w:rsid w:val="00AB23B6"/>
    <w:rsid w:val="00AB2E01"/>
    <w:rsid w:val="00AB32EA"/>
    <w:rsid w:val="00AB38D6"/>
    <w:rsid w:val="00AB3F31"/>
    <w:rsid w:val="00AB4296"/>
    <w:rsid w:val="00AB476E"/>
    <w:rsid w:val="00AB5A52"/>
    <w:rsid w:val="00AB6E08"/>
    <w:rsid w:val="00AB7B1D"/>
    <w:rsid w:val="00AC0AB6"/>
    <w:rsid w:val="00AC23EB"/>
    <w:rsid w:val="00AC2890"/>
    <w:rsid w:val="00AC3C64"/>
    <w:rsid w:val="00AC3DCD"/>
    <w:rsid w:val="00AC468B"/>
    <w:rsid w:val="00AC4BA2"/>
    <w:rsid w:val="00AC4C27"/>
    <w:rsid w:val="00AC540E"/>
    <w:rsid w:val="00AC5EAC"/>
    <w:rsid w:val="00AC600E"/>
    <w:rsid w:val="00AC60E7"/>
    <w:rsid w:val="00AC618F"/>
    <w:rsid w:val="00AC6D3D"/>
    <w:rsid w:val="00AC7192"/>
    <w:rsid w:val="00AC7B5F"/>
    <w:rsid w:val="00AD0709"/>
    <w:rsid w:val="00AD1092"/>
    <w:rsid w:val="00AD18B0"/>
    <w:rsid w:val="00AD22EF"/>
    <w:rsid w:val="00AD258C"/>
    <w:rsid w:val="00AD36CF"/>
    <w:rsid w:val="00AD3F82"/>
    <w:rsid w:val="00AD44F8"/>
    <w:rsid w:val="00AD4509"/>
    <w:rsid w:val="00AD4D0F"/>
    <w:rsid w:val="00AD5284"/>
    <w:rsid w:val="00AD53F5"/>
    <w:rsid w:val="00AD78B6"/>
    <w:rsid w:val="00AE005E"/>
    <w:rsid w:val="00AE151D"/>
    <w:rsid w:val="00AE2264"/>
    <w:rsid w:val="00AE31B3"/>
    <w:rsid w:val="00AE4164"/>
    <w:rsid w:val="00AE445C"/>
    <w:rsid w:val="00AE4625"/>
    <w:rsid w:val="00AE51DF"/>
    <w:rsid w:val="00AE5F8B"/>
    <w:rsid w:val="00AE6ECD"/>
    <w:rsid w:val="00AE744B"/>
    <w:rsid w:val="00AE7641"/>
    <w:rsid w:val="00AF14E9"/>
    <w:rsid w:val="00AF22EA"/>
    <w:rsid w:val="00AF2419"/>
    <w:rsid w:val="00AF317E"/>
    <w:rsid w:val="00AF3362"/>
    <w:rsid w:val="00AF50A1"/>
    <w:rsid w:val="00AF5AA5"/>
    <w:rsid w:val="00AF5EEE"/>
    <w:rsid w:val="00AF6E2A"/>
    <w:rsid w:val="00AF7A03"/>
    <w:rsid w:val="00B000A6"/>
    <w:rsid w:val="00B010A7"/>
    <w:rsid w:val="00B01557"/>
    <w:rsid w:val="00B01B46"/>
    <w:rsid w:val="00B0382C"/>
    <w:rsid w:val="00B03AD7"/>
    <w:rsid w:val="00B03C57"/>
    <w:rsid w:val="00B04371"/>
    <w:rsid w:val="00B0633C"/>
    <w:rsid w:val="00B063D6"/>
    <w:rsid w:val="00B0688E"/>
    <w:rsid w:val="00B07B8F"/>
    <w:rsid w:val="00B10197"/>
    <w:rsid w:val="00B1080F"/>
    <w:rsid w:val="00B11268"/>
    <w:rsid w:val="00B12A7C"/>
    <w:rsid w:val="00B12F97"/>
    <w:rsid w:val="00B135E3"/>
    <w:rsid w:val="00B13DBD"/>
    <w:rsid w:val="00B14E7B"/>
    <w:rsid w:val="00B14F6D"/>
    <w:rsid w:val="00B162DA"/>
    <w:rsid w:val="00B17E9C"/>
    <w:rsid w:val="00B21218"/>
    <w:rsid w:val="00B221B0"/>
    <w:rsid w:val="00B22942"/>
    <w:rsid w:val="00B24539"/>
    <w:rsid w:val="00B24754"/>
    <w:rsid w:val="00B251EE"/>
    <w:rsid w:val="00B25371"/>
    <w:rsid w:val="00B25B32"/>
    <w:rsid w:val="00B25FA6"/>
    <w:rsid w:val="00B2673A"/>
    <w:rsid w:val="00B267C3"/>
    <w:rsid w:val="00B26FB0"/>
    <w:rsid w:val="00B30701"/>
    <w:rsid w:val="00B31A9B"/>
    <w:rsid w:val="00B32C59"/>
    <w:rsid w:val="00B32DAE"/>
    <w:rsid w:val="00B40484"/>
    <w:rsid w:val="00B422BA"/>
    <w:rsid w:val="00B423D9"/>
    <w:rsid w:val="00B42893"/>
    <w:rsid w:val="00B44DF1"/>
    <w:rsid w:val="00B45820"/>
    <w:rsid w:val="00B458A9"/>
    <w:rsid w:val="00B460F0"/>
    <w:rsid w:val="00B46FB5"/>
    <w:rsid w:val="00B4739D"/>
    <w:rsid w:val="00B47853"/>
    <w:rsid w:val="00B50E8D"/>
    <w:rsid w:val="00B53537"/>
    <w:rsid w:val="00B55928"/>
    <w:rsid w:val="00B56030"/>
    <w:rsid w:val="00B565EB"/>
    <w:rsid w:val="00B56C6C"/>
    <w:rsid w:val="00B577B4"/>
    <w:rsid w:val="00B578B9"/>
    <w:rsid w:val="00B57BEB"/>
    <w:rsid w:val="00B57C5E"/>
    <w:rsid w:val="00B60228"/>
    <w:rsid w:val="00B60C5B"/>
    <w:rsid w:val="00B61A53"/>
    <w:rsid w:val="00B620E6"/>
    <w:rsid w:val="00B626A3"/>
    <w:rsid w:val="00B62758"/>
    <w:rsid w:val="00B62EE4"/>
    <w:rsid w:val="00B63772"/>
    <w:rsid w:val="00B6524B"/>
    <w:rsid w:val="00B66869"/>
    <w:rsid w:val="00B676A0"/>
    <w:rsid w:val="00B67876"/>
    <w:rsid w:val="00B67B23"/>
    <w:rsid w:val="00B702DE"/>
    <w:rsid w:val="00B7033B"/>
    <w:rsid w:val="00B706FA"/>
    <w:rsid w:val="00B7155A"/>
    <w:rsid w:val="00B7199A"/>
    <w:rsid w:val="00B7295F"/>
    <w:rsid w:val="00B735F7"/>
    <w:rsid w:val="00B73601"/>
    <w:rsid w:val="00B74EA0"/>
    <w:rsid w:val="00B75CFB"/>
    <w:rsid w:val="00B768D1"/>
    <w:rsid w:val="00B76EAF"/>
    <w:rsid w:val="00B770A2"/>
    <w:rsid w:val="00B772CE"/>
    <w:rsid w:val="00B77BBE"/>
    <w:rsid w:val="00B802B8"/>
    <w:rsid w:val="00B80611"/>
    <w:rsid w:val="00B80E7C"/>
    <w:rsid w:val="00B814B1"/>
    <w:rsid w:val="00B81F3E"/>
    <w:rsid w:val="00B82C43"/>
    <w:rsid w:val="00B83090"/>
    <w:rsid w:val="00B83473"/>
    <w:rsid w:val="00B84041"/>
    <w:rsid w:val="00B84A56"/>
    <w:rsid w:val="00B90109"/>
    <w:rsid w:val="00B91015"/>
    <w:rsid w:val="00B91DBB"/>
    <w:rsid w:val="00B9211E"/>
    <w:rsid w:val="00B92D94"/>
    <w:rsid w:val="00B92ED2"/>
    <w:rsid w:val="00B9324F"/>
    <w:rsid w:val="00B94340"/>
    <w:rsid w:val="00B95645"/>
    <w:rsid w:val="00B9593E"/>
    <w:rsid w:val="00B95AA9"/>
    <w:rsid w:val="00B95F46"/>
    <w:rsid w:val="00B967A4"/>
    <w:rsid w:val="00BA0BA2"/>
    <w:rsid w:val="00BA0F30"/>
    <w:rsid w:val="00BA1E76"/>
    <w:rsid w:val="00BA475E"/>
    <w:rsid w:val="00BA595E"/>
    <w:rsid w:val="00BA7652"/>
    <w:rsid w:val="00BA7E0B"/>
    <w:rsid w:val="00BB2C1A"/>
    <w:rsid w:val="00BB2D42"/>
    <w:rsid w:val="00BB3B6C"/>
    <w:rsid w:val="00BB3CC5"/>
    <w:rsid w:val="00BB4884"/>
    <w:rsid w:val="00BB5823"/>
    <w:rsid w:val="00BB5A09"/>
    <w:rsid w:val="00BB636B"/>
    <w:rsid w:val="00BB6CDD"/>
    <w:rsid w:val="00BB7116"/>
    <w:rsid w:val="00BC038D"/>
    <w:rsid w:val="00BC090A"/>
    <w:rsid w:val="00BC0E08"/>
    <w:rsid w:val="00BC167A"/>
    <w:rsid w:val="00BC55A0"/>
    <w:rsid w:val="00BC5703"/>
    <w:rsid w:val="00BC647B"/>
    <w:rsid w:val="00BC767E"/>
    <w:rsid w:val="00BC7710"/>
    <w:rsid w:val="00BC7C53"/>
    <w:rsid w:val="00BD0228"/>
    <w:rsid w:val="00BD0522"/>
    <w:rsid w:val="00BD0971"/>
    <w:rsid w:val="00BD1339"/>
    <w:rsid w:val="00BD1D40"/>
    <w:rsid w:val="00BD24CF"/>
    <w:rsid w:val="00BD2C09"/>
    <w:rsid w:val="00BD3764"/>
    <w:rsid w:val="00BD3D37"/>
    <w:rsid w:val="00BD4712"/>
    <w:rsid w:val="00BD47AE"/>
    <w:rsid w:val="00BD5DCC"/>
    <w:rsid w:val="00BD6C1F"/>
    <w:rsid w:val="00BE09DE"/>
    <w:rsid w:val="00BE1EF5"/>
    <w:rsid w:val="00BE2214"/>
    <w:rsid w:val="00BE247D"/>
    <w:rsid w:val="00BE289D"/>
    <w:rsid w:val="00BE2F6D"/>
    <w:rsid w:val="00BE5093"/>
    <w:rsid w:val="00BE6DB9"/>
    <w:rsid w:val="00BF05C0"/>
    <w:rsid w:val="00BF05FF"/>
    <w:rsid w:val="00BF1F3C"/>
    <w:rsid w:val="00BF2359"/>
    <w:rsid w:val="00BF295A"/>
    <w:rsid w:val="00BF45BE"/>
    <w:rsid w:val="00BF4F34"/>
    <w:rsid w:val="00BF4F42"/>
    <w:rsid w:val="00BF5410"/>
    <w:rsid w:val="00BF5E0F"/>
    <w:rsid w:val="00BF73DD"/>
    <w:rsid w:val="00BF7A56"/>
    <w:rsid w:val="00BF7FFC"/>
    <w:rsid w:val="00C01B1F"/>
    <w:rsid w:val="00C01B3E"/>
    <w:rsid w:val="00C02458"/>
    <w:rsid w:val="00C04830"/>
    <w:rsid w:val="00C05812"/>
    <w:rsid w:val="00C05D48"/>
    <w:rsid w:val="00C06D9C"/>
    <w:rsid w:val="00C07E01"/>
    <w:rsid w:val="00C10883"/>
    <w:rsid w:val="00C112D5"/>
    <w:rsid w:val="00C14B15"/>
    <w:rsid w:val="00C15DAC"/>
    <w:rsid w:val="00C160D8"/>
    <w:rsid w:val="00C16572"/>
    <w:rsid w:val="00C16C75"/>
    <w:rsid w:val="00C16FF6"/>
    <w:rsid w:val="00C170B1"/>
    <w:rsid w:val="00C17CD3"/>
    <w:rsid w:val="00C17D83"/>
    <w:rsid w:val="00C2170F"/>
    <w:rsid w:val="00C22C50"/>
    <w:rsid w:val="00C2487D"/>
    <w:rsid w:val="00C2737D"/>
    <w:rsid w:val="00C2746A"/>
    <w:rsid w:val="00C27B78"/>
    <w:rsid w:val="00C30218"/>
    <w:rsid w:val="00C307FC"/>
    <w:rsid w:val="00C33AC1"/>
    <w:rsid w:val="00C341CB"/>
    <w:rsid w:val="00C3439A"/>
    <w:rsid w:val="00C34419"/>
    <w:rsid w:val="00C3462C"/>
    <w:rsid w:val="00C34761"/>
    <w:rsid w:val="00C4001D"/>
    <w:rsid w:val="00C403C3"/>
    <w:rsid w:val="00C41A51"/>
    <w:rsid w:val="00C41DDA"/>
    <w:rsid w:val="00C41DFE"/>
    <w:rsid w:val="00C43D1A"/>
    <w:rsid w:val="00C44C55"/>
    <w:rsid w:val="00C46CA4"/>
    <w:rsid w:val="00C479F5"/>
    <w:rsid w:val="00C5102D"/>
    <w:rsid w:val="00C52A02"/>
    <w:rsid w:val="00C53350"/>
    <w:rsid w:val="00C5375F"/>
    <w:rsid w:val="00C53AE4"/>
    <w:rsid w:val="00C55213"/>
    <w:rsid w:val="00C5521A"/>
    <w:rsid w:val="00C55CFA"/>
    <w:rsid w:val="00C55F3C"/>
    <w:rsid w:val="00C56C31"/>
    <w:rsid w:val="00C61523"/>
    <w:rsid w:val="00C61F3C"/>
    <w:rsid w:val="00C6295C"/>
    <w:rsid w:val="00C638C8"/>
    <w:rsid w:val="00C66921"/>
    <w:rsid w:val="00C67840"/>
    <w:rsid w:val="00C71712"/>
    <w:rsid w:val="00C717A1"/>
    <w:rsid w:val="00C7182F"/>
    <w:rsid w:val="00C71AD2"/>
    <w:rsid w:val="00C72253"/>
    <w:rsid w:val="00C74036"/>
    <w:rsid w:val="00C74B1C"/>
    <w:rsid w:val="00C75AE8"/>
    <w:rsid w:val="00C77E4E"/>
    <w:rsid w:val="00C817AD"/>
    <w:rsid w:val="00C81A86"/>
    <w:rsid w:val="00C8259F"/>
    <w:rsid w:val="00C83E01"/>
    <w:rsid w:val="00C83E55"/>
    <w:rsid w:val="00C85144"/>
    <w:rsid w:val="00C85454"/>
    <w:rsid w:val="00C857F2"/>
    <w:rsid w:val="00C85FDE"/>
    <w:rsid w:val="00C86429"/>
    <w:rsid w:val="00C867EF"/>
    <w:rsid w:val="00C87FC1"/>
    <w:rsid w:val="00C9020D"/>
    <w:rsid w:val="00C9180B"/>
    <w:rsid w:val="00C92202"/>
    <w:rsid w:val="00C929CA"/>
    <w:rsid w:val="00C92B3A"/>
    <w:rsid w:val="00C93FFD"/>
    <w:rsid w:val="00C942EE"/>
    <w:rsid w:val="00C953A6"/>
    <w:rsid w:val="00C95A8C"/>
    <w:rsid w:val="00C95B53"/>
    <w:rsid w:val="00C96A3C"/>
    <w:rsid w:val="00C973C7"/>
    <w:rsid w:val="00C9750A"/>
    <w:rsid w:val="00C97A30"/>
    <w:rsid w:val="00C97DA7"/>
    <w:rsid w:val="00CA36A5"/>
    <w:rsid w:val="00CA3D82"/>
    <w:rsid w:val="00CA55B8"/>
    <w:rsid w:val="00CA55EE"/>
    <w:rsid w:val="00CA5D21"/>
    <w:rsid w:val="00CA6B8E"/>
    <w:rsid w:val="00CA6D21"/>
    <w:rsid w:val="00CA71F8"/>
    <w:rsid w:val="00CA7AE9"/>
    <w:rsid w:val="00CA7CF6"/>
    <w:rsid w:val="00CB02C9"/>
    <w:rsid w:val="00CB05E6"/>
    <w:rsid w:val="00CB0F00"/>
    <w:rsid w:val="00CB3D58"/>
    <w:rsid w:val="00CB53CD"/>
    <w:rsid w:val="00CB5A44"/>
    <w:rsid w:val="00CB7330"/>
    <w:rsid w:val="00CB7B9C"/>
    <w:rsid w:val="00CC10B5"/>
    <w:rsid w:val="00CC2221"/>
    <w:rsid w:val="00CC3A5E"/>
    <w:rsid w:val="00CC434B"/>
    <w:rsid w:val="00CC487C"/>
    <w:rsid w:val="00CC504D"/>
    <w:rsid w:val="00CC75ED"/>
    <w:rsid w:val="00CC76B9"/>
    <w:rsid w:val="00CC7FD9"/>
    <w:rsid w:val="00CD1735"/>
    <w:rsid w:val="00CD2194"/>
    <w:rsid w:val="00CD2281"/>
    <w:rsid w:val="00CD34AD"/>
    <w:rsid w:val="00CD34B2"/>
    <w:rsid w:val="00CD3FB1"/>
    <w:rsid w:val="00CD5120"/>
    <w:rsid w:val="00CD51DF"/>
    <w:rsid w:val="00CD69F2"/>
    <w:rsid w:val="00CD7EAE"/>
    <w:rsid w:val="00CE1419"/>
    <w:rsid w:val="00CE215C"/>
    <w:rsid w:val="00CE27F0"/>
    <w:rsid w:val="00CE34B6"/>
    <w:rsid w:val="00CE4B78"/>
    <w:rsid w:val="00CE525F"/>
    <w:rsid w:val="00CE6664"/>
    <w:rsid w:val="00CE6D0E"/>
    <w:rsid w:val="00CE769F"/>
    <w:rsid w:val="00CF0046"/>
    <w:rsid w:val="00CF0C10"/>
    <w:rsid w:val="00CF0D91"/>
    <w:rsid w:val="00CF0DEA"/>
    <w:rsid w:val="00CF1305"/>
    <w:rsid w:val="00CF1C37"/>
    <w:rsid w:val="00CF2825"/>
    <w:rsid w:val="00CF2AE8"/>
    <w:rsid w:val="00CF3F44"/>
    <w:rsid w:val="00CF4A34"/>
    <w:rsid w:val="00CF4FA2"/>
    <w:rsid w:val="00D00331"/>
    <w:rsid w:val="00D00ABB"/>
    <w:rsid w:val="00D01A7B"/>
    <w:rsid w:val="00D02B83"/>
    <w:rsid w:val="00D02E39"/>
    <w:rsid w:val="00D04186"/>
    <w:rsid w:val="00D04221"/>
    <w:rsid w:val="00D04694"/>
    <w:rsid w:val="00D052DE"/>
    <w:rsid w:val="00D0569D"/>
    <w:rsid w:val="00D0673D"/>
    <w:rsid w:val="00D06B38"/>
    <w:rsid w:val="00D06EF8"/>
    <w:rsid w:val="00D0706F"/>
    <w:rsid w:val="00D07294"/>
    <w:rsid w:val="00D07458"/>
    <w:rsid w:val="00D12C60"/>
    <w:rsid w:val="00D13808"/>
    <w:rsid w:val="00D14242"/>
    <w:rsid w:val="00D14615"/>
    <w:rsid w:val="00D15534"/>
    <w:rsid w:val="00D176C6"/>
    <w:rsid w:val="00D17CEE"/>
    <w:rsid w:val="00D20F9F"/>
    <w:rsid w:val="00D22210"/>
    <w:rsid w:val="00D223F7"/>
    <w:rsid w:val="00D22B6C"/>
    <w:rsid w:val="00D2324F"/>
    <w:rsid w:val="00D241AA"/>
    <w:rsid w:val="00D24B3E"/>
    <w:rsid w:val="00D2515B"/>
    <w:rsid w:val="00D25168"/>
    <w:rsid w:val="00D2571C"/>
    <w:rsid w:val="00D2684E"/>
    <w:rsid w:val="00D26B2C"/>
    <w:rsid w:val="00D26C6D"/>
    <w:rsid w:val="00D27767"/>
    <w:rsid w:val="00D2778C"/>
    <w:rsid w:val="00D27F96"/>
    <w:rsid w:val="00D30F78"/>
    <w:rsid w:val="00D32498"/>
    <w:rsid w:val="00D32E1C"/>
    <w:rsid w:val="00D33329"/>
    <w:rsid w:val="00D33473"/>
    <w:rsid w:val="00D3349D"/>
    <w:rsid w:val="00D33D73"/>
    <w:rsid w:val="00D34C2B"/>
    <w:rsid w:val="00D350EA"/>
    <w:rsid w:val="00D355F9"/>
    <w:rsid w:val="00D35D10"/>
    <w:rsid w:val="00D35FFF"/>
    <w:rsid w:val="00D36789"/>
    <w:rsid w:val="00D36A53"/>
    <w:rsid w:val="00D37344"/>
    <w:rsid w:val="00D37423"/>
    <w:rsid w:val="00D37EB1"/>
    <w:rsid w:val="00D406CB"/>
    <w:rsid w:val="00D40AA4"/>
    <w:rsid w:val="00D41360"/>
    <w:rsid w:val="00D41557"/>
    <w:rsid w:val="00D43AB4"/>
    <w:rsid w:val="00D44385"/>
    <w:rsid w:val="00D444F4"/>
    <w:rsid w:val="00D448EC"/>
    <w:rsid w:val="00D44C2B"/>
    <w:rsid w:val="00D44C32"/>
    <w:rsid w:val="00D452C9"/>
    <w:rsid w:val="00D45396"/>
    <w:rsid w:val="00D45757"/>
    <w:rsid w:val="00D45AA1"/>
    <w:rsid w:val="00D50588"/>
    <w:rsid w:val="00D5087D"/>
    <w:rsid w:val="00D53107"/>
    <w:rsid w:val="00D547BD"/>
    <w:rsid w:val="00D55BCA"/>
    <w:rsid w:val="00D56886"/>
    <w:rsid w:val="00D600D2"/>
    <w:rsid w:val="00D60827"/>
    <w:rsid w:val="00D61777"/>
    <w:rsid w:val="00D61F3D"/>
    <w:rsid w:val="00D630B8"/>
    <w:rsid w:val="00D63717"/>
    <w:rsid w:val="00D66087"/>
    <w:rsid w:val="00D67F1B"/>
    <w:rsid w:val="00D70E63"/>
    <w:rsid w:val="00D71BE4"/>
    <w:rsid w:val="00D73DB7"/>
    <w:rsid w:val="00D741CF"/>
    <w:rsid w:val="00D74F8B"/>
    <w:rsid w:val="00D75582"/>
    <w:rsid w:val="00D808C9"/>
    <w:rsid w:val="00D80B28"/>
    <w:rsid w:val="00D83025"/>
    <w:rsid w:val="00D83084"/>
    <w:rsid w:val="00D83465"/>
    <w:rsid w:val="00D85030"/>
    <w:rsid w:val="00D85570"/>
    <w:rsid w:val="00D86749"/>
    <w:rsid w:val="00D87504"/>
    <w:rsid w:val="00D876DC"/>
    <w:rsid w:val="00D87CAD"/>
    <w:rsid w:val="00D87E3C"/>
    <w:rsid w:val="00D9013E"/>
    <w:rsid w:val="00D91496"/>
    <w:rsid w:val="00D91593"/>
    <w:rsid w:val="00D91EDE"/>
    <w:rsid w:val="00D930B5"/>
    <w:rsid w:val="00D93FD2"/>
    <w:rsid w:val="00D947D7"/>
    <w:rsid w:val="00D94ECD"/>
    <w:rsid w:val="00D95016"/>
    <w:rsid w:val="00D96BFD"/>
    <w:rsid w:val="00DA069B"/>
    <w:rsid w:val="00DA1692"/>
    <w:rsid w:val="00DA179C"/>
    <w:rsid w:val="00DA1951"/>
    <w:rsid w:val="00DA19F8"/>
    <w:rsid w:val="00DA2B3D"/>
    <w:rsid w:val="00DA5651"/>
    <w:rsid w:val="00DA7163"/>
    <w:rsid w:val="00DB0E0F"/>
    <w:rsid w:val="00DB14C3"/>
    <w:rsid w:val="00DB1B53"/>
    <w:rsid w:val="00DB1BB4"/>
    <w:rsid w:val="00DB24BB"/>
    <w:rsid w:val="00DB41F6"/>
    <w:rsid w:val="00DB4A5F"/>
    <w:rsid w:val="00DB4CFB"/>
    <w:rsid w:val="00DB686D"/>
    <w:rsid w:val="00DC0E17"/>
    <w:rsid w:val="00DC1FE7"/>
    <w:rsid w:val="00DC2B49"/>
    <w:rsid w:val="00DC39DE"/>
    <w:rsid w:val="00DC3A23"/>
    <w:rsid w:val="00DC3CE4"/>
    <w:rsid w:val="00DC4EE5"/>
    <w:rsid w:val="00DC5516"/>
    <w:rsid w:val="00DC6664"/>
    <w:rsid w:val="00DC7126"/>
    <w:rsid w:val="00DD0254"/>
    <w:rsid w:val="00DD042D"/>
    <w:rsid w:val="00DD06CF"/>
    <w:rsid w:val="00DD1C78"/>
    <w:rsid w:val="00DD257E"/>
    <w:rsid w:val="00DD293A"/>
    <w:rsid w:val="00DD34BF"/>
    <w:rsid w:val="00DD454F"/>
    <w:rsid w:val="00DD5F05"/>
    <w:rsid w:val="00DD617D"/>
    <w:rsid w:val="00DD652E"/>
    <w:rsid w:val="00DD6E7F"/>
    <w:rsid w:val="00DD6F11"/>
    <w:rsid w:val="00DD6F45"/>
    <w:rsid w:val="00DD70A9"/>
    <w:rsid w:val="00DE092B"/>
    <w:rsid w:val="00DE0A84"/>
    <w:rsid w:val="00DE0EC4"/>
    <w:rsid w:val="00DE0FF5"/>
    <w:rsid w:val="00DE1262"/>
    <w:rsid w:val="00DE1547"/>
    <w:rsid w:val="00DE1A77"/>
    <w:rsid w:val="00DE3D5D"/>
    <w:rsid w:val="00DE56D4"/>
    <w:rsid w:val="00DE5778"/>
    <w:rsid w:val="00DE7A5F"/>
    <w:rsid w:val="00DF0B75"/>
    <w:rsid w:val="00DF1881"/>
    <w:rsid w:val="00DF3689"/>
    <w:rsid w:val="00DF4BD8"/>
    <w:rsid w:val="00DF576B"/>
    <w:rsid w:val="00DF5B3C"/>
    <w:rsid w:val="00DF62E1"/>
    <w:rsid w:val="00DF6FF9"/>
    <w:rsid w:val="00DF7571"/>
    <w:rsid w:val="00DF7633"/>
    <w:rsid w:val="00E0016A"/>
    <w:rsid w:val="00E00DCD"/>
    <w:rsid w:val="00E010AE"/>
    <w:rsid w:val="00E01915"/>
    <w:rsid w:val="00E01D0C"/>
    <w:rsid w:val="00E03C68"/>
    <w:rsid w:val="00E047CA"/>
    <w:rsid w:val="00E04FDF"/>
    <w:rsid w:val="00E07655"/>
    <w:rsid w:val="00E10235"/>
    <w:rsid w:val="00E1024D"/>
    <w:rsid w:val="00E10A34"/>
    <w:rsid w:val="00E10A94"/>
    <w:rsid w:val="00E12730"/>
    <w:rsid w:val="00E1356F"/>
    <w:rsid w:val="00E142D7"/>
    <w:rsid w:val="00E15CC6"/>
    <w:rsid w:val="00E15DC9"/>
    <w:rsid w:val="00E20110"/>
    <w:rsid w:val="00E21125"/>
    <w:rsid w:val="00E211CA"/>
    <w:rsid w:val="00E21A8B"/>
    <w:rsid w:val="00E2342E"/>
    <w:rsid w:val="00E23DB4"/>
    <w:rsid w:val="00E24C7E"/>
    <w:rsid w:val="00E25915"/>
    <w:rsid w:val="00E26080"/>
    <w:rsid w:val="00E278BA"/>
    <w:rsid w:val="00E30829"/>
    <w:rsid w:val="00E30CB5"/>
    <w:rsid w:val="00E30EDF"/>
    <w:rsid w:val="00E310D0"/>
    <w:rsid w:val="00E315A2"/>
    <w:rsid w:val="00E31790"/>
    <w:rsid w:val="00E31DFD"/>
    <w:rsid w:val="00E324BF"/>
    <w:rsid w:val="00E34217"/>
    <w:rsid w:val="00E3496B"/>
    <w:rsid w:val="00E35BB7"/>
    <w:rsid w:val="00E3621F"/>
    <w:rsid w:val="00E40B8A"/>
    <w:rsid w:val="00E41BDD"/>
    <w:rsid w:val="00E4346C"/>
    <w:rsid w:val="00E43E75"/>
    <w:rsid w:val="00E4427C"/>
    <w:rsid w:val="00E444F7"/>
    <w:rsid w:val="00E45328"/>
    <w:rsid w:val="00E46EFD"/>
    <w:rsid w:val="00E5067D"/>
    <w:rsid w:val="00E54B26"/>
    <w:rsid w:val="00E554C1"/>
    <w:rsid w:val="00E56586"/>
    <w:rsid w:val="00E60CFB"/>
    <w:rsid w:val="00E61701"/>
    <w:rsid w:val="00E622C1"/>
    <w:rsid w:val="00E62DC1"/>
    <w:rsid w:val="00E62FF1"/>
    <w:rsid w:val="00E63517"/>
    <w:rsid w:val="00E6363E"/>
    <w:rsid w:val="00E63A77"/>
    <w:rsid w:val="00E64AC8"/>
    <w:rsid w:val="00E66FC6"/>
    <w:rsid w:val="00E71FFB"/>
    <w:rsid w:val="00E723EC"/>
    <w:rsid w:val="00E72991"/>
    <w:rsid w:val="00E74CDC"/>
    <w:rsid w:val="00E754B3"/>
    <w:rsid w:val="00E80315"/>
    <w:rsid w:val="00E81852"/>
    <w:rsid w:val="00E818B1"/>
    <w:rsid w:val="00E81C4C"/>
    <w:rsid w:val="00E820E6"/>
    <w:rsid w:val="00E82A27"/>
    <w:rsid w:val="00E841A0"/>
    <w:rsid w:val="00E84CAE"/>
    <w:rsid w:val="00E87EA7"/>
    <w:rsid w:val="00E93C0C"/>
    <w:rsid w:val="00E9465B"/>
    <w:rsid w:val="00E9580B"/>
    <w:rsid w:val="00E97B71"/>
    <w:rsid w:val="00EA032C"/>
    <w:rsid w:val="00EA0845"/>
    <w:rsid w:val="00EA1480"/>
    <w:rsid w:val="00EA1C35"/>
    <w:rsid w:val="00EA23C8"/>
    <w:rsid w:val="00EA3272"/>
    <w:rsid w:val="00EA4AB9"/>
    <w:rsid w:val="00EA4B36"/>
    <w:rsid w:val="00EA4C8C"/>
    <w:rsid w:val="00EA4CFC"/>
    <w:rsid w:val="00EA6B72"/>
    <w:rsid w:val="00EA701B"/>
    <w:rsid w:val="00EB0565"/>
    <w:rsid w:val="00EB0F4D"/>
    <w:rsid w:val="00EB17A0"/>
    <w:rsid w:val="00EB1F51"/>
    <w:rsid w:val="00EB2293"/>
    <w:rsid w:val="00EB263E"/>
    <w:rsid w:val="00EB3892"/>
    <w:rsid w:val="00EB3C67"/>
    <w:rsid w:val="00EB3CC4"/>
    <w:rsid w:val="00EB432C"/>
    <w:rsid w:val="00EB45DF"/>
    <w:rsid w:val="00EB52A8"/>
    <w:rsid w:val="00EB7AB8"/>
    <w:rsid w:val="00EC076A"/>
    <w:rsid w:val="00EC14E0"/>
    <w:rsid w:val="00EC1E7F"/>
    <w:rsid w:val="00EC24AD"/>
    <w:rsid w:val="00EC2B2C"/>
    <w:rsid w:val="00EC4263"/>
    <w:rsid w:val="00EC4667"/>
    <w:rsid w:val="00EC5051"/>
    <w:rsid w:val="00EC58DC"/>
    <w:rsid w:val="00EC6107"/>
    <w:rsid w:val="00EC6837"/>
    <w:rsid w:val="00EC7A06"/>
    <w:rsid w:val="00EC7FF0"/>
    <w:rsid w:val="00ED025F"/>
    <w:rsid w:val="00ED19C0"/>
    <w:rsid w:val="00ED732D"/>
    <w:rsid w:val="00ED7F31"/>
    <w:rsid w:val="00EE0723"/>
    <w:rsid w:val="00EE096B"/>
    <w:rsid w:val="00EE18A1"/>
    <w:rsid w:val="00EE1A26"/>
    <w:rsid w:val="00EE1DCA"/>
    <w:rsid w:val="00EE22B4"/>
    <w:rsid w:val="00EE23C5"/>
    <w:rsid w:val="00EE26E6"/>
    <w:rsid w:val="00EE3130"/>
    <w:rsid w:val="00EE44CD"/>
    <w:rsid w:val="00EE465E"/>
    <w:rsid w:val="00EE4EFB"/>
    <w:rsid w:val="00EE57BF"/>
    <w:rsid w:val="00EE7A40"/>
    <w:rsid w:val="00EE7CDF"/>
    <w:rsid w:val="00EF06BF"/>
    <w:rsid w:val="00EF1EFC"/>
    <w:rsid w:val="00EF2489"/>
    <w:rsid w:val="00EF3D4C"/>
    <w:rsid w:val="00EF4199"/>
    <w:rsid w:val="00EF5931"/>
    <w:rsid w:val="00EF6E05"/>
    <w:rsid w:val="00EF6E23"/>
    <w:rsid w:val="00EF7B44"/>
    <w:rsid w:val="00F0160D"/>
    <w:rsid w:val="00F03216"/>
    <w:rsid w:val="00F03A1D"/>
    <w:rsid w:val="00F03AA9"/>
    <w:rsid w:val="00F0420C"/>
    <w:rsid w:val="00F04573"/>
    <w:rsid w:val="00F10ECF"/>
    <w:rsid w:val="00F10FA4"/>
    <w:rsid w:val="00F130CD"/>
    <w:rsid w:val="00F13C8B"/>
    <w:rsid w:val="00F15344"/>
    <w:rsid w:val="00F15D87"/>
    <w:rsid w:val="00F16DC1"/>
    <w:rsid w:val="00F204A1"/>
    <w:rsid w:val="00F205B7"/>
    <w:rsid w:val="00F20735"/>
    <w:rsid w:val="00F21E03"/>
    <w:rsid w:val="00F22130"/>
    <w:rsid w:val="00F22889"/>
    <w:rsid w:val="00F22975"/>
    <w:rsid w:val="00F22EB8"/>
    <w:rsid w:val="00F22F29"/>
    <w:rsid w:val="00F22F51"/>
    <w:rsid w:val="00F233EE"/>
    <w:rsid w:val="00F2345C"/>
    <w:rsid w:val="00F23EA9"/>
    <w:rsid w:val="00F243A0"/>
    <w:rsid w:val="00F244F3"/>
    <w:rsid w:val="00F248AF"/>
    <w:rsid w:val="00F248BB"/>
    <w:rsid w:val="00F24A4F"/>
    <w:rsid w:val="00F25A7F"/>
    <w:rsid w:val="00F25CBD"/>
    <w:rsid w:val="00F25D89"/>
    <w:rsid w:val="00F26805"/>
    <w:rsid w:val="00F26C36"/>
    <w:rsid w:val="00F275D5"/>
    <w:rsid w:val="00F27EEF"/>
    <w:rsid w:val="00F3009F"/>
    <w:rsid w:val="00F30162"/>
    <w:rsid w:val="00F30384"/>
    <w:rsid w:val="00F30E15"/>
    <w:rsid w:val="00F30F01"/>
    <w:rsid w:val="00F31A9A"/>
    <w:rsid w:val="00F31F49"/>
    <w:rsid w:val="00F32294"/>
    <w:rsid w:val="00F324D0"/>
    <w:rsid w:val="00F34C37"/>
    <w:rsid w:val="00F34E34"/>
    <w:rsid w:val="00F35118"/>
    <w:rsid w:val="00F3577D"/>
    <w:rsid w:val="00F362CD"/>
    <w:rsid w:val="00F36CC6"/>
    <w:rsid w:val="00F41674"/>
    <w:rsid w:val="00F421A7"/>
    <w:rsid w:val="00F421C3"/>
    <w:rsid w:val="00F42373"/>
    <w:rsid w:val="00F42D8F"/>
    <w:rsid w:val="00F42E31"/>
    <w:rsid w:val="00F42ECD"/>
    <w:rsid w:val="00F4317F"/>
    <w:rsid w:val="00F4344F"/>
    <w:rsid w:val="00F439F5"/>
    <w:rsid w:val="00F4436B"/>
    <w:rsid w:val="00F4692E"/>
    <w:rsid w:val="00F50218"/>
    <w:rsid w:val="00F503D2"/>
    <w:rsid w:val="00F504C5"/>
    <w:rsid w:val="00F50931"/>
    <w:rsid w:val="00F517DF"/>
    <w:rsid w:val="00F533DF"/>
    <w:rsid w:val="00F53A23"/>
    <w:rsid w:val="00F55994"/>
    <w:rsid w:val="00F567F6"/>
    <w:rsid w:val="00F571CE"/>
    <w:rsid w:val="00F60387"/>
    <w:rsid w:val="00F611AB"/>
    <w:rsid w:val="00F617E3"/>
    <w:rsid w:val="00F61A2D"/>
    <w:rsid w:val="00F639E9"/>
    <w:rsid w:val="00F63AC1"/>
    <w:rsid w:val="00F63D25"/>
    <w:rsid w:val="00F65215"/>
    <w:rsid w:val="00F65C22"/>
    <w:rsid w:val="00F6692C"/>
    <w:rsid w:val="00F679B5"/>
    <w:rsid w:val="00F67F59"/>
    <w:rsid w:val="00F72825"/>
    <w:rsid w:val="00F7413B"/>
    <w:rsid w:val="00F749C3"/>
    <w:rsid w:val="00F74B75"/>
    <w:rsid w:val="00F75086"/>
    <w:rsid w:val="00F83AF2"/>
    <w:rsid w:val="00F84761"/>
    <w:rsid w:val="00F84FEB"/>
    <w:rsid w:val="00F857FC"/>
    <w:rsid w:val="00F8707E"/>
    <w:rsid w:val="00F87D21"/>
    <w:rsid w:val="00F90F1F"/>
    <w:rsid w:val="00F915AC"/>
    <w:rsid w:val="00F9268C"/>
    <w:rsid w:val="00F9280F"/>
    <w:rsid w:val="00F93404"/>
    <w:rsid w:val="00F934A1"/>
    <w:rsid w:val="00F93B38"/>
    <w:rsid w:val="00F94D22"/>
    <w:rsid w:val="00F94EC8"/>
    <w:rsid w:val="00F965F1"/>
    <w:rsid w:val="00F9675C"/>
    <w:rsid w:val="00FA481B"/>
    <w:rsid w:val="00FA4C1B"/>
    <w:rsid w:val="00FA50CA"/>
    <w:rsid w:val="00FA6EAE"/>
    <w:rsid w:val="00FA700B"/>
    <w:rsid w:val="00FB06A6"/>
    <w:rsid w:val="00FB199F"/>
    <w:rsid w:val="00FB1A57"/>
    <w:rsid w:val="00FB1D43"/>
    <w:rsid w:val="00FB3088"/>
    <w:rsid w:val="00FB5700"/>
    <w:rsid w:val="00FB596B"/>
    <w:rsid w:val="00FB7522"/>
    <w:rsid w:val="00FB7C95"/>
    <w:rsid w:val="00FC0225"/>
    <w:rsid w:val="00FC04C1"/>
    <w:rsid w:val="00FC06A6"/>
    <w:rsid w:val="00FC1EFA"/>
    <w:rsid w:val="00FC4CF2"/>
    <w:rsid w:val="00FC5CF1"/>
    <w:rsid w:val="00FC632E"/>
    <w:rsid w:val="00FC681D"/>
    <w:rsid w:val="00FC6F70"/>
    <w:rsid w:val="00FC77EF"/>
    <w:rsid w:val="00FD17D4"/>
    <w:rsid w:val="00FD2341"/>
    <w:rsid w:val="00FD35BA"/>
    <w:rsid w:val="00FD605A"/>
    <w:rsid w:val="00FD7575"/>
    <w:rsid w:val="00FD7A82"/>
    <w:rsid w:val="00FE137D"/>
    <w:rsid w:val="00FE1561"/>
    <w:rsid w:val="00FE1BF8"/>
    <w:rsid w:val="00FE1D97"/>
    <w:rsid w:val="00FE209D"/>
    <w:rsid w:val="00FE224B"/>
    <w:rsid w:val="00FE3C7A"/>
    <w:rsid w:val="00FE4289"/>
    <w:rsid w:val="00FE4A4D"/>
    <w:rsid w:val="00FE4FD7"/>
    <w:rsid w:val="00FF0A62"/>
    <w:rsid w:val="00FF0BC4"/>
    <w:rsid w:val="00FF152E"/>
    <w:rsid w:val="00FF4B08"/>
    <w:rsid w:val="00FF4DFF"/>
    <w:rsid w:val="00FF5555"/>
    <w:rsid w:val="00FF5F83"/>
    <w:rsid w:val="00FF6069"/>
    <w:rsid w:val="00FF64E9"/>
    <w:rsid w:val="00FF676D"/>
    <w:rsid w:val="00FF69D9"/>
    <w:rsid w:val="00FF777E"/>
    <w:rsid w:val="00FF7BCA"/>
    <w:rsid w:val="00FF7CFA"/>
    <w:rsid w:val="03585197"/>
    <w:rsid w:val="20E7E93E"/>
    <w:rsid w:val="231527E1"/>
    <w:rsid w:val="24DB9A99"/>
    <w:rsid w:val="2A3995DD"/>
    <w:rsid w:val="2C6D732F"/>
    <w:rsid w:val="45DF859D"/>
    <w:rsid w:val="4C399298"/>
    <w:rsid w:val="50000A52"/>
    <w:rsid w:val="57045E4E"/>
    <w:rsid w:val="58567B57"/>
    <w:rsid w:val="5A050358"/>
    <w:rsid w:val="5E6B56EC"/>
    <w:rsid w:val="66DA5204"/>
    <w:rsid w:val="67F665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3F8236"/>
  <w15:chartTrackingRefBased/>
  <w15:docId w15:val="{93979B3B-DDC4-438E-ACA7-EFB1FC98A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Default Paragraph Font" w:uiPriority="1"/>
    <w:lsdException w:name="Body Text" w:uiPriority="99"/>
    <w:lsdException w:name="Subtitle" w:qFormat="1"/>
    <w:lsdException w:name="Body Text 2"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E08"/>
    <w:rPr>
      <w:sz w:val="24"/>
      <w:szCs w:val="24"/>
      <w:lang w:eastAsia="en-GB"/>
    </w:rPr>
  </w:style>
  <w:style w:type="paragraph" w:styleId="Heading1">
    <w:name w:val="heading 1"/>
    <w:basedOn w:val="Normal"/>
    <w:next w:val="Normal"/>
    <w:link w:val="Heading1Char"/>
    <w:qFormat/>
    <w:rsid w:val="00225419"/>
    <w:pPr>
      <w:keepNext/>
      <w:tabs>
        <w:tab w:val="left" w:pos="810"/>
        <w:tab w:val="left" w:pos="1620"/>
        <w:tab w:val="left" w:pos="2268"/>
        <w:tab w:val="left" w:pos="6390"/>
      </w:tabs>
      <w:jc w:val="both"/>
      <w:outlineLvl w:val="0"/>
    </w:pPr>
    <w:rPr>
      <w:rFonts w:ascii="Arial Bold" w:hAnsi="Arial Bold"/>
      <w:b/>
      <w:color w:val="000080"/>
      <w:sz w:val="30"/>
      <w:szCs w:val="2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szCs w:val="20"/>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szCs w:val="20"/>
      <w:lang w:eastAsia="en-US"/>
    </w:rPr>
  </w:style>
  <w:style w:type="paragraph" w:styleId="Heading5">
    <w:name w:val="heading 5"/>
    <w:basedOn w:val="Normal"/>
    <w:next w:val="Normal"/>
    <w:qFormat/>
    <w:rsid w:val="00225419"/>
    <w:pPr>
      <w:keepNext/>
      <w:outlineLvl w:val="4"/>
    </w:pPr>
    <w:rPr>
      <w:rFonts w:ascii="Arial" w:hAnsi="Arial"/>
      <w:b/>
      <w:sz w:val="28"/>
      <w:szCs w:val="20"/>
      <w:lang w:eastAsia="en-US"/>
    </w:rPr>
  </w:style>
  <w:style w:type="paragraph" w:styleId="Heading6">
    <w:name w:val="heading 6"/>
    <w:basedOn w:val="Normal"/>
    <w:next w:val="Normal"/>
    <w:qFormat/>
    <w:rsid w:val="00225419"/>
    <w:pPr>
      <w:keepNext/>
      <w:ind w:left="1116"/>
      <w:outlineLvl w:val="5"/>
    </w:pPr>
    <w:rPr>
      <w:rFonts w:ascii="Arial" w:hAnsi="Arial"/>
      <w:b/>
      <w:sz w:val="22"/>
      <w:szCs w:val="20"/>
      <w:lang w:eastAsia="en-US"/>
    </w:rPr>
  </w:style>
  <w:style w:type="paragraph" w:styleId="Heading7">
    <w:name w:val="heading 7"/>
    <w:basedOn w:val="Normal"/>
    <w:next w:val="Normal"/>
    <w:qFormat/>
    <w:rsid w:val="00225419"/>
    <w:pPr>
      <w:keepNext/>
      <w:outlineLvl w:val="6"/>
    </w:pPr>
    <w:rPr>
      <w:rFonts w:ascii="Arial" w:hAnsi="Arial"/>
      <w:b/>
      <w:sz w:val="32"/>
      <w:szCs w:val="20"/>
      <w:lang w:eastAsia="en-US"/>
    </w:rPr>
  </w:style>
  <w:style w:type="paragraph" w:styleId="Heading8">
    <w:name w:val="heading 8"/>
    <w:basedOn w:val="Normal"/>
    <w:next w:val="Normal"/>
    <w:qFormat/>
    <w:rsid w:val="00225419"/>
    <w:pPr>
      <w:keepNext/>
      <w:jc w:val="right"/>
      <w:outlineLvl w:val="7"/>
    </w:pPr>
    <w:rPr>
      <w:rFonts w:ascii="Arial" w:hAnsi="Arial"/>
      <w:b/>
      <w:szCs w:val="20"/>
      <w:lang w:eastAsia="en-US"/>
    </w:rPr>
  </w:style>
  <w:style w:type="paragraph" w:styleId="Heading9">
    <w:name w:val="heading 9"/>
    <w:basedOn w:val="Normal"/>
    <w:next w:val="Normal"/>
    <w:qFormat/>
    <w:rsid w:val="00225419"/>
    <w:pPr>
      <w:keepNext/>
      <w:jc w:val="right"/>
      <w:outlineLvl w:val="8"/>
    </w:pPr>
    <w:rPr>
      <w:rFonts w:ascii="Arial" w:hAnsi="Arial"/>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4">
    <w:name w:val="toc 4"/>
    <w:basedOn w:val="Normal"/>
    <w:next w:val="Normal"/>
    <w:autoRedefine/>
    <w:semiHidden/>
    <w:rsid w:val="00225419"/>
    <w:pPr>
      <w:ind w:left="400"/>
    </w:pPr>
    <w:rPr>
      <w:rFonts w:ascii="Arial" w:hAnsi="Arial"/>
      <w:sz w:val="22"/>
      <w:szCs w:val="20"/>
      <w:lang w:eastAsia="en-US"/>
    </w:rPr>
  </w:style>
  <w:style w:type="paragraph" w:styleId="TOC5">
    <w:name w:val="toc 5"/>
    <w:basedOn w:val="Normal"/>
    <w:next w:val="Normal"/>
    <w:autoRedefine/>
    <w:semiHidden/>
    <w:rsid w:val="00225419"/>
    <w:pPr>
      <w:ind w:left="600"/>
    </w:pPr>
    <w:rPr>
      <w:rFonts w:ascii="Arial" w:hAnsi="Arial"/>
      <w:sz w:val="22"/>
      <w:szCs w:val="20"/>
      <w:lang w:eastAsia="en-US"/>
    </w:rPr>
  </w:style>
  <w:style w:type="paragraph" w:styleId="TOC6">
    <w:name w:val="toc 6"/>
    <w:basedOn w:val="Normal"/>
    <w:next w:val="Normal"/>
    <w:autoRedefine/>
    <w:semiHidden/>
    <w:rsid w:val="00225419"/>
    <w:pPr>
      <w:ind w:left="800"/>
    </w:pPr>
    <w:rPr>
      <w:rFonts w:ascii="Arial" w:hAnsi="Arial"/>
      <w:sz w:val="22"/>
      <w:szCs w:val="20"/>
      <w:lang w:eastAsia="en-US"/>
    </w:rPr>
  </w:style>
  <w:style w:type="paragraph" w:styleId="TOC7">
    <w:name w:val="toc 7"/>
    <w:basedOn w:val="Normal"/>
    <w:next w:val="Normal"/>
    <w:autoRedefine/>
    <w:semiHidden/>
    <w:rsid w:val="00225419"/>
    <w:pPr>
      <w:ind w:left="1000"/>
    </w:pPr>
    <w:rPr>
      <w:rFonts w:ascii="Arial" w:hAnsi="Arial"/>
      <w:sz w:val="22"/>
      <w:szCs w:val="20"/>
      <w:lang w:eastAsia="en-US"/>
    </w:rPr>
  </w:style>
  <w:style w:type="paragraph" w:styleId="TOC8">
    <w:name w:val="toc 8"/>
    <w:basedOn w:val="Normal"/>
    <w:next w:val="Normal"/>
    <w:autoRedefine/>
    <w:semiHidden/>
    <w:rsid w:val="00225419"/>
    <w:pPr>
      <w:ind w:left="1200"/>
    </w:pPr>
    <w:rPr>
      <w:rFonts w:ascii="Arial" w:hAnsi="Arial"/>
      <w:sz w:val="22"/>
      <w:szCs w:val="20"/>
      <w:lang w:eastAsia="en-US"/>
    </w:rPr>
  </w:style>
  <w:style w:type="paragraph" w:styleId="TOC9">
    <w:name w:val="toc 9"/>
    <w:basedOn w:val="Normal"/>
    <w:next w:val="Normal"/>
    <w:autoRedefine/>
    <w:semiHidden/>
    <w:rsid w:val="00225419"/>
    <w:pPr>
      <w:ind w:left="1400"/>
    </w:pPr>
    <w:rPr>
      <w:rFonts w:ascii="Arial" w:hAnsi="Arial"/>
      <w:sz w:val="22"/>
      <w:szCs w:val="20"/>
      <w:lang w:eastAsia="en-US"/>
    </w:rPr>
  </w:style>
  <w:style w:type="paragraph" w:styleId="BodyTextIndent">
    <w:name w:val="Body Text Indent"/>
    <w:basedOn w:val="Normal"/>
    <w:rsid w:val="00225419"/>
    <w:pPr>
      <w:ind w:left="1004"/>
    </w:pPr>
    <w:rPr>
      <w:rFonts w:ascii="Arial" w:hAnsi="Arial"/>
      <w:sz w:val="22"/>
      <w:szCs w:val="20"/>
      <w:lang w:eastAsia="en-US"/>
    </w:rPr>
  </w:style>
  <w:style w:type="paragraph" w:styleId="TableofFigures">
    <w:name w:val="table of figures"/>
    <w:basedOn w:val="Normal"/>
    <w:next w:val="Normal"/>
    <w:semiHidden/>
    <w:rsid w:val="00225419"/>
    <w:pPr>
      <w:ind w:left="440" w:hanging="440"/>
    </w:pPr>
    <w:rPr>
      <w:rFonts w:ascii="Arial" w:hAnsi="Arial"/>
      <w:sz w:val="22"/>
      <w:szCs w:val="20"/>
      <w:lang w:eastAsia="en-US"/>
    </w:rPr>
  </w:style>
  <w:style w:type="paragraph" w:styleId="BodyTextIndent2">
    <w:name w:val="Body Text Indent 2"/>
    <w:basedOn w:val="Normal"/>
    <w:rsid w:val="00225419"/>
    <w:pPr>
      <w:ind w:left="360"/>
    </w:pPr>
    <w:rPr>
      <w:rFonts w:ascii="Arial" w:hAnsi="Arial"/>
      <w:sz w:val="22"/>
      <w:szCs w:val="20"/>
      <w:lang w:eastAsia="en-US"/>
    </w:rPr>
  </w:style>
  <w:style w:type="paragraph" w:styleId="DocumentMap">
    <w:name w:val="Document Map"/>
    <w:basedOn w:val="Normal"/>
    <w:semiHidden/>
    <w:rsid w:val="00225419"/>
    <w:pPr>
      <w:shd w:val="clear" w:color="auto" w:fill="000080"/>
    </w:pPr>
    <w:rPr>
      <w:rFonts w:ascii="Tahoma" w:hAnsi="Tahoma"/>
      <w:sz w:val="22"/>
      <w:szCs w:val="20"/>
      <w:lang w:eastAsia="en-US"/>
    </w:rPr>
  </w:style>
  <w:style w:type="paragraph" w:customStyle="1" w:styleId="1">
    <w:name w:val="1"/>
    <w:aliases w:val="2,3"/>
    <w:basedOn w:val="Normal"/>
    <w:uiPriority w:val="99"/>
    <w:rsid w:val="00225419"/>
    <w:rPr>
      <w:rFonts w:ascii="Arial (W1)" w:hAnsi="Arial (W1)"/>
      <w:sz w:val="22"/>
      <w:szCs w:val="20"/>
      <w:lang w:eastAsia="en-US"/>
    </w:rPr>
  </w:style>
  <w:style w:type="paragraph" w:styleId="BodyTextIndent3">
    <w:name w:val="Body Text Indent 3"/>
    <w:basedOn w:val="Normal"/>
    <w:rsid w:val="00225419"/>
    <w:pPr>
      <w:ind w:left="34"/>
    </w:pPr>
    <w:rPr>
      <w:rFonts w:ascii="Arial" w:hAnsi="Arial"/>
      <w:sz w:val="22"/>
      <w:szCs w:val="20"/>
      <w:lang w:eastAsia="en-US"/>
    </w:rPr>
  </w:style>
  <w:style w:type="paragraph" w:styleId="BodyText2">
    <w:name w:val="Body Text 2"/>
    <w:basedOn w:val="Normal"/>
    <w:link w:val="BodyText2Char"/>
    <w:uiPriority w:val="99"/>
    <w:rsid w:val="00225419"/>
    <w:rPr>
      <w:rFonts w:ascii="Tahoma" w:hAnsi="Tahoma"/>
      <w:i/>
      <w:sz w:val="22"/>
      <w:szCs w:val="20"/>
      <w:lang w:eastAsia="en-US"/>
    </w:rPr>
  </w:style>
  <w:style w:type="paragraph" w:styleId="BodyText3">
    <w:name w:val="Body Text 3"/>
    <w:basedOn w:val="Normal"/>
    <w:rsid w:val="00225419"/>
    <w:rPr>
      <w:rFonts w:ascii="Arial" w:hAnsi="Arial"/>
      <w:b/>
      <w:sz w:val="32"/>
      <w:szCs w:val="20"/>
      <w:lang w:eastAsia="en-US"/>
    </w:rPr>
  </w:style>
  <w:style w:type="paragraph" w:styleId="BlockText">
    <w:name w:val="Block Text"/>
    <w:basedOn w:val="Normal"/>
    <w:rsid w:val="00225419"/>
    <w:pPr>
      <w:spacing w:after="120"/>
      <w:ind w:left="1440" w:right="1440"/>
    </w:pPr>
    <w:rPr>
      <w:rFonts w:ascii="Arial" w:hAnsi="Arial"/>
      <w:sz w:val="22"/>
      <w:szCs w:val="20"/>
      <w:lang w:eastAsia="en-US"/>
    </w:rPr>
  </w:style>
  <w:style w:type="paragraph" w:styleId="BodyTextFirstIndent">
    <w:name w:val="Body Text First Indent"/>
    <w:basedOn w:val="BodyText"/>
    <w:rsid w:val="00225419"/>
    <w:pPr>
      <w:spacing w:after="120"/>
      <w:ind w:firstLine="210"/>
    </w:pPr>
    <w:rPr>
      <w:rFonts w:ascii="Arial" w:hAnsi="Arial"/>
      <w:sz w:val="22"/>
      <w:szCs w:val="20"/>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szCs w:val="20"/>
      <w:lang w:eastAsia="en-US"/>
    </w:rPr>
  </w:style>
  <w:style w:type="paragraph" w:styleId="Closing">
    <w:name w:val="Closing"/>
    <w:basedOn w:val="Normal"/>
    <w:rsid w:val="00225419"/>
    <w:pPr>
      <w:ind w:left="4252"/>
    </w:pPr>
    <w:rPr>
      <w:rFonts w:ascii="Arial" w:hAnsi="Arial"/>
      <w:sz w:val="22"/>
      <w:szCs w:val="20"/>
      <w:lang w:eastAsia="en-US"/>
    </w:rPr>
  </w:style>
  <w:style w:type="paragraph" w:styleId="CommentText">
    <w:name w:val="annotation text"/>
    <w:basedOn w:val="Normal"/>
    <w:link w:val="CommentTextChar"/>
    <w:uiPriority w:val="99"/>
    <w:semiHidden/>
    <w:rsid w:val="00225419"/>
    <w:rPr>
      <w:rFonts w:ascii="Arial" w:hAnsi="Arial"/>
      <w:sz w:val="20"/>
      <w:szCs w:val="20"/>
      <w:lang w:eastAsia="en-US"/>
    </w:rPr>
  </w:style>
  <w:style w:type="paragraph" w:styleId="Date">
    <w:name w:val="Date"/>
    <w:basedOn w:val="Normal"/>
    <w:next w:val="Normal"/>
    <w:link w:val="DateChar"/>
    <w:rsid w:val="00225419"/>
    <w:rPr>
      <w:rFonts w:ascii="Arial" w:hAnsi="Arial"/>
      <w:sz w:val="22"/>
      <w:szCs w:val="20"/>
      <w:lang w:eastAsia="en-US"/>
    </w:rPr>
  </w:style>
  <w:style w:type="paragraph" w:styleId="EndnoteText">
    <w:name w:val="endnote text"/>
    <w:basedOn w:val="Normal"/>
    <w:semiHidden/>
    <w:rsid w:val="00225419"/>
    <w:rPr>
      <w:rFonts w:ascii="Arial" w:hAnsi="Arial"/>
      <w:sz w:val="20"/>
      <w:szCs w:val="20"/>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szCs w:val="20"/>
      <w:lang w:eastAsia="en-US"/>
    </w:rPr>
  </w:style>
  <w:style w:type="paragraph" w:styleId="EnvelopeReturn">
    <w:name w:val="envelope return"/>
    <w:basedOn w:val="Normal"/>
    <w:rsid w:val="00225419"/>
    <w:rPr>
      <w:rFonts w:ascii="Arial" w:hAnsi="Arial"/>
      <w:sz w:val="20"/>
      <w:szCs w:val="20"/>
      <w:lang w:eastAsia="en-US"/>
    </w:rPr>
  </w:style>
  <w:style w:type="paragraph" w:styleId="FootnoteText">
    <w:name w:val="footnote text"/>
    <w:basedOn w:val="Normal"/>
    <w:link w:val="FootnoteTextChar"/>
    <w:uiPriority w:val="99"/>
    <w:semiHidden/>
    <w:rsid w:val="00225419"/>
    <w:rPr>
      <w:rFonts w:ascii="Arial" w:hAnsi="Arial"/>
      <w:sz w:val="20"/>
      <w:szCs w:val="20"/>
      <w:lang w:eastAsia="en-US"/>
    </w:rPr>
  </w:style>
  <w:style w:type="paragraph" w:styleId="Index1">
    <w:name w:val="index 1"/>
    <w:basedOn w:val="Normal"/>
    <w:next w:val="Normal"/>
    <w:autoRedefine/>
    <w:semiHidden/>
    <w:rsid w:val="00225419"/>
    <w:pPr>
      <w:ind w:left="220" w:hanging="220"/>
    </w:pPr>
    <w:rPr>
      <w:rFonts w:ascii="Arial" w:hAnsi="Arial"/>
      <w:sz w:val="22"/>
      <w:szCs w:val="20"/>
      <w:lang w:eastAsia="en-US"/>
    </w:rPr>
  </w:style>
  <w:style w:type="paragraph" w:styleId="Index2">
    <w:name w:val="index 2"/>
    <w:basedOn w:val="Normal"/>
    <w:next w:val="Normal"/>
    <w:autoRedefine/>
    <w:semiHidden/>
    <w:rsid w:val="00225419"/>
    <w:pPr>
      <w:ind w:left="440" w:hanging="220"/>
    </w:pPr>
    <w:rPr>
      <w:rFonts w:ascii="Arial" w:hAnsi="Arial"/>
      <w:sz w:val="22"/>
      <w:szCs w:val="20"/>
      <w:lang w:eastAsia="en-US"/>
    </w:rPr>
  </w:style>
  <w:style w:type="paragraph" w:styleId="Index3">
    <w:name w:val="index 3"/>
    <w:basedOn w:val="Normal"/>
    <w:next w:val="Normal"/>
    <w:autoRedefine/>
    <w:semiHidden/>
    <w:rsid w:val="00225419"/>
    <w:pPr>
      <w:ind w:left="660" w:hanging="220"/>
    </w:pPr>
    <w:rPr>
      <w:rFonts w:ascii="Arial" w:hAnsi="Arial"/>
      <w:sz w:val="22"/>
      <w:szCs w:val="20"/>
      <w:lang w:eastAsia="en-US"/>
    </w:rPr>
  </w:style>
  <w:style w:type="paragraph" w:styleId="Index4">
    <w:name w:val="index 4"/>
    <w:basedOn w:val="Normal"/>
    <w:next w:val="Normal"/>
    <w:autoRedefine/>
    <w:semiHidden/>
    <w:rsid w:val="00225419"/>
    <w:pPr>
      <w:ind w:left="880" w:hanging="220"/>
    </w:pPr>
    <w:rPr>
      <w:rFonts w:ascii="Arial" w:hAnsi="Arial"/>
      <w:sz w:val="22"/>
      <w:szCs w:val="20"/>
      <w:lang w:eastAsia="en-US"/>
    </w:rPr>
  </w:style>
  <w:style w:type="paragraph" w:styleId="Index5">
    <w:name w:val="index 5"/>
    <w:basedOn w:val="Normal"/>
    <w:next w:val="Normal"/>
    <w:autoRedefine/>
    <w:semiHidden/>
    <w:rsid w:val="00225419"/>
    <w:pPr>
      <w:ind w:left="1100" w:hanging="220"/>
    </w:pPr>
    <w:rPr>
      <w:rFonts w:ascii="Arial" w:hAnsi="Arial"/>
      <w:sz w:val="22"/>
      <w:szCs w:val="20"/>
      <w:lang w:eastAsia="en-US"/>
    </w:rPr>
  </w:style>
  <w:style w:type="paragraph" w:styleId="Index6">
    <w:name w:val="index 6"/>
    <w:basedOn w:val="Normal"/>
    <w:next w:val="Normal"/>
    <w:autoRedefine/>
    <w:semiHidden/>
    <w:rsid w:val="00225419"/>
    <w:pPr>
      <w:ind w:left="1320" w:hanging="220"/>
    </w:pPr>
    <w:rPr>
      <w:rFonts w:ascii="Arial" w:hAnsi="Arial"/>
      <w:sz w:val="22"/>
      <w:szCs w:val="20"/>
      <w:lang w:eastAsia="en-US"/>
    </w:rPr>
  </w:style>
  <w:style w:type="paragraph" w:styleId="Index7">
    <w:name w:val="index 7"/>
    <w:basedOn w:val="Normal"/>
    <w:next w:val="Normal"/>
    <w:autoRedefine/>
    <w:semiHidden/>
    <w:rsid w:val="00225419"/>
    <w:pPr>
      <w:ind w:left="1540" w:hanging="220"/>
    </w:pPr>
    <w:rPr>
      <w:rFonts w:ascii="Arial" w:hAnsi="Arial"/>
      <w:sz w:val="22"/>
      <w:szCs w:val="20"/>
      <w:lang w:eastAsia="en-US"/>
    </w:rPr>
  </w:style>
  <w:style w:type="paragraph" w:styleId="Index8">
    <w:name w:val="index 8"/>
    <w:basedOn w:val="Normal"/>
    <w:next w:val="Normal"/>
    <w:autoRedefine/>
    <w:semiHidden/>
    <w:rsid w:val="00225419"/>
    <w:pPr>
      <w:ind w:left="1760" w:hanging="220"/>
    </w:pPr>
    <w:rPr>
      <w:rFonts w:ascii="Arial" w:hAnsi="Arial"/>
      <w:sz w:val="22"/>
      <w:szCs w:val="20"/>
      <w:lang w:eastAsia="en-US"/>
    </w:rPr>
  </w:style>
  <w:style w:type="paragraph" w:styleId="Index9">
    <w:name w:val="index 9"/>
    <w:basedOn w:val="Normal"/>
    <w:next w:val="Normal"/>
    <w:autoRedefine/>
    <w:semiHidden/>
    <w:rsid w:val="00225419"/>
    <w:pPr>
      <w:ind w:left="1980" w:hanging="220"/>
    </w:pPr>
    <w:rPr>
      <w:rFonts w:ascii="Arial" w:hAnsi="Arial"/>
      <w:sz w:val="22"/>
      <w:szCs w:val="20"/>
      <w:lang w:eastAsia="en-US"/>
    </w:rPr>
  </w:style>
  <w:style w:type="paragraph" w:styleId="IndexHeading">
    <w:name w:val="index heading"/>
    <w:basedOn w:val="Normal"/>
    <w:next w:val="Index1"/>
    <w:semiHidden/>
    <w:rsid w:val="00225419"/>
    <w:rPr>
      <w:rFonts w:ascii="Arial" w:hAnsi="Arial"/>
      <w:b/>
      <w:sz w:val="22"/>
      <w:szCs w:val="20"/>
      <w:lang w:eastAsia="en-US"/>
    </w:rPr>
  </w:style>
  <w:style w:type="paragraph" w:styleId="List">
    <w:name w:val="List"/>
    <w:basedOn w:val="Normal"/>
    <w:rsid w:val="00225419"/>
    <w:pPr>
      <w:ind w:left="283" w:hanging="283"/>
    </w:pPr>
    <w:rPr>
      <w:rFonts w:ascii="Arial" w:hAnsi="Arial"/>
      <w:sz w:val="22"/>
      <w:szCs w:val="20"/>
      <w:lang w:eastAsia="en-US"/>
    </w:rPr>
  </w:style>
  <w:style w:type="paragraph" w:styleId="List2">
    <w:name w:val="List 2"/>
    <w:basedOn w:val="Normal"/>
    <w:rsid w:val="00225419"/>
    <w:pPr>
      <w:ind w:left="566" w:hanging="283"/>
    </w:pPr>
    <w:rPr>
      <w:rFonts w:ascii="Arial" w:hAnsi="Arial"/>
      <w:sz w:val="22"/>
      <w:szCs w:val="20"/>
      <w:lang w:eastAsia="en-US"/>
    </w:rPr>
  </w:style>
  <w:style w:type="paragraph" w:styleId="List3">
    <w:name w:val="List 3"/>
    <w:basedOn w:val="Normal"/>
    <w:rsid w:val="00225419"/>
    <w:pPr>
      <w:ind w:left="849" w:hanging="283"/>
    </w:pPr>
    <w:rPr>
      <w:rFonts w:ascii="Arial" w:hAnsi="Arial"/>
      <w:sz w:val="22"/>
      <w:szCs w:val="20"/>
      <w:lang w:eastAsia="en-US"/>
    </w:rPr>
  </w:style>
  <w:style w:type="paragraph" w:styleId="List4">
    <w:name w:val="List 4"/>
    <w:basedOn w:val="Normal"/>
    <w:rsid w:val="00225419"/>
    <w:pPr>
      <w:ind w:left="1132" w:hanging="283"/>
    </w:pPr>
    <w:rPr>
      <w:rFonts w:ascii="Arial" w:hAnsi="Arial"/>
      <w:sz w:val="22"/>
      <w:szCs w:val="20"/>
      <w:lang w:eastAsia="en-US"/>
    </w:rPr>
  </w:style>
  <w:style w:type="paragraph" w:styleId="List5">
    <w:name w:val="List 5"/>
    <w:basedOn w:val="Normal"/>
    <w:rsid w:val="00225419"/>
    <w:pPr>
      <w:ind w:left="1415" w:hanging="283"/>
    </w:pPr>
    <w:rPr>
      <w:rFonts w:ascii="Arial" w:hAnsi="Arial"/>
      <w:sz w:val="22"/>
      <w:szCs w:val="20"/>
      <w:lang w:eastAsia="en-US"/>
    </w:rPr>
  </w:style>
  <w:style w:type="paragraph" w:styleId="ListBullet">
    <w:name w:val="List Bullet"/>
    <w:basedOn w:val="Normal"/>
    <w:autoRedefine/>
    <w:rsid w:val="00225419"/>
    <w:pPr>
      <w:numPr>
        <w:numId w:val="2"/>
      </w:numPr>
    </w:pPr>
    <w:rPr>
      <w:rFonts w:ascii="Arial" w:hAnsi="Arial"/>
      <w:sz w:val="22"/>
      <w:szCs w:val="20"/>
      <w:lang w:eastAsia="en-US"/>
    </w:rPr>
  </w:style>
  <w:style w:type="paragraph" w:styleId="ListBullet2">
    <w:name w:val="List Bullet 2"/>
    <w:basedOn w:val="Normal"/>
    <w:autoRedefine/>
    <w:rsid w:val="00A96504"/>
    <w:pPr>
      <w:jc w:val="both"/>
    </w:pPr>
    <w:rPr>
      <w:rFonts w:ascii="Arial" w:hAnsi="Arial"/>
      <w:sz w:val="22"/>
      <w:szCs w:val="20"/>
      <w:lang w:eastAsia="en-US"/>
    </w:rPr>
  </w:style>
  <w:style w:type="paragraph" w:styleId="ListBullet3">
    <w:name w:val="List Bullet 3"/>
    <w:basedOn w:val="Normal"/>
    <w:autoRedefine/>
    <w:rsid w:val="00225419"/>
    <w:pPr>
      <w:numPr>
        <w:numId w:val="4"/>
      </w:numPr>
    </w:pPr>
    <w:rPr>
      <w:rFonts w:ascii="Arial" w:hAnsi="Arial"/>
      <w:sz w:val="22"/>
      <w:szCs w:val="20"/>
      <w:lang w:eastAsia="en-US"/>
    </w:rPr>
  </w:style>
  <w:style w:type="paragraph" w:styleId="ListBullet4">
    <w:name w:val="List Bullet 4"/>
    <w:basedOn w:val="Normal"/>
    <w:autoRedefine/>
    <w:rsid w:val="00225419"/>
    <w:pPr>
      <w:numPr>
        <w:numId w:val="5"/>
      </w:numPr>
    </w:pPr>
    <w:rPr>
      <w:rFonts w:ascii="Arial" w:hAnsi="Arial"/>
      <w:sz w:val="22"/>
      <w:szCs w:val="20"/>
      <w:lang w:eastAsia="en-US"/>
    </w:rPr>
  </w:style>
  <w:style w:type="paragraph" w:styleId="ListBullet5">
    <w:name w:val="List Bullet 5"/>
    <w:basedOn w:val="Normal"/>
    <w:autoRedefine/>
    <w:rsid w:val="00225419"/>
    <w:pPr>
      <w:numPr>
        <w:numId w:val="6"/>
      </w:numPr>
    </w:pPr>
    <w:rPr>
      <w:rFonts w:ascii="Arial" w:hAnsi="Arial"/>
      <w:sz w:val="22"/>
      <w:szCs w:val="20"/>
      <w:lang w:eastAsia="en-US"/>
    </w:rPr>
  </w:style>
  <w:style w:type="paragraph" w:styleId="ListContinue">
    <w:name w:val="List Continue"/>
    <w:basedOn w:val="Normal"/>
    <w:rsid w:val="00225419"/>
    <w:pPr>
      <w:spacing w:after="120"/>
      <w:ind w:left="283"/>
    </w:pPr>
    <w:rPr>
      <w:rFonts w:ascii="Arial" w:hAnsi="Arial"/>
      <w:sz w:val="22"/>
      <w:szCs w:val="20"/>
      <w:lang w:eastAsia="en-US"/>
    </w:rPr>
  </w:style>
  <w:style w:type="paragraph" w:styleId="ListContinue2">
    <w:name w:val="List Continue 2"/>
    <w:basedOn w:val="Normal"/>
    <w:rsid w:val="00225419"/>
    <w:pPr>
      <w:spacing w:after="120"/>
      <w:ind w:left="566"/>
    </w:pPr>
    <w:rPr>
      <w:rFonts w:ascii="Arial" w:hAnsi="Arial"/>
      <w:sz w:val="22"/>
      <w:szCs w:val="20"/>
      <w:lang w:eastAsia="en-US"/>
    </w:rPr>
  </w:style>
  <w:style w:type="paragraph" w:styleId="ListContinue3">
    <w:name w:val="List Continue 3"/>
    <w:basedOn w:val="Normal"/>
    <w:rsid w:val="00225419"/>
    <w:pPr>
      <w:spacing w:after="120"/>
      <w:ind w:left="849"/>
    </w:pPr>
    <w:rPr>
      <w:rFonts w:ascii="Arial" w:hAnsi="Arial"/>
      <w:sz w:val="22"/>
      <w:szCs w:val="20"/>
      <w:lang w:eastAsia="en-US"/>
    </w:rPr>
  </w:style>
  <w:style w:type="paragraph" w:styleId="ListContinue4">
    <w:name w:val="List Continue 4"/>
    <w:basedOn w:val="Normal"/>
    <w:rsid w:val="00225419"/>
    <w:pPr>
      <w:spacing w:after="120"/>
      <w:ind w:left="1132"/>
    </w:pPr>
    <w:rPr>
      <w:rFonts w:ascii="Arial" w:hAnsi="Arial"/>
      <w:sz w:val="22"/>
      <w:szCs w:val="20"/>
      <w:lang w:eastAsia="en-US"/>
    </w:rPr>
  </w:style>
  <w:style w:type="paragraph" w:styleId="ListContinue5">
    <w:name w:val="List Continue 5"/>
    <w:basedOn w:val="Normal"/>
    <w:rsid w:val="00225419"/>
    <w:pPr>
      <w:spacing w:after="120"/>
      <w:ind w:left="1415"/>
    </w:pPr>
    <w:rPr>
      <w:rFonts w:ascii="Arial" w:hAnsi="Arial"/>
      <w:sz w:val="22"/>
      <w:szCs w:val="20"/>
      <w:lang w:eastAsia="en-US"/>
    </w:rPr>
  </w:style>
  <w:style w:type="paragraph" w:styleId="ListNumber">
    <w:name w:val="List Number"/>
    <w:basedOn w:val="Normal"/>
    <w:rsid w:val="00225419"/>
    <w:pPr>
      <w:numPr>
        <w:numId w:val="7"/>
      </w:numPr>
    </w:pPr>
    <w:rPr>
      <w:rFonts w:ascii="Arial" w:hAnsi="Arial"/>
      <w:sz w:val="22"/>
      <w:szCs w:val="20"/>
      <w:lang w:eastAsia="en-US"/>
    </w:rPr>
  </w:style>
  <w:style w:type="paragraph" w:styleId="ListNumber2">
    <w:name w:val="List Number 2"/>
    <w:basedOn w:val="Normal"/>
    <w:rsid w:val="00225419"/>
    <w:pPr>
      <w:numPr>
        <w:numId w:val="8"/>
      </w:numPr>
    </w:pPr>
    <w:rPr>
      <w:rFonts w:ascii="Arial" w:hAnsi="Arial"/>
      <w:sz w:val="22"/>
      <w:szCs w:val="20"/>
      <w:lang w:eastAsia="en-US"/>
    </w:rPr>
  </w:style>
  <w:style w:type="paragraph" w:styleId="ListNumber3">
    <w:name w:val="List Number 3"/>
    <w:basedOn w:val="Normal"/>
    <w:rsid w:val="00225419"/>
    <w:pPr>
      <w:numPr>
        <w:numId w:val="9"/>
      </w:numPr>
    </w:pPr>
    <w:rPr>
      <w:rFonts w:ascii="Arial" w:hAnsi="Arial"/>
      <w:sz w:val="22"/>
      <w:szCs w:val="20"/>
      <w:lang w:eastAsia="en-US"/>
    </w:rPr>
  </w:style>
  <w:style w:type="paragraph" w:styleId="ListNumber4">
    <w:name w:val="List Number 4"/>
    <w:basedOn w:val="Normal"/>
    <w:rsid w:val="00225419"/>
    <w:pPr>
      <w:numPr>
        <w:numId w:val="10"/>
      </w:numPr>
    </w:pPr>
    <w:rPr>
      <w:rFonts w:ascii="Arial" w:hAnsi="Arial"/>
      <w:sz w:val="22"/>
      <w:szCs w:val="20"/>
      <w:lang w:eastAsia="en-US"/>
    </w:rPr>
  </w:style>
  <w:style w:type="paragraph" w:styleId="ListNumber5">
    <w:name w:val="List Number 5"/>
    <w:basedOn w:val="Normal"/>
    <w:rsid w:val="00225419"/>
    <w:pPr>
      <w:numPr>
        <w:numId w:val="11"/>
      </w:numPr>
    </w:pPr>
    <w:rPr>
      <w:rFonts w:ascii="Arial" w:hAnsi="Arial"/>
      <w:sz w:val="22"/>
      <w:szCs w:val="20"/>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lang w:eastAsia="en-US"/>
    </w:rPr>
  </w:style>
  <w:style w:type="paragraph" w:styleId="NormalIndent">
    <w:name w:val="Normal Indent"/>
    <w:basedOn w:val="Normal"/>
    <w:rsid w:val="00225419"/>
    <w:pPr>
      <w:ind w:left="720"/>
    </w:pPr>
    <w:rPr>
      <w:rFonts w:ascii="Arial" w:hAnsi="Arial"/>
      <w:sz w:val="22"/>
      <w:szCs w:val="20"/>
      <w:lang w:eastAsia="en-US"/>
    </w:rPr>
  </w:style>
  <w:style w:type="paragraph" w:styleId="NoteHeading">
    <w:name w:val="Note Heading"/>
    <w:basedOn w:val="Normal"/>
    <w:next w:val="Normal"/>
    <w:rsid w:val="00225419"/>
    <w:rPr>
      <w:rFonts w:ascii="Arial" w:hAnsi="Arial"/>
      <w:sz w:val="22"/>
      <w:szCs w:val="20"/>
      <w:lang w:eastAsia="en-US"/>
    </w:rPr>
  </w:style>
  <w:style w:type="paragraph" w:styleId="PlainText">
    <w:name w:val="Plain Text"/>
    <w:basedOn w:val="Normal"/>
    <w:rsid w:val="00225419"/>
    <w:rPr>
      <w:rFonts w:ascii="Courier New" w:hAnsi="Courier New"/>
      <w:sz w:val="20"/>
      <w:szCs w:val="20"/>
      <w:lang w:eastAsia="en-US"/>
    </w:rPr>
  </w:style>
  <w:style w:type="paragraph" w:styleId="Salutation">
    <w:name w:val="Salutation"/>
    <w:basedOn w:val="Normal"/>
    <w:next w:val="Normal"/>
    <w:rsid w:val="00225419"/>
    <w:rPr>
      <w:rFonts w:ascii="Arial" w:hAnsi="Arial"/>
      <w:sz w:val="22"/>
      <w:szCs w:val="20"/>
      <w:lang w:eastAsia="en-US"/>
    </w:rPr>
  </w:style>
  <w:style w:type="paragraph" w:styleId="Signature">
    <w:name w:val="Signature"/>
    <w:basedOn w:val="Normal"/>
    <w:rsid w:val="00225419"/>
    <w:pPr>
      <w:ind w:left="4252"/>
    </w:pPr>
    <w:rPr>
      <w:rFonts w:ascii="Arial" w:hAnsi="Arial"/>
      <w:sz w:val="22"/>
      <w:szCs w:val="20"/>
      <w:lang w:eastAsia="en-US"/>
    </w:rPr>
  </w:style>
  <w:style w:type="paragraph" w:styleId="Subtitle">
    <w:name w:val="Subtitle"/>
    <w:basedOn w:val="Normal"/>
    <w:qFormat/>
    <w:rsid w:val="00225419"/>
    <w:pPr>
      <w:spacing w:after="60"/>
      <w:jc w:val="center"/>
      <w:outlineLvl w:val="1"/>
    </w:pPr>
    <w:rPr>
      <w:rFonts w:ascii="Arial" w:hAnsi="Arial"/>
      <w:szCs w:val="20"/>
      <w:lang w:eastAsia="en-US"/>
    </w:rPr>
  </w:style>
  <w:style w:type="paragraph" w:styleId="TableofAuthorities">
    <w:name w:val="table of authorities"/>
    <w:basedOn w:val="Normal"/>
    <w:next w:val="Normal"/>
    <w:semiHidden/>
    <w:rsid w:val="00225419"/>
    <w:pPr>
      <w:ind w:left="220" w:hanging="220"/>
    </w:pPr>
    <w:rPr>
      <w:rFonts w:ascii="Arial" w:hAnsi="Arial"/>
      <w:sz w:val="22"/>
      <w:szCs w:val="20"/>
      <w:lang w:eastAsia="en-US"/>
    </w:rPr>
  </w:style>
  <w:style w:type="paragraph" w:styleId="TOAHeading">
    <w:name w:val="toa heading"/>
    <w:basedOn w:val="Normal"/>
    <w:next w:val="Normal"/>
    <w:semiHidden/>
    <w:rsid w:val="00225419"/>
    <w:pPr>
      <w:spacing w:before="120"/>
    </w:pPr>
    <w:rPr>
      <w:rFonts w:ascii="Arial" w:hAnsi="Arial"/>
      <w:b/>
      <w:szCs w:val="20"/>
      <w:lang w:eastAsia="en-US"/>
    </w:rPr>
  </w:style>
  <w:style w:type="paragraph" w:customStyle="1" w:styleId="Style">
    <w:name w:val="Style"/>
    <w:basedOn w:val="Normal"/>
    <w:rsid w:val="00225419"/>
    <w:pPr>
      <w:ind w:left="1620" w:hanging="810"/>
    </w:pPr>
    <w:rPr>
      <w:rFonts w:ascii="Arial" w:hAnsi="Arial"/>
      <w:sz w:val="22"/>
      <w:szCs w:val="20"/>
      <w:lang w:eastAsia="en-US"/>
    </w:rPr>
  </w:style>
  <w:style w:type="paragraph" w:customStyle="1" w:styleId="Paranumber">
    <w:name w:val="Para number"/>
    <w:basedOn w:val="Normal"/>
    <w:rsid w:val="00225419"/>
    <w:pPr>
      <w:numPr>
        <w:numId w:val="12"/>
      </w:numPr>
      <w:spacing w:after="220"/>
      <w:jc w:val="both"/>
    </w:pPr>
    <w:rPr>
      <w:rFonts w:ascii="Arial" w:hAnsi="Arial"/>
      <w:sz w:val="22"/>
      <w:szCs w:val="20"/>
      <w:lang w:eastAsia="en-US"/>
    </w:rPr>
  </w:style>
  <w:style w:type="paragraph" w:customStyle="1" w:styleId="i">
    <w:name w:val="i"/>
    <w:aliases w:val="ii,iii"/>
    <w:basedOn w:val="Normal"/>
    <w:rsid w:val="00225419"/>
    <w:pPr>
      <w:numPr>
        <w:numId w:val="17"/>
      </w:numPr>
    </w:pPr>
    <w:rPr>
      <w:rFonts w:ascii="Arial" w:hAnsi="Arial"/>
      <w:sz w:val="22"/>
      <w:szCs w:val="20"/>
      <w:lang w:eastAsia="en-US"/>
    </w:rPr>
  </w:style>
  <w:style w:type="paragraph" w:styleId="CommentSubject">
    <w:name w:val="annotation subject"/>
    <w:basedOn w:val="CommentText"/>
    <w:next w:val="CommentText"/>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sz w:val="20"/>
      <w:szCs w:val="20"/>
      <w:lang w:eastAsia="en-US"/>
    </w:rPr>
  </w:style>
  <w:style w:type="paragraph" w:customStyle="1" w:styleId="Equation">
    <w:name w:val="Equation"/>
    <w:basedOn w:val="Normal"/>
    <w:rsid w:val="006661FE"/>
    <w:pPr>
      <w:tabs>
        <w:tab w:val="left" w:pos="2268"/>
        <w:tab w:val="left" w:pos="7088"/>
      </w:tabs>
      <w:spacing w:line="288" w:lineRule="auto"/>
      <w:jc w:val="both"/>
    </w:pPr>
    <w:rPr>
      <w:sz w:val="20"/>
      <w:szCs w:val="20"/>
      <w:lang w:eastAsia="en-US"/>
    </w:rPr>
  </w:style>
  <w:style w:type="paragraph" w:customStyle="1" w:styleId="QuickFormat7">
    <w:name w:val="QuickFormat7"/>
    <w:basedOn w:val="Normal"/>
    <w:rsid w:val="006661FE"/>
    <w:rPr>
      <w:rFonts w:ascii="Arial" w:hAnsi="Arial"/>
      <w:color w:val="000000"/>
      <w:sz w:val="20"/>
      <w:szCs w:val="20"/>
      <w:lang w:eastAsia="en-US"/>
    </w:rPr>
  </w:style>
  <w:style w:type="paragraph" w:customStyle="1" w:styleId="Sectionheading">
    <w:name w:val="Section heading"/>
    <w:next w:val="Normal"/>
    <w:rsid w:val="006661FE"/>
    <w:pPr>
      <w:pageBreakBefore/>
      <w:numPr>
        <w:numId w:val="60"/>
      </w:numPr>
      <w:spacing w:after="240" w:line="360" w:lineRule="auto"/>
    </w:pPr>
    <w:rPr>
      <w:rFonts w:ascii="CG Omega" w:hAnsi="CG Omega"/>
      <w:b/>
      <w:sz w:val="32"/>
      <w:lang w:eastAsia="en-US"/>
    </w:rPr>
  </w:style>
  <w:style w:type="paragraph" w:customStyle="1" w:styleId="Text">
    <w:name w:val="Text"/>
    <w:rsid w:val="006661FE"/>
    <w:pPr>
      <w:numPr>
        <w:ilvl w:val="1"/>
        <w:numId w:val="60"/>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sz w:val="20"/>
      <w:szCs w:val="2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szCs w:val="20"/>
      <w:lang w:eastAsia="en-US"/>
    </w:rPr>
  </w:style>
  <w:style w:type="table" w:styleId="TableGrid">
    <w:name w:val="Table Grid"/>
    <w:basedOn w:val="TableNormal"/>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73"/>
      </w:numPr>
    </w:pPr>
    <w:rPr>
      <w:sz w:val="20"/>
      <w:szCs w:val="20"/>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szCs w:val="20"/>
    </w:rPr>
  </w:style>
  <w:style w:type="character" w:styleId="CommentReference">
    <w:name w:val="annotation reference"/>
    <w:uiPriority w:val="99"/>
    <w:rsid w:val="00712929"/>
    <w:rPr>
      <w:sz w:val="16"/>
      <w:szCs w:val="16"/>
    </w:rPr>
  </w:style>
  <w:style w:type="paragraph" w:styleId="ListParagraph">
    <w:name w:val="List Paragraph"/>
    <w:basedOn w:val="Normal"/>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lang w:eastAsia="en-GB"/>
    </w:rPr>
  </w:style>
  <w:style w:type="character" w:customStyle="1" w:styleId="CommentTextChar">
    <w:name w:val="Comment Text Char"/>
    <w:link w:val="CommentText"/>
    <w:uiPriority w:val="99"/>
    <w:semiHidden/>
    <w:rsid w:val="004D3E10"/>
    <w:rPr>
      <w:rFonts w:ascii="Arial" w:hAnsi="Arial"/>
      <w:lang w:eastAsia="en-US"/>
    </w:rPr>
  </w:style>
  <w:style w:type="character" w:customStyle="1" w:styleId="Heading2Char">
    <w:name w:val="Heading 2 Char"/>
    <w:basedOn w:val="DefaultParagraphFont"/>
    <w:link w:val="Heading2"/>
    <w:rsid w:val="001119E7"/>
    <w:rPr>
      <w:rFonts w:ascii="Arial Bold" w:hAnsi="Arial Bold"/>
      <w:b/>
      <w:color w:val="008080"/>
      <w:sz w:val="22"/>
      <w:lang w:eastAsia="en-US"/>
    </w:rPr>
  </w:style>
  <w:style w:type="paragraph" w:styleId="Revision">
    <w:name w:val="Revision"/>
    <w:hidden/>
    <w:uiPriority w:val="99"/>
    <w:semiHidden/>
    <w:rsid w:val="00415BB3"/>
    <w:rPr>
      <w:sz w:val="24"/>
      <w:szCs w:val="24"/>
      <w:lang w:eastAsia="en-GB"/>
    </w:rPr>
  </w:style>
  <w:style w:type="character" w:styleId="PlaceholderText">
    <w:name w:val="Placeholder Text"/>
    <w:basedOn w:val="DefaultParagraphFont"/>
    <w:uiPriority w:val="99"/>
    <w:semiHidden/>
    <w:rsid w:val="0031783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892608">
      <w:bodyDiv w:val="1"/>
      <w:marLeft w:val="0"/>
      <w:marRight w:val="0"/>
      <w:marTop w:val="0"/>
      <w:marBottom w:val="0"/>
      <w:divBdr>
        <w:top w:val="none" w:sz="0" w:space="0" w:color="auto"/>
        <w:left w:val="none" w:sz="0" w:space="0" w:color="auto"/>
        <w:bottom w:val="none" w:sz="0" w:space="0" w:color="auto"/>
        <w:right w:val="none" w:sz="0" w:space="0" w:color="auto"/>
      </w:divBdr>
    </w:div>
    <w:div w:id="507596563">
      <w:bodyDiv w:val="1"/>
      <w:marLeft w:val="0"/>
      <w:marRight w:val="0"/>
      <w:marTop w:val="0"/>
      <w:marBottom w:val="0"/>
      <w:divBdr>
        <w:top w:val="none" w:sz="0" w:space="0" w:color="auto"/>
        <w:left w:val="none" w:sz="0" w:space="0" w:color="auto"/>
        <w:bottom w:val="none" w:sz="0" w:space="0" w:color="auto"/>
        <w:right w:val="none" w:sz="0" w:space="0" w:color="auto"/>
      </w:divBdr>
    </w:div>
    <w:div w:id="687215995">
      <w:bodyDiv w:val="1"/>
      <w:marLeft w:val="0"/>
      <w:marRight w:val="0"/>
      <w:marTop w:val="0"/>
      <w:marBottom w:val="0"/>
      <w:divBdr>
        <w:top w:val="none" w:sz="0" w:space="0" w:color="auto"/>
        <w:left w:val="none" w:sz="0" w:space="0" w:color="auto"/>
        <w:bottom w:val="none" w:sz="0" w:space="0" w:color="auto"/>
        <w:right w:val="none" w:sz="0" w:space="0" w:color="auto"/>
      </w:divBdr>
    </w:div>
    <w:div w:id="728305083">
      <w:bodyDiv w:val="1"/>
      <w:marLeft w:val="0"/>
      <w:marRight w:val="0"/>
      <w:marTop w:val="0"/>
      <w:marBottom w:val="0"/>
      <w:divBdr>
        <w:top w:val="none" w:sz="0" w:space="0" w:color="auto"/>
        <w:left w:val="none" w:sz="0" w:space="0" w:color="auto"/>
        <w:bottom w:val="none" w:sz="0" w:space="0" w:color="auto"/>
        <w:right w:val="none" w:sz="0" w:space="0" w:color="auto"/>
      </w:divBdr>
    </w:div>
    <w:div w:id="1052072749">
      <w:bodyDiv w:val="1"/>
      <w:marLeft w:val="0"/>
      <w:marRight w:val="0"/>
      <w:marTop w:val="0"/>
      <w:marBottom w:val="0"/>
      <w:divBdr>
        <w:top w:val="none" w:sz="0" w:space="0" w:color="auto"/>
        <w:left w:val="none" w:sz="0" w:space="0" w:color="auto"/>
        <w:bottom w:val="none" w:sz="0" w:space="0" w:color="auto"/>
        <w:right w:val="none" w:sz="0" w:space="0" w:color="auto"/>
      </w:divBdr>
    </w:div>
    <w:div w:id="1625384233">
      <w:bodyDiv w:val="1"/>
      <w:marLeft w:val="0"/>
      <w:marRight w:val="0"/>
      <w:marTop w:val="0"/>
      <w:marBottom w:val="0"/>
      <w:divBdr>
        <w:top w:val="none" w:sz="0" w:space="0" w:color="auto"/>
        <w:left w:val="none" w:sz="0" w:space="0" w:color="auto"/>
        <w:bottom w:val="none" w:sz="0" w:space="0" w:color="auto"/>
        <w:right w:val="none" w:sz="0" w:space="0" w:color="auto"/>
      </w:divBdr>
    </w:div>
    <w:div w:id="192815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image" Target="media/image7.wmf"/><Relationship Id="rId26" Type="http://schemas.openxmlformats.org/officeDocument/2006/relationships/image" Target="media/image15.wmf"/><Relationship Id="rId39" Type="http://schemas.openxmlformats.org/officeDocument/2006/relationships/image" Target="media/image24.png"/><Relationship Id="rId21" Type="http://schemas.openxmlformats.org/officeDocument/2006/relationships/image" Target="media/image10.png"/><Relationship Id="rId34" Type="http://schemas.microsoft.com/office/2011/relationships/commentsExtended" Target="commentsExtended.xml"/><Relationship Id="rId42" Type="http://schemas.openxmlformats.org/officeDocument/2006/relationships/image" Target="media/image27.wmf"/><Relationship Id="rId47" Type="http://schemas.openxmlformats.org/officeDocument/2006/relationships/image" Target="media/image32.wmf"/><Relationship Id="rId50" Type="http://schemas.openxmlformats.org/officeDocument/2006/relationships/image" Target="media/image35.wmf"/><Relationship Id="rId55" Type="http://schemas.openxmlformats.org/officeDocument/2006/relationships/image" Target="media/image40.wmf"/><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image" Target="media/image9.wmf"/><Relationship Id="rId29" Type="http://schemas.openxmlformats.org/officeDocument/2006/relationships/image" Target="media/image18.wmf"/><Relationship Id="rId41" Type="http://schemas.openxmlformats.org/officeDocument/2006/relationships/image" Target="media/image26.wmf"/><Relationship Id="rId54" Type="http://schemas.openxmlformats.org/officeDocument/2006/relationships/image" Target="media/image39.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3.png"/><Relationship Id="rId32" Type="http://schemas.openxmlformats.org/officeDocument/2006/relationships/image" Target="media/image21.wmf"/><Relationship Id="rId37" Type="http://schemas.openxmlformats.org/officeDocument/2006/relationships/image" Target="media/image22.wmf"/><Relationship Id="rId40" Type="http://schemas.openxmlformats.org/officeDocument/2006/relationships/image" Target="media/image25.wmf"/><Relationship Id="rId45" Type="http://schemas.openxmlformats.org/officeDocument/2006/relationships/image" Target="media/image30.wmf"/><Relationship Id="rId53" Type="http://schemas.openxmlformats.org/officeDocument/2006/relationships/image" Target="media/image38.wmf"/><Relationship Id="rId58" Type="http://schemas.openxmlformats.org/officeDocument/2006/relationships/image" Target="media/image43.wmf"/><Relationship Id="rId5" Type="http://schemas.openxmlformats.org/officeDocument/2006/relationships/customXml" Target="../customXml/item5.xml"/><Relationship Id="rId15" Type="http://schemas.openxmlformats.org/officeDocument/2006/relationships/image" Target="media/image4.wmf"/><Relationship Id="rId23" Type="http://schemas.openxmlformats.org/officeDocument/2006/relationships/image" Target="media/image12.png"/><Relationship Id="rId28" Type="http://schemas.openxmlformats.org/officeDocument/2006/relationships/image" Target="media/image17.wmf"/><Relationship Id="rId36" Type="http://schemas.microsoft.com/office/2018/08/relationships/commentsExtensible" Target="commentsExtensible.xml"/><Relationship Id="rId49" Type="http://schemas.openxmlformats.org/officeDocument/2006/relationships/image" Target="media/image34.wmf"/><Relationship Id="rId57" Type="http://schemas.openxmlformats.org/officeDocument/2006/relationships/image" Target="media/image42.wmf"/><Relationship Id="rId61"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8.wmf"/><Relationship Id="rId31" Type="http://schemas.openxmlformats.org/officeDocument/2006/relationships/image" Target="media/image20.wmf"/><Relationship Id="rId44" Type="http://schemas.openxmlformats.org/officeDocument/2006/relationships/image" Target="media/image29.wmf"/><Relationship Id="rId52" Type="http://schemas.openxmlformats.org/officeDocument/2006/relationships/image" Target="media/image37.wmf"/><Relationship Id="rId60"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wmf"/><Relationship Id="rId22" Type="http://schemas.openxmlformats.org/officeDocument/2006/relationships/image" Target="media/image11.png"/><Relationship Id="rId27" Type="http://schemas.openxmlformats.org/officeDocument/2006/relationships/image" Target="media/image16.wmf"/><Relationship Id="rId30" Type="http://schemas.openxmlformats.org/officeDocument/2006/relationships/image" Target="media/image19.wmf"/><Relationship Id="rId35" Type="http://schemas.microsoft.com/office/2016/09/relationships/commentsIds" Target="commentsIds.xml"/><Relationship Id="rId43" Type="http://schemas.openxmlformats.org/officeDocument/2006/relationships/image" Target="media/image28.wmf"/><Relationship Id="rId48" Type="http://schemas.openxmlformats.org/officeDocument/2006/relationships/image" Target="media/image33.wmf"/><Relationship Id="rId56" Type="http://schemas.openxmlformats.org/officeDocument/2006/relationships/image" Target="media/image41.wmf"/><Relationship Id="rId8" Type="http://schemas.openxmlformats.org/officeDocument/2006/relationships/settings" Target="settings.xml"/><Relationship Id="rId51" Type="http://schemas.openxmlformats.org/officeDocument/2006/relationships/image" Target="media/image36.wmf"/><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image" Target="media/image6.wmf"/><Relationship Id="rId25" Type="http://schemas.openxmlformats.org/officeDocument/2006/relationships/image" Target="media/image14.wmf"/><Relationship Id="rId33" Type="http://schemas.openxmlformats.org/officeDocument/2006/relationships/comments" Target="comments.xml"/><Relationship Id="rId38" Type="http://schemas.openxmlformats.org/officeDocument/2006/relationships/image" Target="media/image23.wmf"/><Relationship Id="rId46" Type="http://schemas.openxmlformats.org/officeDocument/2006/relationships/image" Target="media/image31.wmf"/><Relationship Id="rId5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5478C17E14C240B49E649426034BD5" ma:contentTypeVersion="5" ma:contentTypeDescription="Create a new document." ma:contentTypeScope="" ma:versionID="c29ab7fd959657de0736c0522069eba5">
  <xsd:schema xmlns:xsd="http://www.w3.org/2001/XMLSchema" xmlns:xs="http://www.w3.org/2001/XMLSchema" xmlns:p="http://schemas.microsoft.com/office/2006/metadata/properties" xmlns:ns2="2e3132a0-aaf2-4326-8928-c084593c093d" xmlns:ns3="feee0b1b-1c36-45ab-a747-49b3fe155780" targetNamespace="http://schemas.microsoft.com/office/2006/metadata/properties" ma:root="true" ma:fieldsID="6115ed29e43075d4fb3224ed159d5bca" ns2:_="" ns3:_="">
    <xsd:import namespace="2e3132a0-aaf2-4326-8928-c084593c093d"/>
    <xsd:import namespace="feee0b1b-1c36-45ab-a747-49b3fe15578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ee0b1b-1c36-45ab-a747-49b3fe15578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p:properties xmlns:p="http://schemas.microsoft.com/office/2006/metadata/properties" xmlns:xsi="http://www.w3.org/2001/XMLSchema-instance" xmlns:pc="http://schemas.microsoft.com/office/infopath/2007/PartnerControls">
  <documentManagement>
    <SharedWithUsers xmlns="2e3132a0-aaf2-4326-8928-c084593c093d">
      <UserInfo>
        <DisplayName>Aristodemou, Alex - UK Legal</DisplayName>
        <AccountId>219</AccountId>
        <AccountType/>
      </UserInfo>
      <UserInfo>
        <DisplayName>Zhou (ESO), Jo</DisplayName>
        <AccountId>444</AccountId>
        <AccountType/>
      </UserInfo>
      <UserInfo>
        <DisplayName>Huxley (ESO), Claire</DisplayName>
        <AccountId>13</AccountId>
        <AccountType/>
      </UserInfo>
      <UserInfo>
        <DisplayName>Grainger, Kaleigh</DisplayName>
        <AccountId>913</AccountId>
        <AccountType/>
      </UserInfo>
      <UserInfo>
        <DisplayName>Hemus (ESO), Andrew</DisplayName>
        <AccountId>302</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4EA7A-49D1-43DE-8643-6001E507C4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132a0-aaf2-4326-8928-c084593c093d"/>
    <ds:schemaRef ds:uri="feee0b1b-1c36-45ab-a747-49b3fe1557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654D8F-094D-4D07-9F94-ED625532723C}">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D51B9F82-8021-49EF-9CCB-851C807B14F1}">
  <ds:schemaRefs>
    <ds:schemaRef ds:uri="http://schemas.microsoft.com/office/2006/metadata/properties"/>
    <ds:schemaRef ds:uri="http://schemas.microsoft.com/office/infopath/2007/PartnerControls"/>
    <ds:schemaRef ds:uri="2e3132a0-aaf2-4326-8928-c084593c093d"/>
  </ds:schemaRefs>
</ds:datastoreItem>
</file>

<file path=customXml/itemProps4.xml><?xml version="1.0" encoding="utf-8"?>
<ds:datastoreItem xmlns:ds="http://schemas.openxmlformats.org/officeDocument/2006/customXml" ds:itemID="{FC3165FC-CEEB-4CB1-9913-BB04D8878D8F}">
  <ds:schemaRefs>
    <ds:schemaRef ds:uri="http://schemas.microsoft.com/sharepoint/v3/contenttype/forms"/>
  </ds:schemaRefs>
</ds:datastoreItem>
</file>

<file path=customXml/itemProps5.xml><?xml version="1.0" encoding="utf-8"?>
<ds:datastoreItem xmlns:ds="http://schemas.openxmlformats.org/officeDocument/2006/customXml" ds:itemID="{E684073B-4D0D-4E33-AEE7-67B743112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43</Pages>
  <Words>15349</Words>
  <Characters>87491</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Mott(ESO), Paul</dc:creator>
  <cp:keywords/>
  <cp:lastModifiedBy>Paul Mott</cp:lastModifiedBy>
  <cp:revision>15</cp:revision>
  <dcterms:created xsi:type="dcterms:W3CDTF">2023-06-27T23:43:00Z</dcterms:created>
  <dcterms:modified xsi:type="dcterms:W3CDTF">2023-06-27T23:56:00Z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0x010100635478C17E14C240B49E649426034BD5</vt:lpwstr>
  </property>
  <property fmtid="{D5CDD505-2E9C-101B-9397-08002B2CF9AE}" pid="3" name="MediaServiceImageTags">
    <vt:lpwstr/>
  </property>
</Properties>
</file>